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E689E" w14:textId="77777777" w:rsidR="008537AD" w:rsidRPr="00A5149D" w:rsidRDefault="00CE087C" w:rsidP="00843502">
      <w:pPr>
        <w:pStyle w:val="Default"/>
        <w:widowControl w:val="0"/>
        <w:jc w:val="center"/>
        <w:rPr>
          <w:rFonts w:ascii="Lato" w:hAnsi="Lato"/>
          <w:b/>
          <w:bCs/>
          <w:sz w:val="32"/>
          <w:szCs w:val="32"/>
        </w:rPr>
      </w:pPr>
      <w:bookmarkStart w:id="0" w:name="_Hlk33602704"/>
      <w:r w:rsidRPr="00A5149D">
        <w:rPr>
          <w:rFonts w:ascii="Lato" w:hAnsi="Lato"/>
          <w:b/>
          <w:bCs/>
          <w:caps/>
          <w:sz w:val="32"/>
          <w:szCs w:val="32"/>
        </w:rPr>
        <w:t>Zmluva</w:t>
      </w:r>
    </w:p>
    <w:p w14:paraId="27204679" w14:textId="77777777" w:rsidR="00CE087C" w:rsidRPr="00A5149D" w:rsidRDefault="00CE087C" w:rsidP="00843502">
      <w:pPr>
        <w:pStyle w:val="Default"/>
        <w:widowControl w:val="0"/>
        <w:spacing w:after="240"/>
        <w:jc w:val="center"/>
        <w:rPr>
          <w:rFonts w:ascii="Lato" w:hAnsi="Lato"/>
          <w:sz w:val="32"/>
          <w:szCs w:val="32"/>
        </w:rPr>
      </w:pPr>
      <w:r w:rsidRPr="00A5149D">
        <w:rPr>
          <w:rFonts w:ascii="Lato" w:hAnsi="Lato"/>
          <w:b/>
          <w:bCs/>
          <w:sz w:val="32"/>
          <w:szCs w:val="32"/>
        </w:rPr>
        <w:t>o službách</w:t>
      </w:r>
      <w:r w:rsidRPr="00A5149D">
        <w:rPr>
          <w:rFonts w:ascii="Lato" w:hAnsi="Lato"/>
          <w:sz w:val="32"/>
          <w:szCs w:val="32"/>
        </w:rPr>
        <w:t xml:space="preserve"> </w:t>
      </w:r>
      <w:r w:rsidRPr="00A5149D">
        <w:rPr>
          <w:rFonts w:ascii="Lato" w:hAnsi="Lato"/>
          <w:b/>
          <w:bCs/>
          <w:sz w:val="32"/>
          <w:szCs w:val="32"/>
        </w:rPr>
        <w:t xml:space="preserve">vo verejnom záujme </w:t>
      </w:r>
      <w:r w:rsidRPr="00A5149D">
        <w:rPr>
          <w:rFonts w:ascii="Lato" w:hAnsi="Lato"/>
          <w:b/>
          <w:bCs/>
          <w:color w:val="auto"/>
          <w:sz w:val="32"/>
          <w:szCs w:val="32"/>
        </w:rPr>
        <w:t>v </w:t>
      </w:r>
      <w:r w:rsidR="00FB3C06" w:rsidRPr="00A5149D">
        <w:rPr>
          <w:rFonts w:ascii="Lato" w:hAnsi="Lato"/>
          <w:b/>
          <w:bCs/>
          <w:color w:val="auto"/>
          <w:sz w:val="32"/>
          <w:szCs w:val="32"/>
        </w:rPr>
        <w:t xml:space="preserve">pravidelnej </w:t>
      </w:r>
      <w:r w:rsidR="00F4443B">
        <w:rPr>
          <w:rFonts w:ascii="Lato" w:hAnsi="Lato"/>
          <w:b/>
          <w:bCs/>
          <w:sz w:val="32"/>
          <w:szCs w:val="32"/>
        </w:rPr>
        <w:t>mestskej</w:t>
      </w:r>
      <w:r w:rsidR="00F4443B" w:rsidRPr="00A5149D">
        <w:rPr>
          <w:rFonts w:ascii="Lato" w:hAnsi="Lato"/>
          <w:b/>
          <w:bCs/>
          <w:color w:val="auto"/>
          <w:sz w:val="32"/>
          <w:szCs w:val="32"/>
        </w:rPr>
        <w:t xml:space="preserve"> </w:t>
      </w:r>
      <w:r w:rsidRPr="00A5149D">
        <w:rPr>
          <w:rFonts w:ascii="Lato" w:hAnsi="Lato"/>
          <w:b/>
          <w:bCs/>
          <w:sz w:val="32"/>
          <w:szCs w:val="32"/>
        </w:rPr>
        <w:t xml:space="preserve">doprave </w:t>
      </w:r>
    </w:p>
    <w:bookmarkEnd w:id="0"/>
    <w:p w14:paraId="1C3C57F7" w14:textId="77777777" w:rsidR="00CE087C" w:rsidRPr="00A5149D" w:rsidRDefault="000125D1" w:rsidP="00843502">
      <w:pPr>
        <w:pStyle w:val="Default"/>
        <w:widowControl w:val="0"/>
        <w:jc w:val="both"/>
        <w:rPr>
          <w:rFonts w:ascii="Lato" w:hAnsi="Lato"/>
          <w:i/>
          <w:iCs/>
          <w:sz w:val="20"/>
          <w:szCs w:val="20"/>
        </w:rPr>
      </w:pPr>
      <w:r w:rsidRPr="00A5149D">
        <w:rPr>
          <w:rFonts w:ascii="Lato" w:hAnsi="Lato"/>
          <w:i/>
          <w:iCs/>
          <w:sz w:val="20"/>
          <w:szCs w:val="20"/>
        </w:rPr>
        <w:t xml:space="preserve">uzatvorená </w:t>
      </w:r>
      <w:r w:rsidR="008537AD" w:rsidRPr="00A5149D">
        <w:rPr>
          <w:rFonts w:ascii="Lato" w:hAnsi="Lato"/>
          <w:i/>
          <w:iCs/>
          <w:sz w:val="20"/>
          <w:szCs w:val="20"/>
        </w:rPr>
        <w:t xml:space="preserve">v súlade s § </w:t>
      </w:r>
      <w:r w:rsidR="00CD35A7">
        <w:rPr>
          <w:rFonts w:ascii="Lato" w:hAnsi="Lato"/>
          <w:i/>
          <w:iCs/>
          <w:sz w:val="20"/>
          <w:szCs w:val="20"/>
        </w:rPr>
        <w:t xml:space="preserve">19 a § </w:t>
      </w:r>
      <w:r w:rsidR="008537AD" w:rsidRPr="00A5149D">
        <w:rPr>
          <w:rFonts w:ascii="Lato" w:hAnsi="Lato"/>
          <w:i/>
          <w:iCs/>
          <w:sz w:val="20"/>
          <w:szCs w:val="20"/>
        </w:rPr>
        <w:t>21 zákona č. 56/2012 Z. z. o cestnej doprave v znení neskorších predpisov, v súlade s</w:t>
      </w:r>
      <w:r w:rsidR="009E07C4">
        <w:rPr>
          <w:rFonts w:ascii="Lato" w:hAnsi="Lato"/>
          <w:i/>
          <w:iCs/>
          <w:sz w:val="20"/>
          <w:szCs w:val="20"/>
        </w:rPr>
        <w:t> </w:t>
      </w:r>
      <w:r w:rsidR="008537AD" w:rsidRPr="00A5149D">
        <w:rPr>
          <w:rFonts w:ascii="Lato" w:hAnsi="Lato"/>
          <w:i/>
          <w:iCs/>
          <w:sz w:val="20"/>
          <w:szCs w:val="20"/>
        </w:rPr>
        <w:t>Nariadením Európskeho parlamentu a Rady (ES) č. 1370/2007 o službách vo verejnom záujme v železničnej a</w:t>
      </w:r>
      <w:r w:rsidR="009E07C4">
        <w:rPr>
          <w:rFonts w:ascii="Lato" w:hAnsi="Lato"/>
          <w:i/>
          <w:iCs/>
          <w:sz w:val="20"/>
          <w:szCs w:val="20"/>
        </w:rPr>
        <w:t> </w:t>
      </w:r>
      <w:r w:rsidR="008537AD" w:rsidRPr="00A5149D">
        <w:rPr>
          <w:rFonts w:ascii="Lato" w:hAnsi="Lato"/>
          <w:i/>
          <w:iCs/>
          <w:sz w:val="20"/>
          <w:szCs w:val="20"/>
        </w:rPr>
        <w:t>cestnej osobnej doprave, ktorým sa zrušujú nariadenia Rady (EHS) č. 1191/69 a (EHS) č. 1107/70 v znení neskorších zmien, v súlade so zákonom</w:t>
      </w:r>
      <w:r w:rsidR="00A5149D">
        <w:rPr>
          <w:rFonts w:ascii="Lato" w:hAnsi="Lato"/>
          <w:i/>
          <w:iCs/>
          <w:sz w:val="20"/>
          <w:szCs w:val="20"/>
        </w:rPr>
        <w:t xml:space="preserve"> </w:t>
      </w:r>
      <w:r w:rsidR="008537AD" w:rsidRPr="00A5149D">
        <w:rPr>
          <w:rFonts w:ascii="Lato" w:hAnsi="Lato"/>
          <w:i/>
          <w:iCs/>
          <w:sz w:val="20"/>
          <w:szCs w:val="20"/>
        </w:rPr>
        <w:t>č. 343/2015 Z. z. o verejnom obstarávaní a o zmene a doplnení niektorých zákonov v</w:t>
      </w:r>
      <w:r w:rsidR="009E07C4">
        <w:rPr>
          <w:rFonts w:ascii="Lato" w:hAnsi="Lato"/>
          <w:i/>
          <w:iCs/>
          <w:sz w:val="20"/>
          <w:szCs w:val="20"/>
        </w:rPr>
        <w:t> </w:t>
      </w:r>
      <w:r w:rsidR="008537AD" w:rsidRPr="00A5149D">
        <w:rPr>
          <w:rFonts w:ascii="Lato" w:hAnsi="Lato"/>
          <w:i/>
          <w:iCs/>
          <w:sz w:val="20"/>
          <w:szCs w:val="20"/>
        </w:rPr>
        <w:t xml:space="preserve">znení neskorších predpisov (ďalej ako </w:t>
      </w:r>
      <w:r w:rsidR="008537AD" w:rsidRPr="00A5149D">
        <w:rPr>
          <w:rFonts w:ascii="Lato" w:hAnsi="Lato"/>
          <w:b/>
          <w:bCs/>
          <w:i/>
          <w:iCs/>
          <w:sz w:val="20"/>
          <w:szCs w:val="20"/>
        </w:rPr>
        <w:t>„Zmluva“</w:t>
      </w:r>
      <w:r w:rsidR="008537AD" w:rsidRPr="00A5149D">
        <w:rPr>
          <w:rFonts w:ascii="Lato" w:hAnsi="Lato"/>
          <w:i/>
          <w:iCs/>
          <w:sz w:val="20"/>
          <w:szCs w:val="20"/>
        </w:rPr>
        <w:t>)</w:t>
      </w:r>
      <w:r w:rsidRPr="00A5149D">
        <w:rPr>
          <w:rFonts w:ascii="Lato" w:hAnsi="Lato"/>
          <w:i/>
          <w:iCs/>
          <w:sz w:val="20"/>
          <w:szCs w:val="20"/>
        </w:rPr>
        <w:t xml:space="preserve"> medzi zmluvnými stranami:</w:t>
      </w:r>
    </w:p>
    <w:p w14:paraId="5207678F" w14:textId="77777777" w:rsidR="00571E15" w:rsidRPr="00A5149D" w:rsidRDefault="00571E15" w:rsidP="00843502">
      <w:pPr>
        <w:pStyle w:val="Default"/>
        <w:widowControl w:val="0"/>
        <w:rPr>
          <w:rFonts w:ascii="Lato" w:eastAsiaTheme="majorEastAsia" w:hAnsi="Lato" w:cstheme="minorHAnsi"/>
          <w:b/>
          <w:bCs/>
          <w:color w:val="auto"/>
        </w:rPr>
      </w:pPr>
    </w:p>
    <w:p w14:paraId="011CC812" w14:textId="77777777" w:rsidR="000125D1" w:rsidRPr="00A5149D" w:rsidRDefault="000125D1" w:rsidP="00843502">
      <w:pPr>
        <w:pStyle w:val="Default"/>
        <w:widowControl w:val="0"/>
        <w:rPr>
          <w:rFonts w:ascii="Lato" w:hAnsi="Lato"/>
          <w:sz w:val="22"/>
          <w:szCs w:val="22"/>
        </w:rPr>
      </w:pPr>
    </w:p>
    <w:p w14:paraId="48341C53" w14:textId="77777777" w:rsidR="00C95A1F" w:rsidRPr="00A5149D" w:rsidRDefault="00C95A1F" w:rsidP="00843502">
      <w:pPr>
        <w:pStyle w:val="Default"/>
        <w:widowControl w:val="0"/>
        <w:rPr>
          <w:rFonts w:ascii="Lato" w:hAnsi="Lato"/>
          <w:sz w:val="22"/>
          <w:szCs w:val="22"/>
        </w:rPr>
      </w:pPr>
    </w:p>
    <w:p w14:paraId="122F886E" w14:textId="77777777" w:rsidR="00C95A1F" w:rsidRPr="00A5149D" w:rsidRDefault="00C95A1F" w:rsidP="00843502">
      <w:pPr>
        <w:pStyle w:val="Default"/>
        <w:widowControl w:val="0"/>
        <w:rPr>
          <w:rFonts w:ascii="Lato" w:hAnsi="Lato"/>
          <w:sz w:val="22"/>
          <w:szCs w:val="22"/>
        </w:rPr>
      </w:pPr>
    </w:p>
    <w:p w14:paraId="44918E98" w14:textId="77777777" w:rsidR="00571E15" w:rsidRPr="00A5149D" w:rsidRDefault="00571E15" w:rsidP="00843502">
      <w:pPr>
        <w:pStyle w:val="Default"/>
        <w:widowControl w:val="0"/>
        <w:tabs>
          <w:tab w:val="left" w:pos="2410"/>
        </w:tabs>
        <w:rPr>
          <w:rFonts w:ascii="Lato" w:hAnsi="Lato"/>
          <w:b/>
          <w:bCs/>
          <w:sz w:val="22"/>
          <w:szCs w:val="22"/>
        </w:rPr>
      </w:pPr>
      <w:r w:rsidRPr="00A5149D">
        <w:rPr>
          <w:rFonts w:ascii="Lato" w:hAnsi="Lato"/>
          <w:b/>
          <w:bCs/>
          <w:sz w:val="22"/>
          <w:szCs w:val="22"/>
        </w:rPr>
        <w:t xml:space="preserve">Objednávateľ: </w:t>
      </w:r>
      <w:r w:rsidR="002278EA">
        <w:rPr>
          <w:rFonts w:ascii="Lato" w:hAnsi="Lato"/>
          <w:b/>
          <w:bCs/>
          <w:sz w:val="22"/>
          <w:szCs w:val="22"/>
        </w:rPr>
        <w:tab/>
      </w:r>
      <w:r w:rsidR="00F4443B" w:rsidRPr="007E04DE">
        <w:rPr>
          <w:rFonts w:ascii="Lato" w:hAnsi="Lato"/>
          <w:b/>
          <w:bCs/>
          <w:sz w:val="22"/>
          <w:szCs w:val="22"/>
          <w:highlight w:val="yellow"/>
        </w:rPr>
        <w:t>[•]</w:t>
      </w:r>
    </w:p>
    <w:p w14:paraId="1F18449F" w14:textId="77777777" w:rsidR="00571E15" w:rsidRPr="00A5149D" w:rsidRDefault="00571E15" w:rsidP="00843502">
      <w:pPr>
        <w:pStyle w:val="Default"/>
        <w:widowControl w:val="0"/>
        <w:tabs>
          <w:tab w:val="left" w:pos="2410"/>
        </w:tabs>
        <w:rPr>
          <w:rFonts w:ascii="Lato" w:hAnsi="Lato"/>
          <w:sz w:val="22"/>
          <w:szCs w:val="22"/>
        </w:rPr>
      </w:pPr>
      <w:r w:rsidRPr="00A5149D">
        <w:rPr>
          <w:rFonts w:ascii="Lato" w:hAnsi="Lato"/>
          <w:sz w:val="22"/>
          <w:szCs w:val="22"/>
        </w:rPr>
        <w:t xml:space="preserve">Sídlo: </w:t>
      </w:r>
      <w:r w:rsidR="002278EA">
        <w:rPr>
          <w:rFonts w:ascii="Lato" w:hAnsi="Lato"/>
          <w:sz w:val="22"/>
          <w:szCs w:val="22"/>
        </w:rPr>
        <w:tab/>
      </w:r>
      <w:r w:rsidR="00F4443B" w:rsidRPr="00CD0A94">
        <w:rPr>
          <w:rFonts w:ascii="Lato" w:hAnsi="Lato"/>
          <w:b/>
          <w:bCs/>
          <w:sz w:val="22"/>
          <w:szCs w:val="22"/>
          <w:highlight w:val="yellow"/>
        </w:rPr>
        <w:t>[•]</w:t>
      </w:r>
    </w:p>
    <w:p w14:paraId="010D54B8" w14:textId="77777777" w:rsidR="002278EA" w:rsidRDefault="002278EA" w:rsidP="00843502">
      <w:pPr>
        <w:pStyle w:val="Default"/>
        <w:widowControl w:val="0"/>
        <w:tabs>
          <w:tab w:val="left" w:pos="2410"/>
        </w:tabs>
        <w:rPr>
          <w:rFonts w:ascii="Lato" w:hAnsi="Lato"/>
          <w:sz w:val="22"/>
          <w:szCs w:val="22"/>
        </w:rPr>
      </w:pPr>
      <w:r w:rsidRPr="002278EA">
        <w:rPr>
          <w:rFonts w:ascii="Lato" w:hAnsi="Lato"/>
          <w:sz w:val="22"/>
          <w:szCs w:val="22"/>
        </w:rPr>
        <w:t>Štatutárny orgán:</w:t>
      </w:r>
      <w:r>
        <w:rPr>
          <w:rFonts w:ascii="Lato" w:hAnsi="Lato"/>
          <w:sz w:val="22"/>
          <w:szCs w:val="22"/>
        </w:rPr>
        <w:tab/>
      </w:r>
      <w:r w:rsidR="00F4443B" w:rsidRPr="00CD0A94">
        <w:rPr>
          <w:rFonts w:ascii="Lato" w:hAnsi="Lato"/>
          <w:b/>
          <w:bCs/>
          <w:sz w:val="22"/>
          <w:szCs w:val="22"/>
          <w:highlight w:val="yellow"/>
        </w:rPr>
        <w:t>[•]</w:t>
      </w:r>
    </w:p>
    <w:p w14:paraId="7777B8DC" w14:textId="77777777" w:rsidR="002B69BC" w:rsidRDefault="00571E15" w:rsidP="00843502">
      <w:pPr>
        <w:pStyle w:val="Default"/>
        <w:widowControl w:val="0"/>
        <w:tabs>
          <w:tab w:val="left" w:pos="2410"/>
        </w:tabs>
        <w:rPr>
          <w:rFonts w:ascii="Lato" w:hAnsi="Lato"/>
          <w:b/>
          <w:bCs/>
          <w:sz w:val="22"/>
          <w:szCs w:val="22"/>
        </w:rPr>
      </w:pPr>
      <w:r w:rsidRPr="00A5149D">
        <w:rPr>
          <w:rFonts w:ascii="Lato" w:hAnsi="Lato"/>
          <w:sz w:val="22"/>
          <w:szCs w:val="22"/>
        </w:rPr>
        <w:t xml:space="preserve">IČO: </w:t>
      </w:r>
      <w:r w:rsidR="002278EA">
        <w:rPr>
          <w:rFonts w:ascii="Lato" w:hAnsi="Lato"/>
          <w:sz w:val="22"/>
          <w:szCs w:val="22"/>
        </w:rPr>
        <w:tab/>
      </w:r>
      <w:r w:rsidR="00F4443B" w:rsidRPr="00CD0A94">
        <w:rPr>
          <w:rFonts w:ascii="Lato" w:hAnsi="Lato"/>
          <w:b/>
          <w:bCs/>
          <w:sz w:val="22"/>
          <w:szCs w:val="22"/>
          <w:highlight w:val="yellow"/>
        </w:rPr>
        <w:t>[•]</w:t>
      </w:r>
    </w:p>
    <w:p w14:paraId="46FBBB98" w14:textId="77777777" w:rsidR="002B69BC" w:rsidRDefault="00571E15" w:rsidP="00843502">
      <w:pPr>
        <w:pStyle w:val="Default"/>
        <w:widowControl w:val="0"/>
        <w:tabs>
          <w:tab w:val="left" w:pos="2410"/>
        </w:tabs>
        <w:rPr>
          <w:rFonts w:ascii="Lato" w:hAnsi="Lato"/>
          <w:b/>
          <w:bCs/>
          <w:sz w:val="22"/>
          <w:szCs w:val="22"/>
        </w:rPr>
      </w:pPr>
      <w:r w:rsidRPr="00A5149D">
        <w:rPr>
          <w:rFonts w:ascii="Lato" w:hAnsi="Lato"/>
          <w:sz w:val="22"/>
          <w:szCs w:val="22"/>
        </w:rPr>
        <w:t xml:space="preserve">DIČ: </w:t>
      </w:r>
      <w:r w:rsidR="00235542">
        <w:rPr>
          <w:rFonts w:ascii="Lato" w:hAnsi="Lato"/>
          <w:sz w:val="22"/>
          <w:szCs w:val="22"/>
        </w:rPr>
        <w:tab/>
      </w:r>
      <w:r w:rsidR="00F4443B" w:rsidRPr="00CD0A94">
        <w:rPr>
          <w:rFonts w:ascii="Lato" w:hAnsi="Lato"/>
          <w:b/>
          <w:bCs/>
          <w:sz w:val="22"/>
          <w:szCs w:val="22"/>
          <w:highlight w:val="yellow"/>
        </w:rPr>
        <w:t>[•]</w:t>
      </w:r>
    </w:p>
    <w:p w14:paraId="42589C59" w14:textId="77777777" w:rsidR="00235542" w:rsidRDefault="00235542" w:rsidP="00843502">
      <w:pPr>
        <w:pStyle w:val="Default"/>
        <w:widowControl w:val="0"/>
        <w:tabs>
          <w:tab w:val="left" w:pos="2410"/>
        </w:tabs>
        <w:rPr>
          <w:rFonts w:ascii="Lato" w:hAnsi="Lato"/>
          <w:sz w:val="22"/>
          <w:szCs w:val="22"/>
        </w:rPr>
      </w:pPr>
      <w:r w:rsidRPr="00235542">
        <w:rPr>
          <w:rFonts w:ascii="Lato" w:hAnsi="Lato"/>
          <w:sz w:val="22"/>
          <w:szCs w:val="22"/>
        </w:rPr>
        <w:t xml:space="preserve">Bankové spojenie: </w:t>
      </w:r>
      <w:r w:rsidRPr="00235542">
        <w:rPr>
          <w:rFonts w:ascii="Lato" w:hAnsi="Lato"/>
          <w:sz w:val="22"/>
          <w:szCs w:val="22"/>
        </w:rPr>
        <w:tab/>
      </w:r>
      <w:r w:rsidR="00F4443B" w:rsidRPr="00CD0A94">
        <w:rPr>
          <w:rFonts w:ascii="Lato" w:hAnsi="Lato"/>
          <w:b/>
          <w:bCs/>
          <w:sz w:val="22"/>
          <w:szCs w:val="22"/>
          <w:highlight w:val="yellow"/>
        </w:rPr>
        <w:t>[•]</w:t>
      </w:r>
    </w:p>
    <w:p w14:paraId="5C72CBE9" w14:textId="77777777" w:rsidR="00571E15" w:rsidRPr="00A5149D" w:rsidRDefault="00571E15" w:rsidP="00843502">
      <w:pPr>
        <w:pStyle w:val="Default"/>
        <w:widowControl w:val="0"/>
        <w:tabs>
          <w:tab w:val="left" w:pos="2410"/>
        </w:tabs>
        <w:rPr>
          <w:rFonts w:ascii="Lato" w:hAnsi="Lato"/>
          <w:sz w:val="22"/>
          <w:szCs w:val="22"/>
        </w:rPr>
      </w:pPr>
      <w:r w:rsidRPr="00A5149D">
        <w:rPr>
          <w:rFonts w:ascii="Lato" w:hAnsi="Lato"/>
          <w:sz w:val="22"/>
          <w:szCs w:val="22"/>
        </w:rPr>
        <w:t xml:space="preserve">Číslo účtu IBAN: </w:t>
      </w:r>
      <w:r w:rsidR="00235542">
        <w:rPr>
          <w:rFonts w:ascii="Lato" w:hAnsi="Lato"/>
          <w:sz w:val="22"/>
          <w:szCs w:val="22"/>
        </w:rPr>
        <w:tab/>
      </w:r>
      <w:r w:rsidR="00F4443B" w:rsidRPr="00CD0A94">
        <w:rPr>
          <w:rFonts w:ascii="Lato" w:hAnsi="Lato"/>
          <w:b/>
          <w:bCs/>
          <w:sz w:val="22"/>
          <w:szCs w:val="22"/>
          <w:highlight w:val="yellow"/>
        </w:rPr>
        <w:t>[•]</w:t>
      </w:r>
    </w:p>
    <w:p w14:paraId="3B0591B8" w14:textId="77777777" w:rsidR="00571E15" w:rsidRDefault="00571E15" w:rsidP="00843502">
      <w:pPr>
        <w:pStyle w:val="Default"/>
        <w:widowControl w:val="0"/>
        <w:rPr>
          <w:rFonts w:ascii="Lato" w:hAnsi="Lato"/>
          <w:sz w:val="22"/>
          <w:szCs w:val="22"/>
        </w:rPr>
      </w:pPr>
    </w:p>
    <w:p w14:paraId="5FB42525" w14:textId="77777777" w:rsidR="00AE4F5D" w:rsidRDefault="00AE4F5D" w:rsidP="00843502">
      <w:pPr>
        <w:pStyle w:val="Default"/>
        <w:widowControl w:val="0"/>
        <w:rPr>
          <w:rFonts w:ascii="Lato" w:hAnsi="Lato"/>
          <w:sz w:val="22"/>
          <w:szCs w:val="22"/>
        </w:rPr>
      </w:pPr>
      <w:r>
        <w:rPr>
          <w:rFonts w:ascii="Lato" w:hAnsi="Lato"/>
          <w:sz w:val="22"/>
          <w:szCs w:val="22"/>
        </w:rPr>
        <w:t>(ďalej ako „</w:t>
      </w:r>
      <w:r w:rsidR="00F3085F">
        <w:rPr>
          <w:rFonts w:ascii="Lato" w:hAnsi="Lato"/>
          <w:b/>
          <w:bCs/>
          <w:sz w:val="22"/>
          <w:szCs w:val="22"/>
        </w:rPr>
        <w:t>Objednávateľ</w:t>
      </w:r>
      <w:r>
        <w:rPr>
          <w:rFonts w:ascii="Lato" w:hAnsi="Lato"/>
          <w:sz w:val="22"/>
          <w:szCs w:val="22"/>
        </w:rPr>
        <w:t>“)</w:t>
      </w:r>
    </w:p>
    <w:p w14:paraId="1D01EC76" w14:textId="77777777" w:rsidR="00571E15" w:rsidRPr="00A5149D" w:rsidRDefault="00571E15" w:rsidP="00843502">
      <w:pPr>
        <w:pStyle w:val="Default"/>
        <w:widowControl w:val="0"/>
        <w:rPr>
          <w:rFonts w:ascii="Lato" w:hAnsi="Lato"/>
          <w:sz w:val="22"/>
          <w:szCs w:val="22"/>
        </w:rPr>
      </w:pPr>
    </w:p>
    <w:p w14:paraId="6DD9338C" w14:textId="77777777" w:rsidR="00571E15" w:rsidRPr="00A5149D" w:rsidRDefault="00571E15" w:rsidP="00843502">
      <w:pPr>
        <w:pStyle w:val="Default"/>
        <w:widowControl w:val="0"/>
        <w:rPr>
          <w:rFonts w:ascii="Lato" w:hAnsi="Lato"/>
          <w:b/>
          <w:bCs/>
          <w:sz w:val="22"/>
          <w:szCs w:val="22"/>
        </w:rPr>
      </w:pPr>
      <w:r w:rsidRPr="00A5149D">
        <w:rPr>
          <w:rFonts w:ascii="Lato" w:hAnsi="Lato"/>
          <w:b/>
          <w:bCs/>
          <w:sz w:val="22"/>
          <w:szCs w:val="22"/>
        </w:rPr>
        <w:t xml:space="preserve">a </w:t>
      </w:r>
    </w:p>
    <w:p w14:paraId="409B630B" w14:textId="77777777" w:rsidR="00571E15" w:rsidRPr="00A5149D" w:rsidRDefault="00571E15" w:rsidP="00843502">
      <w:pPr>
        <w:pStyle w:val="Default"/>
        <w:widowControl w:val="0"/>
        <w:rPr>
          <w:rFonts w:ascii="Lato" w:hAnsi="Lato"/>
          <w:sz w:val="22"/>
          <w:szCs w:val="22"/>
        </w:rPr>
      </w:pPr>
    </w:p>
    <w:p w14:paraId="2433671A" w14:textId="77777777" w:rsidR="00571E15" w:rsidRPr="00A5149D" w:rsidRDefault="00571E15" w:rsidP="00843502">
      <w:pPr>
        <w:pStyle w:val="Default"/>
        <w:widowControl w:val="0"/>
        <w:tabs>
          <w:tab w:val="left" w:pos="2410"/>
        </w:tabs>
        <w:rPr>
          <w:rFonts w:ascii="Lato" w:hAnsi="Lato"/>
          <w:b/>
          <w:bCs/>
          <w:sz w:val="22"/>
          <w:szCs w:val="22"/>
        </w:rPr>
      </w:pPr>
      <w:r w:rsidRPr="00A5149D">
        <w:rPr>
          <w:rFonts w:ascii="Lato" w:hAnsi="Lato"/>
          <w:b/>
          <w:bCs/>
          <w:sz w:val="22"/>
          <w:szCs w:val="22"/>
        </w:rPr>
        <w:t xml:space="preserve">Dopravca: </w:t>
      </w:r>
      <w:r w:rsidR="00786F79">
        <w:rPr>
          <w:rFonts w:ascii="Lato" w:hAnsi="Lato"/>
          <w:b/>
          <w:bCs/>
          <w:sz w:val="22"/>
          <w:szCs w:val="22"/>
        </w:rPr>
        <w:tab/>
      </w:r>
      <w:r w:rsidR="00786F79" w:rsidRPr="00786F79">
        <w:rPr>
          <w:rFonts w:ascii="Lato" w:hAnsi="Lato"/>
          <w:b/>
          <w:bCs/>
          <w:sz w:val="22"/>
          <w:szCs w:val="22"/>
          <w:highlight w:val="yellow"/>
        </w:rPr>
        <w:t>[DOPLNÍ UCHÁDZAČ]</w:t>
      </w:r>
    </w:p>
    <w:p w14:paraId="63071C92" w14:textId="77777777" w:rsidR="00571E15" w:rsidRPr="00A5149D" w:rsidRDefault="00571E15" w:rsidP="00843502">
      <w:pPr>
        <w:pStyle w:val="Default"/>
        <w:widowControl w:val="0"/>
        <w:tabs>
          <w:tab w:val="left" w:pos="2410"/>
        </w:tabs>
        <w:rPr>
          <w:rFonts w:ascii="Lato" w:hAnsi="Lato"/>
          <w:sz w:val="22"/>
          <w:szCs w:val="22"/>
        </w:rPr>
      </w:pPr>
      <w:r w:rsidRPr="00A5149D">
        <w:rPr>
          <w:rFonts w:ascii="Lato" w:hAnsi="Lato"/>
          <w:sz w:val="22"/>
          <w:szCs w:val="22"/>
        </w:rPr>
        <w:t>Sídlo:</w:t>
      </w:r>
      <w:r w:rsidR="00786F79">
        <w:rPr>
          <w:rFonts w:ascii="Lato" w:hAnsi="Lato"/>
          <w:sz w:val="22"/>
          <w:szCs w:val="22"/>
        </w:rPr>
        <w:tab/>
      </w:r>
      <w:r w:rsidR="00786F79" w:rsidRPr="00786F79">
        <w:rPr>
          <w:rFonts w:ascii="Lato" w:hAnsi="Lato"/>
          <w:sz w:val="22"/>
          <w:szCs w:val="22"/>
          <w:highlight w:val="yellow"/>
        </w:rPr>
        <w:t>[DOPLNÍ UCHÁDZAČ]</w:t>
      </w:r>
    </w:p>
    <w:p w14:paraId="22DFFBDC" w14:textId="77777777" w:rsidR="00235542" w:rsidRDefault="00235542" w:rsidP="00843502">
      <w:pPr>
        <w:pStyle w:val="Default"/>
        <w:widowControl w:val="0"/>
        <w:tabs>
          <w:tab w:val="left" w:pos="2410"/>
        </w:tabs>
        <w:rPr>
          <w:rFonts w:ascii="Lato" w:hAnsi="Lato"/>
          <w:sz w:val="22"/>
          <w:szCs w:val="22"/>
        </w:rPr>
      </w:pPr>
      <w:r w:rsidRPr="00235542">
        <w:rPr>
          <w:rFonts w:ascii="Lato" w:hAnsi="Lato"/>
          <w:sz w:val="22"/>
          <w:szCs w:val="22"/>
        </w:rPr>
        <w:t>Štatutárny orgán:</w:t>
      </w:r>
      <w:r w:rsidR="00786F79">
        <w:rPr>
          <w:rFonts w:ascii="Lato" w:hAnsi="Lato"/>
          <w:sz w:val="22"/>
          <w:szCs w:val="22"/>
        </w:rPr>
        <w:tab/>
      </w:r>
      <w:r w:rsidR="00786F79" w:rsidRPr="00786F79">
        <w:rPr>
          <w:rFonts w:ascii="Lato" w:hAnsi="Lato"/>
          <w:sz w:val="22"/>
          <w:szCs w:val="22"/>
          <w:highlight w:val="yellow"/>
        </w:rPr>
        <w:t>[DOPLNÍ UCHÁDZAČ]</w:t>
      </w:r>
    </w:p>
    <w:p w14:paraId="05CDF334" w14:textId="77777777" w:rsidR="00571E15" w:rsidRPr="00A5149D" w:rsidRDefault="00571E15" w:rsidP="00843502">
      <w:pPr>
        <w:pStyle w:val="Default"/>
        <w:widowControl w:val="0"/>
        <w:tabs>
          <w:tab w:val="left" w:pos="2410"/>
        </w:tabs>
        <w:rPr>
          <w:rFonts w:ascii="Lato" w:hAnsi="Lato"/>
          <w:sz w:val="22"/>
          <w:szCs w:val="22"/>
        </w:rPr>
      </w:pPr>
      <w:r w:rsidRPr="00A5149D">
        <w:rPr>
          <w:rFonts w:ascii="Lato" w:hAnsi="Lato"/>
          <w:sz w:val="22"/>
          <w:szCs w:val="22"/>
        </w:rPr>
        <w:t xml:space="preserve">IČO: </w:t>
      </w:r>
      <w:r w:rsidR="00786F79">
        <w:rPr>
          <w:rFonts w:ascii="Lato" w:hAnsi="Lato"/>
          <w:sz w:val="22"/>
          <w:szCs w:val="22"/>
        </w:rPr>
        <w:tab/>
      </w:r>
      <w:r w:rsidR="00786F79" w:rsidRPr="00786F79">
        <w:rPr>
          <w:rFonts w:ascii="Lato" w:hAnsi="Lato"/>
          <w:sz w:val="22"/>
          <w:szCs w:val="22"/>
          <w:highlight w:val="yellow"/>
        </w:rPr>
        <w:t>[DOPLNÍ UCHÁDZAČ]</w:t>
      </w:r>
    </w:p>
    <w:p w14:paraId="48F7C1EB" w14:textId="77777777" w:rsidR="00571E15" w:rsidRPr="00A5149D" w:rsidRDefault="00571E15" w:rsidP="00843502">
      <w:pPr>
        <w:pStyle w:val="Default"/>
        <w:widowControl w:val="0"/>
        <w:tabs>
          <w:tab w:val="left" w:pos="2410"/>
        </w:tabs>
        <w:rPr>
          <w:rFonts w:ascii="Lato" w:hAnsi="Lato"/>
          <w:sz w:val="22"/>
          <w:szCs w:val="22"/>
        </w:rPr>
      </w:pPr>
      <w:r w:rsidRPr="00A5149D">
        <w:rPr>
          <w:rFonts w:ascii="Lato" w:hAnsi="Lato"/>
          <w:sz w:val="22"/>
          <w:szCs w:val="22"/>
        </w:rPr>
        <w:t>DIČ:</w:t>
      </w:r>
      <w:r w:rsidR="00786F79">
        <w:rPr>
          <w:rFonts w:ascii="Lato" w:hAnsi="Lato"/>
          <w:sz w:val="22"/>
          <w:szCs w:val="22"/>
        </w:rPr>
        <w:tab/>
      </w:r>
      <w:r w:rsidR="00786F79" w:rsidRPr="00786F79">
        <w:rPr>
          <w:rFonts w:ascii="Lato" w:hAnsi="Lato"/>
          <w:sz w:val="22"/>
          <w:szCs w:val="22"/>
          <w:highlight w:val="yellow"/>
        </w:rPr>
        <w:t>[DOPLNÍ UCHÁDZAČ]</w:t>
      </w:r>
    </w:p>
    <w:p w14:paraId="63D73EC4" w14:textId="77777777" w:rsidR="00571E15" w:rsidRPr="00A5149D" w:rsidRDefault="00571E15" w:rsidP="00843502">
      <w:pPr>
        <w:pStyle w:val="Default"/>
        <w:widowControl w:val="0"/>
        <w:tabs>
          <w:tab w:val="left" w:pos="2410"/>
        </w:tabs>
        <w:rPr>
          <w:rFonts w:ascii="Lato" w:hAnsi="Lato"/>
          <w:sz w:val="22"/>
          <w:szCs w:val="22"/>
        </w:rPr>
      </w:pPr>
      <w:r w:rsidRPr="00A5149D">
        <w:rPr>
          <w:rFonts w:ascii="Lato" w:hAnsi="Lato"/>
          <w:sz w:val="22"/>
          <w:szCs w:val="22"/>
        </w:rPr>
        <w:t xml:space="preserve">IČ DPH: </w:t>
      </w:r>
      <w:r w:rsidR="00786F79">
        <w:rPr>
          <w:rFonts w:ascii="Lato" w:hAnsi="Lato"/>
          <w:sz w:val="22"/>
          <w:szCs w:val="22"/>
        </w:rPr>
        <w:tab/>
      </w:r>
      <w:r w:rsidR="00786F79" w:rsidRPr="00786F79">
        <w:rPr>
          <w:rFonts w:ascii="Lato" w:hAnsi="Lato"/>
          <w:sz w:val="22"/>
          <w:szCs w:val="22"/>
          <w:highlight w:val="yellow"/>
        </w:rPr>
        <w:t>[DOPLNÍ UCHÁDZAČ]</w:t>
      </w:r>
    </w:p>
    <w:p w14:paraId="538FE2B5" w14:textId="77777777" w:rsidR="00235542" w:rsidRDefault="00235542" w:rsidP="00843502">
      <w:pPr>
        <w:pStyle w:val="Default"/>
        <w:widowControl w:val="0"/>
        <w:tabs>
          <w:tab w:val="left" w:pos="2410"/>
        </w:tabs>
        <w:rPr>
          <w:rFonts w:ascii="Lato" w:hAnsi="Lato"/>
          <w:sz w:val="22"/>
          <w:szCs w:val="22"/>
        </w:rPr>
      </w:pPr>
      <w:r w:rsidRPr="00235542">
        <w:rPr>
          <w:rFonts w:ascii="Lato" w:hAnsi="Lato"/>
          <w:sz w:val="22"/>
          <w:szCs w:val="22"/>
        </w:rPr>
        <w:t>Bankové spojenie:</w:t>
      </w:r>
      <w:r w:rsidR="00786F79">
        <w:rPr>
          <w:rFonts w:ascii="Lato" w:hAnsi="Lato"/>
          <w:sz w:val="22"/>
          <w:szCs w:val="22"/>
        </w:rPr>
        <w:tab/>
      </w:r>
      <w:r w:rsidR="00786F79" w:rsidRPr="00786F79">
        <w:rPr>
          <w:rFonts w:ascii="Lato" w:hAnsi="Lato"/>
          <w:sz w:val="22"/>
          <w:szCs w:val="22"/>
          <w:highlight w:val="yellow"/>
        </w:rPr>
        <w:t>[DOPLNÍ UCHÁDZAČ]</w:t>
      </w:r>
    </w:p>
    <w:p w14:paraId="51F91D1C" w14:textId="77777777" w:rsidR="00571E15" w:rsidRPr="00A5149D" w:rsidRDefault="00571E15" w:rsidP="00843502">
      <w:pPr>
        <w:pStyle w:val="Default"/>
        <w:widowControl w:val="0"/>
        <w:tabs>
          <w:tab w:val="left" w:pos="2410"/>
        </w:tabs>
        <w:rPr>
          <w:rFonts w:ascii="Lato" w:hAnsi="Lato"/>
          <w:sz w:val="22"/>
          <w:szCs w:val="22"/>
        </w:rPr>
      </w:pPr>
      <w:r w:rsidRPr="00A5149D">
        <w:rPr>
          <w:rFonts w:ascii="Lato" w:hAnsi="Lato"/>
          <w:sz w:val="22"/>
          <w:szCs w:val="22"/>
        </w:rPr>
        <w:t xml:space="preserve">Číslo účtu IBAN: </w:t>
      </w:r>
      <w:r w:rsidR="00786F79">
        <w:rPr>
          <w:rFonts w:ascii="Lato" w:hAnsi="Lato"/>
          <w:sz w:val="22"/>
          <w:szCs w:val="22"/>
        </w:rPr>
        <w:tab/>
      </w:r>
      <w:r w:rsidR="00786F79" w:rsidRPr="00786F79">
        <w:rPr>
          <w:rFonts w:ascii="Lato" w:hAnsi="Lato"/>
          <w:sz w:val="22"/>
          <w:szCs w:val="22"/>
          <w:highlight w:val="yellow"/>
        </w:rPr>
        <w:t>[DOPLNÍ UCHÁDZAČ]</w:t>
      </w:r>
    </w:p>
    <w:p w14:paraId="5CDE8F77" w14:textId="77777777" w:rsidR="00571E15" w:rsidRPr="00A5149D" w:rsidRDefault="00571E15" w:rsidP="00843502">
      <w:pPr>
        <w:pStyle w:val="Default"/>
        <w:widowControl w:val="0"/>
        <w:rPr>
          <w:rFonts w:ascii="Lato" w:hAnsi="Lato"/>
          <w:sz w:val="22"/>
          <w:szCs w:val="22"/>
        </w:rPr>
      </w:pPr>
    </w:p>
    <w:p w14:paraId="6132AF55" w14:textId="77777777" w:rsidR="00571E15" w:rsidRPr="00A5149D" w:rsidRDefault="00571E15" w:rsidP="00843502">
      <w:pPr>
        <w:pStyle w:val="Default"/>
        <w:widowControl w:val="0"/>
        <w:rPr>
          <w:rFonts w:ascii="Lato" w:hAnsi="Lato"/>
          <w:sz w:val="22"/>
          <w:szCs w:val="22"/>
        </w:rPr>
      </w:pPr>
      <w:r w:rsidRPr="00A5149D">
        <w:rPr>
          <w:rFonts w:ascii="Lato" w:hAnsi="Lato"/>
          <w:sz w:val="22"/>
          <w:szCs w:val="22"/>
        </w:rPr>
        <w:t>(ďalej ako „</w:t>
      </w:r>
      <w:r w:rsidRPr="00A5149D">
        <w:rPr>
          <w:rFonts w:ascii="Lato" w:hAnsi="Lato"/>
          <w:b/>
          <w:bCs/>
          <w:sz w:val="22"/>
          <w:szCs w:val="22"/>
        </w:rPr>
        <w:t>Dopravca</w:t>
      </w:r>
      <w:r w:rsidRPr="00A5149D">
        <w:rPr>
          <w:rFonts w:ascii="Lato" w:hAnsi="Lato"/>
          <w:sz w:val="22"/>
          <w:szCs w:val="22"/>
        </w:rPr>
        <w:t xml:space="preserve">”) </w:t>
      </w:r>
    </w:p>
    <w:p w14:paraId="707D2751" w14:textId="77777777" w:rsidR="00571E15" w:rsidRPr="00A5149D" w:rsidRDefault="00571E15" w:rsidP="00843502">
      <w:pPr>
        <w:pStyle w:val="Default"/>
        <w:widowControl w:val="0"/>
        <w:rPr>
          <w:rFonts w:ascii="Lato" w:hAnsi="Lato"/>
          <w:sz w:val="22"/>
          <w:szCs w:val="22"/>
        </w:rPr>
      </w:pPr>
    </w:p>
    <w:p w14:paraId="0C5A4DA8" w14:textId="77777777" w:rsidR="00571E15" w:rsidRPr="00A5149D" w:rsidRDefault="00571E15" w:rsidP="00843502">
      <w:pPr>
        <w:pStyle w:val="Default"/>
        <w:widowControl w:val="0"/>
        <w:rPr>
          <w:rFonts w:ascii="Lato" w:hAnsi="Lato"/>
          <w:sz w:val="22"/>
          <w:szCs w:val="22"/>
        </w:rPr>
      </w:pPr>
      <w:r w:rsidRPr="00A5149D">
        <w:rPr>
          <w:rFonts w:ascii="Lato" w:hAnsi="Lato"/>
          <w:sz w:val="22"/>
          <w:szCs w:val="22"/>
        </w:rPr>
        <w:t xml:space="preserve">(Objednávateľ a Dopravca ďalej spoločne ako </w:t>
      </w:r>
      <w:r w:rsidRPr="00A5149D">
        <w:rPr>
          <w:rFonts w:ascii="Lato" w:hAnsi="Lato"/>
          <w:b/>
          <w:bCs/>
          <w:sz w:val="22"/>
          <w:szCs w:val="22"/>
        </w:rPr>
        <w:t>„Zmluvné strany</w:t>
      </w:r>
      <w:r w:rsidRPr="00A5149D">
        <w:rPr>
          <w:rFonts w:ascii="Lato" w:hAnsi="Lato"/>
          <w:sz w:val="22"/>
          <w:szCs w:val="22"/>
        </w:rPr>
        <w:t xml:space="preserve">“ a jednotlivo ako </w:t>
      </w:r>
      <w:r w:rsidRPr="00A5149D">
        <w:rPr>
          <w:rFonts w:ascii="Lato" w:hAnsi="Lato"/>
          <w:b/>
          <w:bCs/>
          <w:sz w:val="22"/>
          <w:szCs w:val="22"/>
        </w:rPr>
        <w:t>„Zmluvná strana</w:t>
      </w:r>
      <w:r w:rsidRPr="00A5149D">
        <w:rPr>
          <w:rFonts w:ascii="Lato" w:hAnsi="Lato"/>
          <w:sz w:val="22"/>
          <w:szCs w:val="22"/>
        </w:rPr>
        <w:t xml:space="preserve">") </w:t>
      </w:r>
    </w:p>
    <w:p w14:paraId="7F61E9FD" w14:textId="77777777" w:rsidR="00571E15" w:rsidRPr="00A5149D" w:rsidRDefault="00571E15" w:rsidP="00843502">
      <w:pPr>
        <w:pStyle w:val="Default"/>
        <w:widowControl w:val="0"/>
        <w:rPr>
          <w:rFonts w:ascii="Lato" w:hAnsi="Lato"/>
          <w:sz w:val="22"/>
          <w:szCs w:val="22"/>
        </w:rPr>
      </w:pPr>
    </w:p>
    <w:p w14:paraId="6A5A8572" w14:textId="77777777" w:rsidR="00CE087C" w:rsidRPr="00A5149D" w:rsidRDefault="00CE087C" w:rsidP="00843502">
      <w:pPr>
        <w:pStyle w:val="Heading1"/>
        <w:keepNext w:val="0"/>
        <w:keepLines w:val="0"/>
        <w:widowControl w:val="0"/>
        <w:ind w:left="0"/>
      </w:pPr>
      <w:r w:rsidRPr="00A5149D">
        <w:br/>
      </w:r>
      <w:r w:rsidR="00C00322" w:rsidRPr="00A5149D">
        <w:t>ÚVODNÉ USTANOVENIA</w:t>
      </w:r>
    </w:p>
    <w:p w14:paraId="2DBE4E0B" w14:textId="77777777" w:rsidR="00D24A5A" w:rsidRPr="00A5149D" w:rsidRDefault="001125CE" w:rsidP="00843502">
      <w:pPr>
        <w:pStyle w:val="Heading2"/>
        <w:keepNext w:val="0"/>
        <w:keepLines w:val="0"/>
        <w:widowControl w:val="0"/>
      </w:pPr>
      <w:r w:rsidRPr="00A5149D">
        <w:t>Táto Zmluva je uzatvorená medzi Objednávateľom a Dopravcom na základe výsledk</w:t>
      </w:r>
      <w:r w:rsidR="00EB266D" w:rsidRPr="00A5149D">
        <w:t>u</w:t>
      </w:r>
      <w:r w:rsidRPr="00A5149D">
        <w:t xml:space="preserve"> verejného obstarávania na </w:t>
      </w:r>
      <w:r w:rsidR="00EB266D" w:rsidRPr="00A5149D">
        <w:t xml:space="preserve">predmet nadlimitnej zákazky </w:t>
      </w:r>
      <w:r w:rsidRPr="00A5149D">
        <w:t>s názvom „</w:t>
      </w:r>
      <w:r w:rsidR="00A5149D" w:rsidRPr="00A5149D">
        <w:rPr>
          <w:highlight w:val="yellow"/>
        </w:rPr>
        <w:t>[BUDE DOPLNENÉ]</w:t>
      </w:r>
      <w:r w:rsidRPr="00A5149D">
        <w:t xml:space="preserve">“ zverejneného vo Vestníku verejného obstarávania dňa </w:t>
      </w:r>
      <w:r w:rsidRPr="00A5149D">
        <w:rPr>
          <w:highlight w:val="yellow"/>
        </w:rPr>
        <w:t>[BUDE DOPLNENÉ]</w:t>
      </w:r>
      <w:r w:rsidRPr="00A5149D">
        <w:t xml:space="preserve"> pod</w:t>
      </w:r>
      <w:r w:rsidR="00EB266D" w:rsidRPr="00A5149D">
        <w:t> </w:t>
      </w:r>
      <w:r w:rsidRPr="00A5149D">
        <w:t xml:space="preserve">evidenčným číslom </w:t>
      </w:r>
      <w:r w:rsidRPr="00A5149D">
        <w:rPr>
          <w:highlight w:val="yellow"/>
        </w:rPr>
        <w:t>[BUDE DOPLNENÉ]</w:t>
      </w:r>
      <w:r w:rsidRPr="00A5149D">
        <w:t xml:space="preserve"> a v Úradnom vestníku Európskej únie dňa </w:t>
      </w:r>
      <w:r w:rsidRPr="00A5149D">
        <w:rPr>
          <w:highlight w:val="yellow"/>
        </w:rPr>
        <w:t>[BUDE DOPLNENÉ]</w:t>
      </w:r>
      <w:r w:rsidRPr="00A5149D">
        <w:t xml:space="preserve"> pod evidenčným číslom </w:t>
      </w:r>
      <w:r w:rsidRPr="00A5149D">
        <w:rPr>
          <w:highlight w:val="yellow"/>
        </w:rPr>
        <w:t>[BUDE DOPLNENÉ]</w:t>
      </w:r>
      <w:r w:rsidR="00EB266D" w:rsidRPr="00A5149D">
        <w:t xml:space="preserve"> (ďalej ako </w:t>
      </w:r>
      <w:r w:rsidR="00EB266D" w:rsidRPr="00A5149D">
        <w:rPr>
          <w:b/>
          <w:bCs/>
          <w:i/>
          <w:iCs/>
        </w:rPr>
        <w:t>„Verejné obstarávanie“</w:t>
      </w:r>
      <w:r w:rsidR="00EB266D" w:rsidRPr="00A5149D">
        <w:t>)</w:t>
      </w:r>
      <w:r w:rsidR="00D77E5E">
        <w:t>.</w:t>
      </w:r>
    </w:p>
    <w:p w14:paraId="78C4B77C" w14:textId="77777777" w:rsidR="00CE087C" w:rsidRPr="00A5149D" w:rsidRDefault="00CE087C" w:rsidP="00843502">
      <w:pPr>
        <w:pStyle w:val="Heading2"/>
        <w:keepNext w:val="0"/>
        <w:keepLines w:val="0"/>
        <w:widowControl w:val="0"/>
      </w:pPr>
      <w:r w:rsidRPr="00A5149D">
        <w:t>Dopravca vyhlasuje, že je ku dňu uzavretia Zmluvy zapísaný v Registri partnerov verejného sektora v</w:t>
      </w:r>
      <w:r w:rsidR="00BE6C0E" w:rsidRPr="00A5149D">
        <w:t> </w:t>
      </w:r>
      <w:r w:rsidRPr="00A5149D">
        <w:t>súlade</w:t>
      </w:r>
      <w:r w:rsidR="00BE6C0E" w:rsidRPr="00A5149D">
        <w:t xml:space="preserve"> so zákonom č. 315/2016 Z. z. o registri partnerov verejného sektora a</w:t>
      </w:r>
      <w:r w:rsidR="008D7C84">
        <w:t> </w:t>
      </w:r>
      <w:r w:rsidR="00BE6C0E" w:rsidRPr="00A5149D">
        <w:t>o</w:t>
      </w:r>
      <w:r w:rsidR="008D7C84">
        <w:t> </w:t>
      </w:r>
      <w:r w:rsidR="00BE6C0E" w:rsidRPr="00A5149D">
        <w:t xml:space="preserve">zmene a doplnení niektorých zákonov v znení neskorších predpisov (ďalej ako </w:t>
      </w:r>
      <w:r w:rsidR="00BE6C0E" w:rsidRPr="00A5149D">
        <w:rPr>
          <w:b/>
          <w:bCs/>
          <w:i/>
          <w:iCs/>
        </w:rPr>
        <w:t>„zákon č.</w:t>
      </w:r>
      <w:r w:rsidR="008D7C84">
        <w:rPr>
          <w:b/>
          <w:bCs/>
          <w:i/>
          <w:iCs/>
        </w:rPr>
        <w:t> </w:t>
      </w:r>
      <w:r w:rsidR="00BE6C0E" w:rsidRPr="00A5149D">
        <w:rPr>
          <w:b/>
          <w:bCs/>
          <w:i/>
          <w:iCs/>
        </w:rPr>
        <w:t>315/2016 Z. z.“</w:t>
      </w:r>
      <w:r w:rsidR="00BE6C0E" w:rsidRPr="00A5149D">
        <w:t>) a vyhlasuje, že všetky údaje a dokumenty uvedené v tomto registri o</w:t>
      </w:r>
      <w:r w:rsidR="008D7C84">
        <w:t> </w:t>
      </w:r>
      <w:r w:rsidR="00BE6C0E" w:rsidRPr="00A5149D">
        <w:t>Dopravcovi a o konečnom užívateľovi výhod sú úplné a pravdivé.</w:t>
      </w:r>
    </w:p>
    <w:p w14:paraId="2DC018CB" w14:textId="77777777" w:rsidR="00CE087C" w:rsidRPr="00A5149D" w:rsidRDefault="00BF418D" w:rsidP="00843502">
      <w:pPr>
        <w:pStyle w:val="Heading2"/>
        <w:keepNext w:val="0"/>
        <w:keepLines w:val="0"/>
        <w:widowControl w:val="0"/>
      </w:pPr>
      <w:r w:rsidRPr="00A5149D">
        <w:t xml:space="preserve">Dopravca vyhlasuje, že spĺňa všetky podmienky a požiadavky stanovené v tejto Zmluve, že je oprávnený túto Zmluvu uzatvoriť a že je spôsobilý riadne a včas plniť všetky záväzky </w:t>
      </w:r>
      <w:r w:rsidRPr="00A5149D">
        <w:lastRenderedPageBreak/>
        <w:t>vyplývajúce z tejto Zmluvy.</w:t>
      </w:r>
    </w:p>
    <w:p w14:paraId="3D83EA41" w14:textId="77777777" w:rsidR="00B83232" w:rsidRPr="00B83232" w:rsidRDefault="00227912" w:rsidP="00843502">
      <w:pPr>
        <w:pStyle w:val="Heading2"/>
        <w:keepNext w:val="0"/>
        <w:keepLines w:val="0"/>
        <w:widowControl w:val="0"/>
      </w:pPr>
      <w:r w:rsidRPr="00A5149D">
        <w:t>Definície pojmov</w:t>
      </w:r>
      <w:r w:rsidR="00672CA4" w:rsidRPr="00A5149D">
        <w:t xml:space="preserve"> a zoznam skratiek</w:t>
      </w:r>
      <w:r w:rsidRPr="00A5149D">
        <w:t xml:space="preserve"> používaných v Zmluve a jej prílohách sú uvedené buď priamo v</w:t>
      </w:r>
      <w:r w:rsidR="00BB7710" w:rsidRPr="00A5149D">
        <w:t> </w:t>
      </w:r>
      <w:r w:rsidRPr="00A5149D">
        <w:t>Zmluve alebo v Prílohe č. 1 Zmluvy.</w:t>
      </w:r>
    </w:p>
    <w:p w14:paraId="08BE9689" w14:textId="77777777" w:rsidR="00DC28D3" w:rsidRDefault="00DC28D3" w:rsidP="00843502">
      <w:pPr>
        <w:pStyle w:val="Heading2"/>
        <w:keepNext w:val="0"/>
        <w:keepLines w:val="0"/>
        <w:widowControl w:val="0"/>
      </w:pPr>
      <w:r w:rsidRPr="00A5149D">
        <w:t>V prípade, ak Zmluva, ani jej prílohy</w:t>
      </w:r>
      <w:r w:rsidR="00E91E5F" w:rsidRPr="00A5149D">
        <w:t>,</w:t>
      </w:r>
      <w:r w:rsidRPr="00A5149D">
        <w:t xml:space="preserve"> neobsahujú definíciu pojmu, použije sa na výklad pojmu zákonná definícia pojmu, najmä v zmysle zákona č. 56/2012 Z. z. o cestnej doprave v znení neskorších predpisov</w:t>
      </w:r>
      <w:r w:rsidR="00672CA4" w:rsidRPr="00A5149D">
        <w:t xml:space="preserve"> (ďalej ako </w:t>
      </w:r>
      <w:r w:rsidR="00672CA4" w:rsidRPr="00A5149D">
        <w:rPr>
          <w:b/>
          <w:bCs/>
          <w:i/>
          <w:iCs/>
        </w:rPr>
        <w:t>„zákon č. 56/2012 Z. z.“</w:t>
      </w:r>
      <w:r w:rsidR="00672CA4" w:rsidRPr="00A5149D">
        <w:t>)</w:t>
      </w:r>
      <w:r w:rsidR="00E91E5F" w:rsidRPr="00A5149D">
        <w:t xml:space="preserve"> a vyhlášky Ministerstva dopravy a výstavby SR č. 5/20</w:t>
      </w:r>
      <w:r w:rsidR="008D7C84">
        <w:t>20</w:t>
      </w:r>
      <w:r w:rsidR="00E91E5F" w:rsidRPr="00A5149D">
        <w:t xml:space="preserve"> Z. z., ktorou sa vykonávajú niektoré ustanovenia týkajúce sa objednávania verejnej osobnej dopravy</w:t>
      </w:r>
      <w:r w:rsidR="00F07F64" w:rsidRPr="00A5149D">
        <w:t xml:space="preserve"> (ďalej ako </w:t>
      </w:r>
      <w:r w:rsidR="00F07F64" w:rsidRPr="00A5149D">
        <w:rPr>
          <w:b/>
          <w:bCs/>
          <w:i/>
          <w:iCs/>
        </w:rPr>
        <w:t>„vyhláška č. 5/2020 Z. z.“</w:t>
      </w:r>
      <w:r w:rsidR="00F07F64" w:rsidRPr="00A5149D">
        <w:t>)</w:t>
      </w:r>
      <w:r w:rsidR="00E91E5F" w:rsidRPr="00A5149D">
        <w:t>.</w:t>
      </w:r>
    </w:p>
    <w:p w14:paraId="12A1ADDC" w14:textId="77777777" w:rsidR="00672CA4" w:rsidRPr="00A5149D" w:rsidRDefault="00672CA4" w:rsidP="00843502">
      <w:pPr>
        <w:widowControl w:val="0"/>
        <w:rPr>
          <w:rFonts w:ascii="Lato" w:hAnsi="Lato"/>
        </w:rPr>
      </w:pPr>
    </w:p>
    <w:p w14:paraId="5F978B37" w14:textId="77777777" w:rsidR="00AA1623" w:rsidRPr="00A5149D" w:rsidRDefault="00AA1623" w:rsidP="00843502">
      <w:pPr>
        <w:pStyle w:val="Heading1"/>
        <w:keepNext w:val="0"/>
        <w:keepLines w:val="0"/>
        <w:widowControl w:val="0"/>
        <w:ind w:left="0"/>
      </w:pPr>
      <w:r w:rsidRPr="00A5149D">
        <w:br/>
      </w:r>
      <w:r w:rsidR="00C00322" w:rsidRPr="00A5149D">
        <w:t xml:space="preserve">ÚČEL </w:t>
      </w:r>
      <w:r w:rsidR="00227912" w:rsidRPr="00A5149D">
        <w:t xml:space="preserve">A PREDMET </w:t>
      </w:r>
      <w:r w:rsidR="00C00322" w:rsidRPr="00A5149D">
        <w:t>ZMLUVY</w:t>
      </w:r>
    </w:p>
    <w:p w14:paraId="53C4A2F5" w14:textId="77777777" w:rsidR="00072B51" w:rsidRDefault="00072B51" w:rsidP="00843502">
      <w:pPr>
        <w:pStyle w:val="Heading2"/>
        <w:keepNext w:val="0"/>
        <w:keepLines w:val="0"/>
        <w:widowControl w:val="0"/>
      </w:pPr>
      <w:r w:rsidRPr="00A5149D">
        <w:t>Účelom Zmluvy je zabezpečenie dopravnej obslužnosti</w:t>
      </w:r>
      <w:r w:rsidR="00F4443B" w:rsidRPr="00F4443B">
        <w:t xml:space="preserve"> pre</w:t>
      </w:r>
      <w:r w:rsidR="00355359">
        <w:t xml:space="preserve"> záujmové územie</w:t>
      </w:r>
      <w:r w:rsidR="00F4443B" w:rsidRPr="00F4443B">
        <w:t xml:space="preserve"> Mest</w:t>
      </w:r>
      <w:r w:rsidR="00355359">
        <w:t>a</w:t>
      </w:r>
      <w:r w:rsidR="00F4443B" w:rsidRPr="00F4443B">
        <w:t xml:space="preserve"> Spišská Nová Ves</w:t>
      </w:r>
      <w:r w:rsidR="00F4443B" w:rsidRPr="00F4443B" w:rsidDel="00F4443B">
        <w:t xml:space="preserve"> </w:t>
      </w:r>
      <w:r w:rsidR="00ED5CF4">
        <w:t xml:space="preserve">(ďalej ako </w:t>
      </w:r>
      <w:r w:rsidR="00ED5CF4" w:rsidRPr="00ED5CF4">
        <w:rPr>
          <w:b/>
          <w:bCs/>
          <w:i/>
          <w:iCs/>
        </w:rPr>
        <w:t>„</w:t>
      </w:r>
      <w:r w:rsidR="00E0733F">
        <w:rPr>
          <w:b/>
          <w:bCs/>
          <w:i/>
          <w:iCs/>
        </w:rPr>
        <w:t>Vymedzené územie</w:t>
      </w:r>
      <w:r w:rsidR="00ED5CF4" w:rsidRPr="00ED5CF4">
        <w:rPr>
          <w:b/>
          <w:bCs/>
          <w:i/>
          <w:iCs/>
        </w:rPr>
        <w:t>“</w:t>
      </w:r>
      <w:r w:rsidR="00ED5CF4">
        <w:t>)</w:t>
      </w:r>
      <w:r w:rsidR="00227912" w:rsidRPr="00A5149D">
        <w:t>,</w:t>
      </w:r>
      <w:r w:rsidRPr="00A5149D">
        <w:t xml:space="preserve"> </w:t>
      </w:r>
      <w:r w:rsidR="009F097B" w:rsidRPr="00A5149D">
        <w:t>tzn.</w:t>
      </w:r>
      <w:r w:rsidRPr="00A5149D">
        <w:t xml:space="preserve"> </w:t>
      </w:r>
      <w:r w:rsidR="009F097B" w:rsidRPr="00A5149D">
        <w:t xml:space="preserve">poskytovanie služieb </w:t>
      </w:r>
      <w:r w:rsidR="00FB3C06" w:rsidRPr="00A5149D">
        <w:t>pravidelnej</w:t>
      </w:r>
      <w:r w:rsidR="00FB3C06" w:rsidDel="00F4443B">
        <w:t xml:space="preserve"> </w:t>
      </w:r>
      <w:r w:rsidR="00E0733F">
        <w:t>mestskej</w:t>
      </w:r>
      <w:r w:rsidR="009676F1">
        <w:t xml:space="preserve"> </w:t>
      </w:r>
      <w:r w:rsidRPr="00A5149D">
        <w:t>dopravy vo verejnom záujme pre</w:t>
      </w:r>
      <w:r w:rsidR="00B9538C">
        <w:t> </w:t>
      </w:r>
      <w:r w:rsidR="00E0733F">
        <w:t>Vymedzené územie</w:t>
      </w:r>
      <w:r w:rsidRPr="00A5149D">
        <w:t>, a to po dobu trvania Zmluvy, v rozsahu a</w:t>
      </w:r>
      <w:r w:rsidR="00355359">
        <w:t> </w:t>
      </w:r>
      <w:r w:rsidRPr="00A5149D">
        <w:t>za</w:t>
      </w:r>
      <w:r w:rsidR="00355359">
        <w:t> </w:t>
      </w:r>
      <w:r w:rsidRPr="00A5149D">
        <w:t>podmienok stanovených ďalej v</w:t>
      </w:r>
      <w:r w:rsidR="008D7C84">
        <w:t> </w:t>
      </w:r>
      <w:r w:rsidRPr="00A5149D">
        <w:t xml:space="preserve">Zmluve (ďalej ako </w:t>
      </w:r>
      <w:r w:rsidRPr="007E04DE">
        <w:rPr>
          <w:b/>
          <w:bCs/>
          <w:i/>
          <w:iCs/>
        </w:rPr>
        <w:t>„Služba“</w:t>
      </w:r>
      <w:r w:rsidRPr="00A5149D">
        <w:t>).</w:t>
      </w:r>
    </w:p>
    <w:p w14:paraId="39AC7303" w14:textId="77777777" w:rsidR="00227912" w:rsidRPr="00A5149D" w:rsidRDefault="00227912" w:rsidP="00843502">
      <w:pPr>
        <w:pStyle w:val="Heading2"/>
        <w:keepNext w:val="0"/>
        <w:keepLines w:val="0"/>
        <w:widowControl w:val="0"/>
      </w:pPr>
      <w:bookmarkStart w:id="1" w:name="_Ref126574127"/>
      <w:r w:rsidRPr="00A5149D">
        <w:t>Predmetom Zmluvy je</w:t>
      </w:r>
      <w:r w:rsidR="00B35ADB" w:rsidRPr="00A5149D">
        <w:t xml:space="preserve"> úprava vzájomných práv a povinností Zmluvných strán pri poskytovaní </w:t>
      </w:r>
      <w:r w:rsidRPr="00A5149D">
        <w:t>Služby zo strany Dopravcu, a to:</w:t>
      </w:r>
      <w:bookmarkEnd w:id="1"/>
    </w:p>
    <w:p w14:paraId="27C5040C" w14:textId="77777777" w:rsidR="00227912" w:rsidRPr="00A5149D" w:rsidRDefault="00227912" w:rsidP="00843502">
      <w:pPr>
        <w:pStyle w:val="ListParagraph"/>
        <w:widowControl w:val="0"/>
        <w:numPr>
          <w:ilvl w:val="0"/>
          <w:numId w:val="2"/>
        </w:numPr>
        <w:spacing w:after="120" w:line="240" w:lineRule="auto"/>
        <w:ind w:left="1134" w:hanging="425"/>
        <w:contextualSpacing w:val="0"/>
        <w:jc w:val="both"/>
        <w:rPr>
          <w:rFonts w:ascii="Lato" w:hAnsi="Lato"/>
        </w:rPr>
      </w:pPr>
      <w:r w:rsidRPr="00A5149D">
        <w:rPr>
          <w:rFonts w:ascii="Lato" w:hAnsi="Lato"/>
        </w:rPr>
        <w:t>záväzok Dopravcu pred začatím poskytovania Služby splniť povinnosti uvedené v Zmluve,</w:t>
      </w:r>
    </w:p>
    <w:p w14:paraId="4C38FE8D" w14:textId="77777777" w:rsidR="00227912" w:rsidRPr="00A5149D" w:rsidRDefault="00227912" w:rsidP="00843502">
      <w:pPr>
        <w:pStyle w:val="ListParagraph"/>
        <w:widowControl w:val="0"/>
        <w:numPr>
          <w:ilvl w:val="0"/>
          <w:numId w:val="2"/>
        </w:numPr>
        <w:spacing w:after="120" w:line="240" w:lineRule="auto"/>
        <w:ind w:left="1134" w:hanging="425"/>
        <w:contextualSpacing w:val="0"/>
        <w:jc w:val="both"/>
        <w:rPr>
          <w:rFonts w:ascii="Lato" w:hAnsi="Lato"/>
        </w:rPr>
      </w:pPr>
      <w:r w:rsidRPr="00A5149D">
        <w:rPr>
          <w:rFonts w:ascii="Lato" w:hAnsi="Lato"/>
        </w:rPr>
        <w:t>záväzok Dopravcu poskytovať Službu</w:t>
      </w:r>
      <w:r w:rsidR="00DC28D3" w:rsidRPr="00A5149D">
        <w:rPr>
          <w:rFonts w:ascii="Lato" w:hAnsi="Lato"/>
        </w:rPr>
        <w:t xml:space="preserve"> s odbornou starostlivosťou a</w:t>
      </w:r>
      <w:r w:rsidRPr="00A5149D">
        <w:rPr>
          <w:rFonts w:ascii="Lato" w:hAnsi="Lato"/>
        </w:rPr>
        <w:t xml:space="preserve"> </w:t>
      </w:r>
      <w:r w:rsidR="00DC28D3" w:rsidRPr="00A5149D">
        <w:rPr>
          <w:rFonts w:ascii="Lato" w:hAnsi="Lato"/>
        </w:rPr>
        <w:t>v súlade s</w:t>
      </w:r>
      <w:r w:rsidR="009D5753" w:rsidRPr="00A5149D">
        <w:rPr>
          <w:rFonts w:ascii="Lato" w:hAnsi="Lato"/>
        </w:rPr>
        <w:t> </w:t>
      </w:r>
      <w:r w:rsidR="00DC28D3" w:rsidRPr="00A5149D">
        <w:rPr>
          <w:rFonts w:ascii="Lato" w:hAnsi="Lato"/>
        </w:rPr>
        <w:t>touto Zmluvou a všetkými jej prílohami, ako aj v súlade so všeobecne záväznými právnymi predpismi SR a EÚ</w:t>
      </w:r>
      <w:r w:rsidRPr="00A5149D">
        <w:rPr>
          <w:rFonts w:ascii="Lato" w:hAnsi="Lato"/>
        </w:rPr>
        <w:t>,</w:t>
      </w:r>
    </w:p>
    <w:p w14:paraId="418A37EC" w14:textId="77777777" w:rsidR="00227912" w:rsidRPr="00A5149D" w:rsidRDefault="00227912" w:rsidP="00843502">
      <w:pPr>
        <w:pStyle w:val="ListParagraph"/>
        <w:widowControl w:val="0"/>
        <w:numPr>
          <w:ilvl w:val="0"/>
          <w:numId w:val="2"/>
        </w:numPr>
        <w:spacing w:after="120" w:line="240" w:lineRule="auto"/>
        <w:ind w:left="1134" w:hanging="425"/>
        <w:contextualSpacing w:val="0"/>
        <w:jc w:val="both"/>
        <w:rPr>
          <w:rFonts w:ascii="Lato" w:hAnsi="Lato"/>
        </w:rPr>
      </w:pPr>
      <w:bookmarkStart w:id="2" w:name="_Ref126574121"/>
      <w:r w:rsidRPr="00A5149D">
        <w:rPr>
          <w:rFonts w:ascii="Lato" w:hAnsi="Lato"/>
        </w:rPr>
        <w:t>záväzok Dopravcu</w:t>
      </w:r>
      <w:r w:rsidR="00015285">
        <w:rPr>
          <w:rFonts w:ascii="Lato" w:hAnsi="Lato"/>
        </w:rPr>
        <w:t>, v prípade rozhodnutia Objednávateľa,</w:t>
      </w:r>
      <w:r w:rsidRPr="00A5149D">
        <w:rPr>
          <w:rFonts w:ascii="Lato" w:hAnsi="Lato"/>
        </w:rPr>
        <w:t xml:space="preserve"> zapojiť sa po dobu trvania Zmluvy </w:t>
      </w:r>
      <w:bookmarkStart w:id="3" w:name="_Hlk107211897"/>
      <w:r w:rsidRPr="00A5149D">
        <w:rPr>
          <w:rFonts w:ascii="Lato" w:hAnsi="Lato"/>
        </w:rPr>
        <w:t>do integrovaného dopravného systému na</w:t>
      </w:r>
      <w:r w:rsidR="009F097B" w:rsidRPr="00A5149D">
        <w:rPr>
          <w:rFonts w:ascii="Lato" w:hAnsi="Lato"/>
        </w:rPr>
        <w:t> </w:t>
      </w:r>
      <w:r w:rsidRPr="00A5149D">
        <w:rPr>
          <w:rFonts w:ascii="Lato" w:hAnsi="Lato"/>
        </w:rPr>
        <w:t>území funkčného regiónu Východné Slovensko a priľahlých záujmových území</w:t>
      </w:r>
      <w:bookmarkEnd w:id="3"/>
      <w:r w:rsidRPr="00A5149D">
        <w:rPr>
          <w:rFonts w:ascii="Lato" w:hAnsi="Lato"/>
        </w:rPr>
        <w:t xml:space="preserve"> (ďalej ako </w:t>
      </w:r>
      <w:r w:rsidRPr="00A5149D">
        <w:rPr>
          <w:rFonts w:ascii="Lato" w:hAnsi="Lato"/>
          <w:b/>
          <w:bCs/>
          <w:i/>
          <w:iCs/>
        </w:rPr>
        <w:t>„IDS Východ“</w:t>
      </w:r>
      <w:r w:rsidRPr="00A5149D">
        <w:rPr>
          <w:rFonts w:ascii="Lato" w:hAnsi="Lato"/>
        </w:rPr>
        <w:t>) a za týmto účelom spolupracovať s Objednávateľom a</w:t>
      </w:r>
      <w:r w:rsidR="00B9538C">
        <w:rPr>
          <w:rFonts w:ascii="Lato" w:hAnsi="Lato"/>
        </w:rPr>
        <w:t> </w:t>
      </w:r>
      <w:r w:rsidRPr="00A5149D">
        <w:rPr>
          <w:rFonts w:ascii="Lato" w:hAnsi="Lato"/>
        </w:rPr>
        <w:t xml:space="preserve">spoločnosťou IDS Východ, s.r.o., Turgenevova 36, 040 01 Košice (ďalej ako </w:t>
      </w:r>
      <w:r w:rsidRPr="00A5149D">
        <w:rPr>
          <w:rFonts w:ascii="Lato" w:hAnsi="Lato"/>
          <w:b/>
          <w:bCs/>
          <w:i/>
          <w:iCs/>
        </w:rPr>
        <w:t>„Organizátor“</w:t>
      </w:r>
      <w:r w:rsidRPr="00A5149D">
        <w:rPr>
          <w:rFonts w:ascii="Lato" w:hAnsi="Lato"/>
        </w:rPr>
        <w:t>),</w:t>
      </w:r>
      <w:bookmarkEnd w:id="2"/>
    </w:p>
    <w:p w14:paraId="6E902442" w14:textId="77777777" w:rsidR="00227912" w:rsidRPr="00A5149D" w:rsidRDefault="00227912" w:rsidP="00843502">
      <w:pPr>
        <w:pStyle w:val="ListParagraph"/>
        <w:widowControl w:val="0"/>
        <w:numPr>
          <w:ilvl w:val="0"/>
          <w:numId w:val="2"/>
        </w:numPr>
        <w:spacing w:after="120" w:line="240" w:lineRule="auto"/>
        <w:ind w:left="1134" w:hanging="425"/>
        <w:contextualSpacing w:val="0"/>
        <w:jc w:val="both"/>
        <w:rPr>
          <w:rFonts w:ascii="Lato" w:hAnsi="Lato"/>
        </w:rPr>
      </w:pPr>
      <w:r w:rsidRPr="00A5149D">
        <w:rPr>
          <w:rFonts w:ascii="Lato" w:hAnsi="Lato"/>
        </w:rPr>
        <w:t xml:space="preserve">záväzok </w:t>
      </w:r>
      <w:r w:rsidR="005F7144">
        <w:rPr>
          <w:rFonts w:ascii="Lato" w:hAnsi="Lato"/>
        </w:rPr>
        <w:t>Objednávateľa</w:t>
      </w:r>
      <w:r w:rsidR="002F6096" w:rsidRPr="002F6096">
        <w:rPr>
          <w:rFonts w:ascii="Lato" w:hAnsi="Lato"/>
        </w:rPr>
        <w:t xml:space="preserve"> </w:t>
      </w:r>
      <w:r w:rsidRPr="00A5149D">
        <w:rPr>
          <w:rFonts w:ascii="Lato" w:hAnsi="Lato"/>
        </w:rPr>
        <w:t>zaplatiť Dopravcovi za riadne poskytovanie Služby Príspevok</w:t>
      </w:r>
      <w:r w:rsidR="00B35ADB" w:rsidRPr="00A5149D">
        <w:rPr>
          <w:rFonts w:ascii="Lato" w:hAnsi="Lato"/>
        </w:rPr>
        <w:t>,</w:t>
      </w:r>
      <w:r w:rsidRPr="00A5149D">
        <w:rPr>
          <w:rFonts w:ascii="Lato" w:hAnsi="Lato"/>
        </w:rPr>
        <w:t xml:space="preserve"> a to za</w:t>
      </w:r>
      <w:r w:rsidR="00D74401" w:rsidRPr="00A5149D">
        <w:rPr>
          <w:rFonts w:ascii="Lato" w:hAnsi="Lato"/>
        </w:rPr>
        <w:t> </w:t>
      </w:r>
      <w:r w:rsidRPr="00A5149D">
        <w:rPr>
          <w:rFonts w:ascii="Lato" w:hAnsi="Lato"/>
        </w:rPr>
        <w:t>podmienok stanovených v Zmluve.</w:t>
      </w:r>
    </w:p>
    <w:p w14:paraId="2ACBFBC7" w14:textId="4682FD90" w:rsidR="00F6288F" w:rsidRDefault="00F6288F" w:rsidP="00843502">
      <w:pPr>
        <w:pStyle w:val="Heading2"/>
        <w:keepNext w:val="0"/>
        <w:keepLines w:val="0"/>
        <w:widowControl w:val="0"/>
      </w:pPr>
      <w:r>
        <w:t>Ak jednotlivé ustanovenia v Zmluve alebo v jej prílohách stanovujú povinnosti Dopravcu vo</w:t>
      </w:r>
      <w:r w:rsidR="002C4D04">
        <w:t> </w:t>
      </w:r>
      <w:r>
        <w:t xml:space="preserve">vzťahu k Organizátorovi resp. vymedzujú oprávnenia Organizátora vo vzťahu k plneniu záväzkov zo strany Dopravcu, budú sa tieto ustanovenia aplikovať jedine pre prípad, že sa Objednávateľ rozhodne integrovať Vymedzené územie do systému IDS Východ podľa bodu </w:t>
      </w:r>
      <w:r w:rsidR="00650FEF">
        <w:fldChar w:fldCharType="begin"/>
      </w:r>
      <w:r>
        <w:instrText xml:space="preserve"> REF _Ref121734796 \r \h </w:instrText>
      </w:r>
      <w:r w:rsidR="00650FEF">
        <w:fldChar w:fldCharType="separate"/>
      </w:r>
      <w:r w:rsidR="001C7151">
        <w:t>7.3</w:t>
      </w:r>
      <w:r w:rsidR="00650FEF">
        <w:fldChar w:fldCharType="end"/>
      </w:r>
      <w:r>
        <w:t xml:space="preserve"> Zmluvy.</w:t>
      </w:r>
    </w:p>
    <w:p w14:paraId="6E86C83F" w14:textId="77777777" w:rsidR="009F097B" w:rsidRPr="00A5149D" w:rsidRDefault="009F097B" w:rsidP="00843502">
      <w:pPr>
        <w:pStyle w:val="Heading2"/>
        <w:keepNext w:val="0"/>
        <w:keepLines w:val="0"/>
        <w:widowControl w:val="0"/>
      </w:pPr>
      <w:r w:rsidRPr="00A5149D">
        <w:t>Zmluvné strany sa zaväzujú riadne a včas plniť všetky záväzky vyplývajúce z tejto Zmluvy (vrátane jej príloh), ako aj zo všetkých aplikovateľných predpisov upravujúcich činnosť podľa tejto Zmluvy a pri ich plnení si poskytovať všetku rozumne očakávateľnú a po druhej strane spravodlivo požadovateľnú súčinnosť.</w:t>
      </w:r>
    </w:p>
    <w:p w14:paraId="43BD199D" w14:textId="77777777" w:rsidR="00672CA4" w:rsidRPr="00A5149D" w:rsidRDefault="00672CA4" w:rsidP="00843502">
      <w:pPr>
        <w:widowControl w:val="0"/>
        <w:spacing w:after="120" w:line="240" w:lineRule="auto"/>
        <w:jc w:val="both"/>
        <w:rPr>
          <w:rFonts w:ascii="Lato" w:hAnsi="Lato"/>
        </w:rPr>
      </w:pPr>
    </w:p>
    <w:p w14:paraId="488C7846" w14:textId="77777777" w:rsidR="006A6C0B" w:rsidRPr="00A5149D" w:rsidRDefault="006A6C0B" w:rsidP="00843502">
      <w:pPr>
        <w:pStyle w:val="Heading1"/>
        <w:keepNext w:val="0"/>
        <w:keepLines w:val="0"/>
        <w:widowControl w:val="0"/>
        <w:ind w:left="0"/>
      </w:pPr>
      <w:r w:rsidRPr="00A5149D">
        <w:br/>
      </w:r>
      <w:bookmarkStart w:id="4" w:name="_Ref97797133"/>
      <w:r w:rsidR="00857BFF" w:rsidRPr="00A5149D">
        <w:rPr>
          <w:caps/>
        </w:rPr>
        <w:t xml:space="preserve">Podmienky poskytovania Služby, </w:t>
      </w:r>
      <w:r w:rsidR="00CB6CF6" w:rsidRPr="00CB6CF6">
        <w:t>ROZSAH</w:t>
      </w:r>
      <w:r w:rsidR="00CB6CF6" w:rsidRPr="00A5149D">
        <w:t xml:space="preserve"> </w:t>
      </w:r>
      <w:r w:rsidR="00857BFF" w:rsidRPr="00A5149D">
        <w:rPr>
          <w:caps/>
        </w:rPr>
        <w:t>Služby a pravidlá pre zmeny v poskytovaní Služby</w:t>
      </w:r>
      <w:bookmarkEnd w:id="4"/>
      <w:r w:rsidR="00857BFF" w:rsidRPr="00A5149D">
        <w:t xml:space="preserve"> </w:t>
      </w:r>
    </w:p>
    <w:p w14:paraId="4FEEDFE8" w14:textId="77777777" w:rsidR="006A6C0B" w:rsidRPr="00A5149D" w:rsidRDefault="006A6C0B" w:rsidP="00843502">
      <w:pPr>
        <w:pStyle w:val="Heading2"/>
        <w:keepNext w:val="0"/>
        <w:keepLines w:val="0"/>
        <w:widowControl w:val="0"/>
      </w:pPr>
      <w:bookmarkStart w:id="5" w:name="_Ref41571201"/>
      <w:r w:rsidRPr="00A5149D">
        <w:t>Dopravca sa zaväzuje, že:</w:t>
      </w:r>
      <w:bookmarkEnd w:id="5"/>
    </w:p>
    <w:p w14:paraId="1A10B641" w14:textId="77777777" w:rsidR="006A6C0B" w:rsidRPr="00A5149D" w:rsidRDefault="006A6C0B" w:rsidP="00843502">
      <w:pPr>
        <w:pStyle w:val="ListParagraph"/>
        <w:widowControl w:val="0"/>
        <w:numPr>
          <w:ilvl w:val="0"/>
          <w:numId w:val="3"/>
        </w:numPr>
        <w:spacing w:after="120" w:line="240" w:lineRule="auto"/>
        <w:ind w:left="1134" w:hanging="425"/>
        <w:contextualSpacing w:val="0"/>
        <w:jc w:val="both"/>
        <w:rPr>
          <w:rFonts w:ascii="Lato" w:hAnsi="Lato"/>
        </w:rPr>
      </w:pPr>
      <w:bookmarkStart w:id="6" w:name="_Ref41571207"/>
      <w:r w:rsidRPr="00A5149D">
        <w:rPr>
          <w:rFonts w:ascii="Lato" w:hAnsi="Lato"/>
        </w:rPr>
        <w:t>začne a bude poskytovať Službu počas obdobia vymedzeného v</w:t>
      </w:r>
      <w:r w:rsidR="00BE5A83" w:rsidRPr="00A5149D">
        <w:rPr>
          <w:rFonts w:ascii="Lato" w:hAnsi="Lato"/>
        </w:rPr>
        <w:t xml:space="preserve"> </w:t>
      </w:r>
      <w:r w:rsidRPr="00A5149D">
        <w:rPr>
          <w:rFonts w:ascii="Lato" w:hAnsi="Lato"/>
        </w:rPr>
        <w:t xml:space="preserve">článku </w:t>
      </w:r>
      <w:r w:rsidR="00672CA4" w:rsidRPr="00A5149D">
        <w:rPr>
          <w:rFonts w:ascii="Lato" w:hAnsi="Lato"/>
        </w:rPr>
        <w:t>1</w:t>
      </w:r>
      <w:r w:rsidR="004411A7">
        <w:rPr>
          <w:rFonts w:ascii="Lato" w:hAnsi="Lato"/>
        </w:rPr>
        <w:t>1</w:t>
      </w:r>
      <w:r w:rsidRPr="00A5149D">
        <w:rPr>
          <w:rFonts w:ascii="Lato" w:hAnsi="Lato"/>
        </w:rPr>
        <w:t xml:space="preserve"> Zmluvy</w:t>
      </w:r>
      <w:bookmarkEnd w:id="6"/>
      <w:r w:rsidR="000D0254" w:rsidRPr="00A5149D">
        <w:rPr>
          <w:rFonts w:ascii="Lato" w:hAnsi="Lato"/>
        </w:rPr>
        <w:t>,</w:t>
      </w:r>
    </w:p>
    <w:p w14:paraId="0E2C8F78" w14:textId="77777777" w:rsidR="006A6C0B" w:rsidRPr="00A5149D" w:rsidRDefault="006A6C0B" w:rsidP="00843502">
      <w:pPr>
        <w:pStyle w:val="ListParagraph"/>
        <w:widowControl w:val="0"/>
        <w:numPr>
          <w:ilvl w:val="0"/>
          <w:numId w:val="3"/>
        </w:numPr>
        <w:spacing w:after="120" w:line="240" w:lineRule="auto"/>
        <w:ind w:left="1134" w:hanging="425"/>
        <w:contextualSpacing w:val="0"/>
        <w:jc w:val="both"/>
        <w:rPr>
          <w:rFonts w:ascii="Lato" w:hAnsi="Lato"/>
        </w:rPr>
      </w:pPr>
      <w:bookmarkStart w:id="7" w:name="_Ref41571249"/>
      <w:r w:rsidRPr="00A5149D">
        <w:rPr>
          <w:rFonts w:ascii="Lato" w:hAnsi="Lato"/>
        </w:rPr>
        <w:t>bude poskytovať Službu v</w:t>
      </w:r>
      <w:r w:rsidR="006F72E9" w:rsidRPr="00A5149D">
        <w:rPr>
          <w:rFonts w:ascii="Lato" w:hAnsi="Lato"/>
        </w:rPr>
        <w:t> </w:t>
      </w:r>
      <w:r w:rsidRPr="00A5149D">
        <w:rPr>
          <w:rFonts w:ascii="Lato" w:hAnsi="Lato"/>
        </w:rPr>
        <w:t>rozsahu</w:t>
      </w:r>
      <w:r w:rsidR="006F72E9" w:rsidRPr="00A5149D">
        <w:rPr>
          <w:rFonts w:ascii="Lato" w:hAnsi="Lato"/>
        </w:rPr>
        <w:t xml:space="preserve"> dopravných výkonov</w:t>
      </w:r>
      <w:r w:rsidRPr="00A5149D">
        <w:rPr>
          <w:rFonts w:ascii="Lato" w:hAnsi="Lato"/>
        </w:rPr>
        <w:t xml:space="preserve"> </w:t>
      </w:r>
      <w:bookmarkStart w:id="8" w:name="_Hlk116920276"/>
      <w:r w:rsidR="00A5149D" w:rsidRPr="00A5149D">
        <w:rPr>
          <w:rFonts w:ascii="Lato" w:hAnsi="Lato"/>
          <w:highlight w:val="yellow"/>
        </w:rPr>
        <w:t>[</w:t>
      </w:r>
      <w:r w:rsidR="0009243F">
        <w:rPr>
          <w:rFonts w:ascii="Lato" w:hAnsi="Lato"/>
          <w:highlight w:val="yellow"/>
        </w:rPr>
        <w:t>BUDE DOPLNENÉ</w:t>
      </w:r>
      <w:r w:rsidR="00A5149D" w:rsidRPr="00A5149D">
        <w:rPr>
          <w:rFonts w:ascii="Lato" w:hAnsi="Lato"/>
          <w:highlight w:val="yellow"/>
        </w:rPr>
        <w:t>]</w:t>
      </w:r>
      <w:r w:rsidRPr="00A5149D">
        <w:rPr>
          <w:rFonts w:ascii="Lato" w:hAnsi="Lato"/>
        </w:rPr>
        <w:t xml:space="preserve"> </w:t>
      </w:r>
      <w:r w:rsidR="00672CA4" w:rsidRPr="00A5149D">
        <w:rPr>
          <w:rFonts w:ascii="Lato" w:hAnsi="Lato"/>
        </w:rPr>
        <w:t>(</w:t>
      </w:r>
      <w:r w:rsidR="00387834" w:rsidRPr="00387834">
        <w:rPr>
          <w:rFonts w:ascii="Lato" w:hAnsi="Lato"/>
          <w:i/>
          <w:iCs/>
          <w:highlight w:val="yellow"/>
        </w:rPr>
        <w:t>slovom</w:t>
      </w:r>
      <w:r w:rsidRPr="00A5149D">
        <w:rPr>
          <w:rFonts w:ascii="Lato" w:hAnsi="Lato"/>
        </w:rPr>
        <w:t>)</w:t>
      </w:r>
      <w:bookmarkEnd w:id="8"/>
      <w:r w:rsidRPr="00A5149D">
        <w:rPr>
          <w:rFonts w:ascii="Lato" w:hAnsi="Lato"/>
        </w:rPr>
        <w:t xml:space="preserve"> kilometrov/kalendárny rok (ďalej ako </w:t>
      </w:r>
      <w:r w:rsidRPr="00A5149D">
        <w:rPr>
          <w:rFonts w:ascii="Lato" w:hAnsi="Lato"/>
          <w:b/>
          <w:bCs/>
          <w:i/>
          <w:iCs/>
        </w:rPr>
        <w:t>„</w:t>
      </w:r>
      <w:bookmarkStart w:id="9" w:name="_Hlk35941546"/>
      <w:r w:rsidRPr="00A5149D">
        <w:rPr>
          <w:rFonts w:ascii="Lato" w:hAnsi="Lato"/>
          <w:b/>
          <w:bCs/>
          <w:i/>
          <w:iCs/>
        </w:rPr>
        <w:t xml:space="preserve">Východiskový rozsah </w:t>
      </w:r>
      <w:r w:rsidR="002A0534" w:rsidRPr="00A5149D">
        <w:rPr>
          <w:rFonts w:ascii="Lato" w:hAnsi="Lato"/>
          <w:b/>
          <w:bCs/>
          <w:i/>
          <w:iCs/>
        </w:rPr>
        <w:t>s</w:t>
      </w:r>
      <w:r w:rsidRPr="00A5149D">
        <w:rPr>
          <w:rFonts w:ascii="Lato" w:hAnsi="Lato"/>
          <w:b/>
          <w:bCs/>
          <w:i/>
          <w:iCs/>
        </w:rPr>
        <w:t>lužby</w:t>
      </w:r>
      <w:bookmarkEnd w:id="9"/>
      <w:r w:rsidRPr="00A5149D">
        <w:rPr>
          <w:rFonts w:ascii="Lato" w:hAnsi="Lato"/>
          <w:b/>
          <w:bCs/>
          <w:i/>
          <w:iCs/>
        </w:rPr>
        <w:t>“</w:t>
      </w:r>
      <w:r w:rsidRPr="00A5149D">
        <w:rPr>
          <w:rFonts w:ascii="Lato" w:hAnsi="Lato"/>
        </w:rPr>
        <w:t>)</w:t>
      </w:r>
      <w:r w:rsidR="000D0254" w:rsidRPr="00A5149D">
        <w:rPr>
          <w:rFonts w:ascii="Lato" w:hAnsi="Lato"/>
        </w:rPr>
        <w:t>;</w:t>
      </w:r>
      <w:r w:rsidRPr="00A5149D">
        <w:rPr>
          <w:rFonts w:ascii="Lato" w:hAnsi="Lato"/>
        </w:rPr>
        <w:t xml:space="preserve"> </w:t>
      </w:r>
      <w:r w:rsidR="00875A58" w:rsidRPr="00A5149D">
        <w:rPr>
          <w:rFonts w:ascii="Lato" w:hAnsi="Lato"/>
        </w:rPr>
        <w:t>r</w:t>
      </w:r>
      <w:r w:rsidRPr="00A5149D">
        <w:rPr>
          <w:rFonts w:ascii="Lato" w:hAnsi="Lato"/>
        </w:rPr>
        <w:t xml:space="preserve">ozsah Služby je </w:t>
      </w:r>
      <w:r w:rsidR="006E56C8" w:rsidRPr="00A5149D">
        <w:rPr>
          <w:rFonts w:ascii="Lato" w:hAnsi="Lato"/>
        </w:rPr>
        <w:lastRenderedPageBreak/>
        <w:t>vymedzený v Prílohe č. 2 Zmluvy</w:t>
      </w:r>
      <w:r w:rsidRPr="00A5149D">
        <w:rPr>
          <w:rFonts w:ascii="Lato" w:hAnsi="Lato"/>
        </w:rPr>
        <w:t xml:space="preserve"> </w:t>
      </w:r>
      <w:r w:rsidR="00B33EF3" w:rsidRPr="00A5149D">
        <w:rPr>
          <w:rFonts w:ascii="Lato" w:hAnsi="Lato"/>
        </w:rPr>
        <w:t>zoznamom Autobusových liniek</w:t>
      </w:r>
      <w:r w:rsidR="006E56C8" w:rsidRPr="00A5149D">
        <w:rPr>
          <w:rFonts w:ascii="Lato" w:hAnsi="Lato"/>
        </w:rPr>
        <w:t xml:space="preserve"> a ďalšími údajmi tam uvedenými, ako aj</w:t>
      </w:r>
      <w:r w:rsidR="00B33EF3" w:rsidRPr="00A5149D">
        <w:rPr>
          <w:rFonts w:ascii="Lato" w:hAnsi="Lato"/>
        </w:rPr>
        <w:t xml:space="preserve"> </w:t>
      </w:r>
      <w:r w:rsidRPr="00A5149D">
        <w:rPr>
          <w:rFonts w:ascii="Lato" w:hAnsi="Lato"/>
        </w:rPr>
        <w:t>Cestovnými poriadkami</w:t>
      </w:r>
      <w:r w:rsidR="002A0534" w:rsidRPr="00A5149D">
        <w:rPr>
          <w:rFonts w:ascii="Lato" w:hAnsi="Lato"/>
        </w:rPr>
        <w:t xml:space="preserve"> (ďalej ako </w:t>
      </w:r>
      <w:r w:rsidR="002A0534" w:rsidRPr="00A5149D">
        <w:rPr>
          <w:rFonts w:ascii="Lato" w:hAnsi="Lato"/>
          <w:b/>
          <w:bCs/>
          <w:i/>
          <w:iCs/>
        </w:rPr>
        <w:t>„CP“</w:t>
      </w:r>
      <w:r w:rsidR="002A0534" w:rsidRPr="00A5149D">
        <w:rPr>
          <w:rFonts w:ascii="Lato" w:hAnsi="Lato"/>
        </w:rPr>
        <w:t>)</w:t>
      </w:r>
      <w:r w:rsidR="004D13BD" w:rsidRPr="00A5149D">
        <w:rPr>
          <w:rFonts w:ascii="Lato" w:hAnsi="Lato"/>
        </w:rPr>
        <w:t>,</w:t>
      </w:r>
      <w:r w:rsidR="00DD6303" w:rsidRPr="00A5149D">
        <w:rPr>
          <w:rFonts w:ascii="Lato" w:hAnsi="Lato"/>
        </w:rPr>
        <w:t xml:space="preserve"> </w:t>
      </w:r>
      <w:r w:rsidR="00CD0E0B" w:rsidRPr="00A5149D">
        <w:rPr>
          <w:rFonts w:ascii="Lato" w:hAnsi="Lato"/>
        </w:rPr>
        <w:t>ktor</w:t>
      </w:r>
      <w:r w:rsidR="00CD0E0B">
        <w:rPr>
          <w:rFonts w:ascii="Lato" w:hAnsi="Lato"/>
        </w:rPr>
        <w:t>á</w:t>
      </w:r>
      <w:r w:rsidR="00CD0E0B" w:rsidRPr="00A5149D">
        <w:rPr>
          <w:rFonts w:ascii="Lato" w:hAnsi="Lato"/>
        </w:rPr>
        <w:t xml:space="preserve"> </w:t>
      </w:r>
      <w:r w:rsidR="00CE4A8E">
        <w:rPr>
          <w:rFonts w:ascii="Lato" w:hAnsi="Lato"/>
        </w:rPr>
        <w:t xml:space="preserve">(Príloha č. 2) </w:t>
      </w:r>
      <w:r w:rsidR="00CD0E0B">
        <w:rPr>
          <w:rFonts w:ascii="Lato" w:hAnsi="Lato"/>
        </w:rPr>
        <w:t>je</w:t>
      </w:r>
      <w:r w:rsidR="00CD0E0B" w:rsidRPr="00A5149D">
        <w:rPr>
          <w:rFonts w:ascii="Lato" w:hAnsi="Lato"/>
        </w:rPr>
        <w:t xml:space="preserve"> </w:t>
      </w:r>
      <w:r w:rsidR="006E56C8" w:rsidRPr="00A5149D">
        <w:rPr>
          <w:rFonts w:ascii="Lato" w:hAnsi="Lato"/>
        </w:rPr>
        <w:t xml:space="preserve">vo svojej prvej verzii súčasťou </w:t>
      </w:r>
      <w:r w:rsidR="00CD0E0B">
        <w:rPr>
          <w:rFonts w:ascii="Lato" w:hAnsi="Lato"/>
        </w:rPr>
        <w:t>Súťažných podkladov platných pre Verejné obstarávanie</w:t>
      </w:r>
      <w:r w:rsidR="006E56C8" w:rsidRPr="00A5149D">
        <w:rPr>
          <w:rFonts w:ascii="Lato" w:hAnsi="Lato"/>
        </w:rPr>
        <w:t xml:space="preserve"> a </w:t>
      </w:r>
      <w:r w:rsidR="00CD0E0B" w:rsidRPr="00A5149D">
        <w:rPr>
          <w:rFonts w:ascii="Lato" w:hAnsi="Lato"/>
        </w:rPr>
        <w:t>ktor</w:t>
      </w:r>
      <w:r w:rsidR="00CD0E0B">
        <w:rPr>
          <w:rFonts w:ascii="Lato" w:hAnsi="Lato"/>
        </w:rPr>
        <w:t>á</w:t>
      </w:r>
      <w:r w:rsidR="00CD0E0B" w:rsidRPr="00A5149D">
        <w:rPr>
          <w:rFonts w:ascii="Lato" w:hAnsi="Lato"/>
        </w:rPr>
        <w:t xml:space="preserve"> bud</w:t>
      </w:r>
      <w:r w:rsidR="00CD0E0B">
        <w:rPr>
          <w:rFonts w:ascii="Lato" w:hAnsi="Lato"/>
        </w:rPr>
        <w:t>e</w:t>
      </w:r>
      <w:r w:rsidR="00CD0E0B" w:rsidRPr="00A5149D">
        <w:rPr>
          <w:rFonts w:ascii="Lato" w:hAnsi="Lato"/>
        </w:rPr>
        <w:t xml:space="preserve"> </w:t>
      </w:r>
      <w:r w:rsidR="006E56C8" w:rsidRPr="00A5149D">
        <w:rPr>
          <w:rFonts w:ascii="Lato" w:hAnsi="Lato"/>
        </w:rPr>
        <w:t xml:space="preserve">následne </w:t>
      </w:r>
      <w:r w:rsidR="00DD6303" w:rsidRPr="00A5149D">
        <w:rPr>
          <w:rFonts w:ascii="Lato" w:hAnsi="Lato"/>
        </w:rPr>
        <w:t xml:space="preserve">priebežne </w:t>
      </w:r>
      <w:r w:rsidR="00CD0E0B" w:rsidRPr="00A5149D">
        <w:rPr>
          <w:rFonts w:ascii="Lato" w:hAnsi="Lato"/>
        </w:rPr>
        <w:t>aktualizovan</w:t>
      </w:r>
      <w:r w:rsidR="00CD0E0B">
        <w:rPr>
          <w:rFonts w:ascii="Lato" w:hAnsi="Lato"/>
        </w:rPr>
        <w:t>á</w:t>
      </w:r>
      <w:r w:rsidR="00CD0E0B" w:rsidRPr="00A5149D">
        <w:rPr>
          <w:rFonts w:ascii="Lato" w:hAnsi="Lato"/>
        </w:rPr>
        <w:t xml:space="preserve"> </w:t>
      </w:r>
      <w:r w:rsidR="00DD6303" w:rsidRPr="00A5149D">
        <w:rPr>
          <w:rFonts w:ascii="Lato" w:hAnsi="Lato"/>
        </w:rPr>
        <w:t>v súlade s pravidlami uvedenými v Zmluve</w:t>
      </w:r>
      <w:bookmarkEnd w:id="7"/>
      <w:r w:rsidR="00D97391">
        <w:rPr>
          <w:rFonts w:ascii="Lato" w:hAnsi="Lato"/>
        </w:rPr>
        <w:t>,</w:t>
      </w:r>
    </w:p>
    <w:p w14:paraId="5E889661" w14:textId="77777777" w:rsidR="006A6C0B" w:rsidRPr="00A5149D" w:rsidRDefault="006A6C0B" w:rsidP="00843502">
      <w:pPr>
        <w:pStyle w:val="ListParagraph"/>
        <w:widowControl w:val="0"/>
        <w:numPr>
          <w:ilvl w:val="0"/>
          <w:numId w:val="3"/>
        </w:numPr>
        <w:spacing w:after="120" w:line="240" w:lineRule="auto"/>
        <w:ind w:left="1134" w:hanging="425"/>
        <w:contextualSpacing w:val="0"/>
        <w:jc w:val="both"/>
        <w:rPr>
          <w:rStyle w:val="CommentReference"/>
          <w:rFonts w:ascii="Lato" w:hAnsi="Lato"/>
          <w:sz w:val="22"/>
          <w:szCs w:val="22"/>
        </w:rPr>
      </w:pPr>
      <w:r w:rsidRPr="00A5149D">
        <w:rPr>
          <w:rFonts w:ascii="Lato" w:hAnsi="Lato"/>
        </w:rPr>
        <w:t xml:space="preserve">bude poskytovať Službu v súlade s Pokynom </w:t>
      </w:r>
      <w:r w:rsidR="002A0534" w:rsidRPr="00A5149D">
        <w:rPr>
          <w:rFonts w:ascii="Lato" w:hAnsi="Lato"/>
        </w:rPr>
        <w:t>o</w:t>
      </w:r>
      <w:r w:rsidRPr="00A5149D">
        <w:rPr>
          <w:rFonts w:ascii="Lato" w:hAnsi="Lato"/>
        </w:rPr>
        <w:t>bjednávateľa</w:t>
      </w:r>
      <w:r w:rsidR="000D0254" w:rsidRPr="00A5149D">
        <w:rPr>
          <w:rStyle w:val="CommentReference"/>
          <w:rFonts w:ascii="Lato" w:hAnsi="Lato"/>
        </w:rPr>
        <w:t>.</w:t>
      </w:r>
    </w:p>
    <w:p w14:paraId="38FDF263" w14:textId="77777777" w:rsidR="00B62CC7" w:rsidRPr="00A5149D" w:rsidRDefault="00B015EB" w:rsidP="00843502">
      <w:pPr>
        <w:pStyle w:val="Heading2"/>
        <w:keepNext w:val="0"/>
        <w:keepLines w:val="0"/>
        <w:widowControl w:val="0"/>
      </w:pPr>
      <w:r w:rsidRPr="00A5149D">
        <w:t>T</w:t>
      </w:r>
      <w:r w:rsidR="00B62CC7" w:rsidRPr="00A5149D">
        <w:t>echnick</w:t>
      </w:r>
      <w:r w:rsidRPr="00A5149D">
        <w:t>é</w:t>
      </w:r>
      <w:r w:rsidR="00B62CC7" w:rsidRPr="00A5149D">
        <w:t xml:space="preserve"> kilom</w:t>
      </w:r>
      <w:r w:rsidRPr="00A5149D">
        <w:t>etre</w:t>
      </w:r>
      <w:r w:rsidR="00B62CC7" w:rsidRPr="00A5149D">
        <w:t xml:space="preserve"> </w:t>
      </w:r>
      <w:r w:rsidRPr="00A5149D">
        <w:t>súvisiace</w:t>
      </w:r>
      <w:r w:rsidR="00B62CC7" w:rsidRPr="00A5149D">
        <w:t xml:space="preserve"> so zabezpečením Služby poskytovanej v</w:t>
      </w:r>
      <w:r w:rsidRPr="00A5149D">
        <w:t> </w:t>
      </w:r>
      <w:r w:rsidR="00B62CC7" w:rsidRPr="00A5149D">
        <w:t>rozsahu a</w:t>
      </w:r>
      <w:r w:rsidR="00582A0A" w:rsidRPr="00A5149D">
        <w:t> </w:t>
      </w:r>
      <w:r w:rsidR="00B62CC7" w:rsidRPr="00A5149D">
        <w:t>za</w:t>
      </w:r>
      <w:r w:rsidR="00582A0A" w:rsidRPr="00A5149D">
        <w:t> </w:t>
      </w:r>
      <w:r w:rsidR="00B62CC7" w:rsidRPr="00A5149D">
        <w:t xml:space="preserve">podmienok stanovených v Zmluve </w:t>
      </w:r>
      <w:r w:rsidRPr="00A5149D">
        <w:t>sú realizované</w:t>
      </w:r>
      <w:r w:rsidR="00B62CC7" w:rsidRPr="00A5149D">
        <w:t xml:space="preserve"> na vlastné náklady Dopravcu</w:t>
      </w:r>
      <w:r w:rsidR="00582A0A" w:rsidRPr="00A5149D">
        <w:t xml:space="preserve">, </w:t>
      </w:r>
      <w:r w:rsidRPr="00A5149D">
        <w:t>tzn.</w:t>
      </w:r>
      <w:r w:rsidR="00582A0A" w:rsidRPr="00A5149D">
        <w:t xml:space="preserve"> sú už zohľadnené v predloženej Ponuke dopravcu.</w:t>
      </w:r>
      <w:r w:rsidR="00C61474" w:rsidRPr="00A5149D">
        <w:t xml:space="preserve"> </w:t>
      </w:r>
    </w:p>
    <w:p w14:paraId="01489011" w14:textId="77777777" w:rsidR="00D50D2F" w:rsidRPr="00A5149D" w:rsidRDefault="00D50D2F" w:rsidP="00843502">
      <w:pPr>
        <w:pStyle w:val="Heading2"/>
        <w:keepNext w:val="0"/>
        <w:keepLines w:val="0"/>
        <w:widowControl w:val="0"/>
      </w:pPr>
      <w:bookmarkStart w:id="10" w:name="_Ref52173548"/>
      <w:r w:rsidRPr="00A5149D">
        <w:t>Pred začatím poskytovania Služby môže dôjsť k</w:t>
      </w:r>
      <w:r>
        <w:t> zmenám</w:t>
      </w:r>
      <w:r w:rsidRPr="00A5149D">
        <w:t xml:space="preserve"> CP, ktoré tvoria Prílohu č. 2 Zmluvy, a to podľa v tom čase existujúcich potrieb dopravnej obslužnosti </w:t>
      </w:r>
      <w:r w:rsidR="00015285">
        <w:t>Vymedzeného územia</w:t>
      </w:r>
      <w:r w:rsidRPr="00A5149D">
        <w:t>, pričom zmena bude zohľadnená pri výpočte Príspevku podľa článku 5 Zmluvy.</w:t>
      </w:r>
    </w:p>
    <w:p w14:paraId="57CB9652" w14:textId="77777777" w:rsidR="007F6EFE" w:rsidRPr="00A86621" w:rsidRDefault="007F6EFE" w:rsidP="00843502">
      <w:pPr>
        <w:pStyle w:val="Heading2"/>
        <w:keepNext w:val="0"/>
        <w:keepLines w:val="0"/>
        <w:widowControl w:val="0"/>
      </w:pPr>
      <w:bookmarkStart w:id="11" w:name="_Ref116483700"/>
      <w:r w:rsidRPr="00A86621">
        <w:t>Dopravca sa zaväzuje</w:t>
      </w:r>
      <w:r w:rsidR="000570BA">
        <w:t xml:space="preserve"> pred začatím poskytovania Služby, resp. ku dňu začatia poskytovania Služby splniť nasledovné povinnosti</w:t>
      </w:r>
      <w:r w:rsidRPr="00A86621">
        <w:t>:</w:t>
      </w:r>
      <w:bookmarkEnd w:id="10"/>
      <w:bookmarkEnd w:id="11"/>
      <w:r w:rsidR="002971E4" w:rsidRPr="00A86621">
        <w:t xml:space="preserve"> </w:t>
      </w:r>
    </w:p>
    <w:p w14:paraId="38529FD5" w14:textId="77777777" w:rsidR="005A69DC" w:rsidRPr="00A86621" w:rsidRDefault="00FB5B67" w:rsidP="00843502">
      <w:pPr>
        <w:pStyle w:val="ListParagraph"/>
        <w:widowControl w:val="0"/>
        <w:numPr>
          <w:ilvl w:val="0"/>
          <w:numId w:val="8"/>
        </w:numPr>
        <w:spacing w:after="120" w:line="240" w:lineRule="auto"/>
        <w:ind w:left="1134" w:hanging="425"/>
        <w:contextualSpacing w:val="0"/>
        <w:jc w:val="both"/>
        <w:rPr>
          <w:rFonts w:ascii="Lato" w:hAnsi="Lato"/>
        </w:rPr>
      </w:pPr>
      <w:bookmarkStart w:id="12" w:name="_Ref98505962"/>
      <w:r>
        <w:rPr>
          <w:rFonts w:ascii="Lato" w:hAnsi="Lato"/>
        </w:rPr>
        <w:t>S</w:t>
      </w:r>
      <w:r w:rsidR="00A67980">
        <w:rPr>
          <w:rFonts w:ascii="Lato" w:hAnsi="Lato"/>
        </w:rPr>
        <w:t xml:space="preserve"> ohľadom na skutočnosť, že pred dátumom začatia poskytovania Služby môže v súlade s touto Zmluvou dôjsť k zmenám CP,</w:t>
      </w:r>
      <w:r w:rsidR="00A67980" w:rsidRPr="00A67980">
        <w:rPr>
          <w:rFonts w:ascii="Lato" w:hAnsi="Lato"/>
        </w:rPr>
        <w:t xml:space="preserve"> </w:t>
      </w:r>
      <w:r w:rsidR="00A67980">
        <w:rPr>
          <w:rFonts w:ascii="Lato" w:hAnsi="Lato"/>
        </w:rPr>
        <w:t>zm</w:t>
      </w:r>
      <w:r w:rsidR="00C32D4A">
        <w:rPr>
          <w:rFonts w:ascii="Lato" w:hAnsi="Lato"/>
        </w:rPr>
        <w:t>e</w:t>
      </w:r>
      <w:r w:rsidR="00A67980">
        <w:rPr>
          <w:rFonts w:ascii="Lato" w:hAnsi="Lato"/>
        </w:rPr>
        <w:t>nám rozsahu Služb</w:t>
      </w:r>
      <w:r w:rsidR="00C32D4A">
        <w:rPr>
          <w:rFonts w:ascii="Lato" w:hAnsi="Lato"/>
        </w:rPr>
        <w:t>y, či s tým súvisiacim iným zmenám v</w:t>
      </w:r>
      <w:r w:rsidR="0009233F">
        <w:rPr>
          <w:rFonts w:ascii="Lato" w:hAnsi="Lato"/>
        </w:rPr>
        <w:t> </w:t>
      </w:r>
      <w:r w:rsidR="00A67980">
        <w:rPr>
          <w:rFonts w:ascii="Lato" w:hAnsi="Lato"/>
        </w:rPr>
        <w:t>Obeho</w:t>
      </w:r>
      <w:r w:rsidR="00C32D4A">
        <w:rPr>
          <w:rFonts w:ascii="Lato" w:hAnsi="Lato"/>
        </w:rPr>
        <w:t>ch</w:t>
      </w:r>
      <w:r w:rsidR="0009233F">
        <w:rPr>
          <w:rFonts w:ascii="Lato" w:hAnsi="Lato"/>
        </w:rPr>
        <w:t xml:space="preserve"> vozidiel</w:t>
      </w:r>
      <w:r w:rsidR="00A67980">
        <w:rPr>
          <w:rFonts w:ascii="Lato" w:hAnsi="Lato"/>
        </w:rPr>
        <w:t>, Turnuso</w:t>
      </w:r>
      <w:r w:rsidR="00C32D4A">
        <w:rPr>
          <w:rFonts w:ascii="Lato" w:hAnsi="Lato"/>
        </w:rPr>
        <w:t>ch</w:t>
      </w:r>
      <w:r w:rsidR="00A67980">
        <w:rPr>
          <w:rFonts w:ascii="Lato" w:hAnsi="Lato"/>
        </w:rPr>
        <w:t xml:space="preserve"> vodičov</w:t>
      </w:r>
      <w:r w:rsidR="00C32D4A">
        <w:rPr>
          <w:rFonts w:ascii="Lato" w:hAnsi="Lato"/>
        </w:rPr>
        <w:t>, počt</w:t>
      </w:r>
      <w:r w:rsidR="000570BA">
        <w:rPr>
          <w:rFonts w:ascii="Lato" w:hAnsi="Lato"/>
        </w:rPr>
        <w:t>e</w:t>
      </w:r>
      <w:r w:rsidR="00C32D4A">
        <w:rPr>
          <w:rFonts w:ascii="Lato" w:hAnsi="Lato"/>
        </w:rPr>
        <w:t xml:space="preserve"> Používaných vozidiel a pod., Dopravca </w:t>
      </w:r>
      <w:r w:rsidR="00831B66" w:rsidRPr="00A86621">
        <w:rPr>
          <w:rFonts w:ascii="Lato" w:hAnsi="Lato"/>
        </w:rPr>
        <w:t xml:space="preserve">pred začatím poskytovania Služby riadne a včas </w:t>
      </w:r>
      <w:r w:rsidR="005A69DC" w:rsidRPr="00A86621">
        <w:rPr>
          <w:rFonts w:ascii="Lato" w:hAnsi="Lato"/>
        </w:rPr>
        <w:t>predloží Objednávateľovi</w:t>
      </w:r>
      <w:r w:rsidR="00857BFF" w:rsidRPr="00A86621">
        <w:rPr>
          <w:rFonts w:ascii="Lato" w:hAnsi="Lato"/>
        </w:rPr>
        <w:t xml:space="preserve"> a</w:t>
      </w:r>
      <w:r w:rsidR="00C42BEC">
        <w:rPr>
          <w:rFonts w:ascii="Lato" w:hAnsi="Lato"/>
        </w:rPr>
        <w:t> </w:t>
      </w:r>
      <w:r w:rsidR="00857BFF" w:rsidRPr="00A86621">
        <w:rPr>
          <w:rFonts w:ascii="Lato" w:hAnsi="Lato"/>
        </w:rPr>
        <w:t>Organizátor</w:t>
      </w:r>
      <w:r w:rsidR="00F84334" w:rsidRPr="00A86621">
        <w:rPr>
          <w:rFonts w:ascii="Lato" w:hAnsi="Lato"/>
        </w:rPr>
        <w:t>ov</w:t>
      </w:r>
      <w:r w:rsidR="00857BFF" w:rsidRPr="00A86621">
        <w:rPr>
          <w:rFonts w:ascii="Lato" w:hAnsi="Lato"/>
        </w:rPr>
        <w:t>i</w:t>
      </w:r>
      <w:r w:rsidR="005A69DC" w:rsidRPr="00A86621">
        <w:rPr>
          <w:rFonts w:ascii="Lato" w:hAnsi="Lato"/>
        </w:rPr>
        <w:t xml:space="preserve"> </w:t>
      </w:r>
      <w:r w:rsidR="002A0534" w:rsidRPr="00A86621">
        <w:rPr>
          <w:rFonts w:ascii="Lato" w:hAnsi="Lato"/>
        </w:rPr>
        <w:t>O</w:t>
      </w:r>
      <w:r w:rsidR="005A69DC" w:rsidRPr="00A86621">
        <w:rPr>
          <w:rFonts w:ascii="Lato" w:hAnsi="Lato"/>
        </w:rPr>
        <w:t>behy vozidiel</w:t>
      </w:r>
      <w:r w:rsidR="00FB3FF3" w:rsidRPr="00A86621">
        <w:rPr>
          <w:rFonts w:ascii="Lato" w:hAnsi="Lato"/>
        </w:rPr>
        <w:t xml:space="preserve"> a </w:t>
      </w:r>
      <w:r w:rsidR="002A0534" w:rsidRPr="00A86621">
        <w:rPr>
          <w:rFonts w:ascii="Lato" w:hAnsi="Lato"/>
        </w:rPr>
        <w:t>T</w:t>
      </w:r>
      <w:r w:rsidR="00FB3FF3" w:rsidRPr="00A86621">
        <w:rPr>
          <w:rFonts w:ascii="Lato" w:hAnsi="Lato"/>
        </w:rPr>
        <w:t>urnusy vodičov</w:t>
      </w:r>
      <w:r w:rsidR="005A69DC" w:rsidRPr="00A86621">
        <w:rPr>
          <w:rFonts w:ascii="Lato" w:hAnsi="Lato"/>
        </w:rPr>
        <w:t>, z ktorých bude vyplývať počet Používaných vozidiel podľa jednotlivých kategórií a </w:t>
      </w:r>
      <w:r w:rsidR="00A26CC0" w:rsidRPr="00A86621">
        <w:rPr>
          <w:rFonts w:ascii="Lato" w:hAnsi="Lato"/>
        </w:rPr>
        <w:t>P</w:t>
      </w:r>
      <w:r w:rsidR="00B92074" w:rsidRPr="00A86621">
        <w:rPr>
          <w:rFonts w:ascii="Lato" w:hAnsi="Lato"/>
        </w:rPr>
        <w:t>otrebný</w:t>
      </w:r>
      <w:r w:rsidR="005A69DC" w:rsidRPr="00A86621">
        <w:rPr>
          <w:rFonts w:ascii="Lato" w:hAnsi="Lato"/>
        </w:rPr>
        <w:t xml:space="preserve"> počet vodičov </w:t>
      </w:r>
      <w:r w:rsidR="00B92074" w:rsidRPr="00A86621">
        <w:rPr>
          <w:rFonts w:ascii="Lato" w:hAnsi="Lato"/>
        </w:rPr>
        <w:t>pre</w:t>
      </w:r>
      <w:r w:rsidR="00D730A3">
        <w:rPr>
          <w:rFonts w:ascii="Lato" w:hAnsi="Lato"/>
        </w:rPr>
        <w:t> </w:t>
      </w:r>
      <w:r w:rsidR="005A69DC" w:rsidRPr="00A86621">
        <w:rPr>
          <w:rFonts w:ascii="Lato" w:hAnsi="Lato"/>
        </w:rPr>
        <w:t>zabezpečenie Služby</w:t>
      </w:r>
      <w:r w:rsidR="00182542">
        <w:rPr>
          <w:rFonts w:ascii="Lato" w:hAnsi="Lato"/>
        </w:rPr>
        <w:t xml:space="preserve"> podľa rozsahu Služby a CP zodpovedajúcemu dňu začatia poskytovania Služby</w:t>
      </w:r>
      <w:r w:rsidR="00A806C8">
        <w:rPr>
          <w:rFonts w:ascii="Lato" w:hAnsi="Lato"/>
        </w:rPr>
        <w:t>. Akékoľvek zmeny v potrebnom rozsahu Používaných vozidiel a rozsahu Potrebného počtu vodičov oproti</w:t>
      </w:r>
      <w:r w:rsidR="00816815">
        <w:rPr>
          <w:rFonts w:ascii="Lato" w:hAnsi="Lato"/>
        </w:rPr>
        <w:t xml:space="preserve"> rozsahu podľa Ponuky dopravcu musia a môžu byť vykonané jedine </w:t>
      </w:r>
      <w:r w:rsidR="00E741A8">
        <w:rPr>
          <w:rFonts w:ascii="Lato" w:hAnsi="Lato"/>
        </w:rPr>
        <w:t>zohľadňujúc podmienky pre zmeny</w:t>
      </w:r>
      <w:r w:rsidR="00A806C8">
        <w:rPr>
          <w:rFonts w:ascii="Lato" w:hAnsi="Lato"/>
        </w:rPr>
        <w:t xml:space="preserve"> </w:t>
      </w:r>
      <w:r w:rsidR="00E03BFF">
        <w:rPr>
          <w:rFonts w:ascii="Lato" w:hAnsi="Lato"/>
        </w:rPr>
        <w:t>CP, Obehov</w:t>
      </w:r>
      <w:r w:rsidR="0009233F">
        <w:rPr>
          <w:rFonts w:ascii="Lato" w:hAnsi="Lato"/>
        </w:rPr>
        <w:t xml:space="preserve"> vozidiel</w:t>
      </w:r>
      <w:r w:rsidR="00E03BFF">
        <w:rPr>
          <w:rFonts w:ascii="Lato" w:hAnsi="Lato"/>
        </w:rPr>
        <w:t xml:space="preserve">, Turnusov vodičov či zmeny rozsahu Služby, najmä podľa tohto článku </w:t>
      </w:r>
      <w:r w:rsidR="007A7306">
        <w:rPr>
          <w:rFonts w:ascii="Lato" w:hAnsi="Lato"/>
        </w:rPr>
        <w:t xml:space="preserve">3 </w:t>
      </w:r>
      <w:r w:rsidR="00E03BFF">
        <w:rPr>
          <w:rFonts w:ascii="Lato" w:hAnsi="Lato"/>
        </w:rPr>
        <w:t>Zmluvy.</w:t>
      </w:r>
      <w:bookmarkEnd w:id="12"/>
      <w:r w:rsidR="002971E4" w:rsidRPr="00A86621">
        <w:rPr>
          <w:rFonts w:ascii="Lato" w:hAnsi="Lato"/>
        </w:rPr>
        <w:t xml:space="preserve"> </w:t>
      </w:r>
    </w:p>
    <w:p w14:paraId="54CA7DBA" w14:textId="77777777" w:rsidR="00E91E5F" w:rsidRPr="00A86621" w:rsidRDefault="00FB5B67" w:rsidP="00843502">
      <w:pPr>
        <w:pStyle w:val="ListParagraph"/>
        <w:widowControl w:val="0"/>
        <w:numPr>
          <w:ilvl w:val="0"/>
          <w:numId w:val="8"/>
        </w:numPr>
        <w:spacing w:after="120" w:line="240" w:lineRule="auto"/>
        <w:ind w:left="1134" w:hanging="425"/>
        <w:contextualSpacing w:val="0"/>
        <w:jc w:val="both"/>
        <w:rPr>
          <w:rFonts w:ascii="Lato" w:hAnsi="Lato"/>
        </w:rPr>
      </w:pPr>
      <w:bookmarkStart w:id="13" w:name="_Ref98506010"/>
      <w:r>
        <w:rPr>
          <w:rFonts w:ascii="Lato" w:hAnsi="Lato"/>
        </w:rPr>
        <w:t>N</w:t>
      </w:r>
      <w:r w:rsidRPr="00A86621">
        <w:rPr>
          <w:rFonts w:ascii="Lato" w:hAnsi="Lato"/>
        </w:rPr>
        <w:t xml:space="preserve">ajneskôr </w:t>
      </w:r>
      <w:r w:rsidR="00260D70" w:rsidRPr="005F7144">
        <w:rPr>
          <w:rFonts w:ascii="Lato" w:hAnsi="Lato"/>
        </w:rPr>
        <w:t>60</w:t>
      </w:r>
      <w:r w:rsidR="00260D70" w:rsidRPr="00E20E24">
        <w:rPr>
          <w:rFonts w:ascii="Lato" w:hAnsi="Lato"/>
        </w:rPr>
        <w:t xml:space="preserve"> </w:t>
      </w:r>
      <w:r w:rsidR="005A493E" w:rsidRPr="00E20E24">
        <w:rPr>
          <w:rFonts w:ascii="Lato" w:hAnsi="Lato"/>
        </w:rPr>
        <w:t>dní</w:t>
      </w:r>
      <w:r w:rsidR="005A493E" w:rsidRPr="00A86621">
        <w:rPr>
          <w:rFonts w:ascii="Lato" w:hAnsi="Lato"/>
        </w:rPr>
        <w:t xml:space="preserve"> </w:t>
      </w:r>
      <w:r w:rsidR="00831B66" w:rsidRPr="00A86621">
        <w:rPr>
          <w:rFonts w:ascii="Lato" w:hAnsi="Lato"/>
        </w:rPr>
        <w:t xml:space="preserve">pred začatím poskytovania Služby </w:t>
      </w:r>
      <w:r w:rsidR="007F6EFE" w:rsidRPr="00A86621">
        <w:rPr>
          <w:rFonts w:ascii="Lato" w:hAnsi="Lato"/>
        </w:rPr>
        <w:t>v súlade so zákonom č</w:t>
      </w:r>
      <w:r w:rsidRPr="00A86621">
        <w:rPr>
          <w:rFonts w:ascii="Lato" w:hAnsi="Lato"/>
        </w:rPr>
        <w:t>.</w:t>
      </w:r>
      <w:r>
        <w:rPr>
          <w:rFonts w:ascii="Lato" w:hAnsi="Lato"/>
        </w:rPr>
        <w:t> </w:t>
      </w:r>
      <w:r w:rsidR="007F6EFE" w:rsidRPr="00A86621">
        <w:rPr>
          <w:rFonts w:ascii="Lato" w:hAnsi="Lato"/>
        </w:rPr>
        <w:t>56/2012 Z.</w:t>
      </w:r>
      <w:r w:rsidR="00C42BEC">
        <w:rPr>
          <w:rFonts w:ascii="Lato" w:hAnsi="Lato"/>
        </w:rPr>
        <w:t> </w:t>
      </w:r>
      <w:r w:rsidR="007F6EFE" w:rsidRPr="00A86621">
        <w:rPr>
          <w:rFonts w:ascii="Lato" w:hAnsi="Lato"/>
        </w:rPr>
        <w:t xml:space="preserve">z. </w:t>
      </w:r>
      <w:r>
        <w:rPr>
          <w:rFonts w:ascii="Lato" w:hAnsi="Lato"/>
        </w:rPr>
        <w:t xml:space="preserve">Dopravca </w:t>
      </w:r>
      <w:r w:rsidR="007F6EFE" w:rsidRPr="00A86621">
        <w:rPr>
          <w:rFonts w:ascii="Lato" w:hAnsi="Lato"/>
        </w:rPr>
        <w:t xml:space="preserve">podá na príslušný Dopravný správny orgán návrh na začatie konania o udelenie príslušných </w:t>
      </w:r>
      <w:r w:rsidR="002F7943" w:rsidRPr="00A86621">
        <w:rPr>
          <w:rFonts w:ascii="Lato" w:hAnsi="Lato"/>
        </w:rPr>
        <w:t>D</w:t>
      </w:r>
      <w:r w:rsidR="007F6EFE" w:rsidRPr="00A86621">
        <w:rPr>
          <w:rFonts w:ascii="Lato" w:hAnsi="Lato"/>
        </w:rPr>
        <w:t>opravných licencií na</w:t>
      </w:r>
      <w:r w:rsidR="008D7C84" w:rsidRPr="00A86621">
        <w:rPr>
          <w:rFonts w:ascii="Lato" w:hAnsi="Lato"/>
        </w:rPr>
        <w:t> </w:t>
      </w:r>
      <w:r w:rsidR="007F6EFE" w:rsidRPr="00A86621">
        <w:rPr>
          <w:rFonts w:ascii="Lato" w:hAnsi="Lato"/>
        </w:rPr>
        <w:t>Autobusové linky uvedené v</w:t>
      </w:r>
      <w:r w:rsidR="006C5715" w:rsidRPr="00A86621">
        <w:rPr>
          <w:rFonts w:ascii="Lato" w:hAnsi="Lato"/>
        </w:rPr>
        <w:t> </w:t>
      </w:r>
      <w:r w:rsidR="007F6EFE" w:rsidRPr="00A86621">
        <w:rPr>
          <w:rFonts w:ascii="Lato" w:hAnsi="Lato"/>
        </w:rPr>
        <w:t>Prílohe</w:t>
      </w:r>
      <w:r w:rsidR="006C5715" w:rsidRPr="00A86621">
        <w:rPr>
          <w:rFonts w:ascii="Lato" w:hAnsi="Lato"/>
        </w:rPr>
        <w:t xml:space="preserve"> č.</w:t>
      </w:r>
      <w:r w:rsidR="007F6EFE" w:rsidRPr="00A86621">
        <w:rPr>
          <w:rFonts w:ascii="Lato" w:hAnsi="Lato"/>
        </w:rPr>
        <w:t xml:space="preserve"> </w:t>
      </w:r>
      <w:r w:rsidR="006C5715" w:rsidRPr="00A86621">
        <w:rPr>
          <w:rFonts w:ascii="Lato" w:hAnsi="Lato"/>
        </w:rPr>
        <w:t>2</w:t>
      </w:r>
      <w:r w:rsidR="007F6EFE" w:rsidRPr="00A86621">
        <w:rPr>
          <w:rFonts w:ascii="Lato" w:hAnsi="Lato"/>
        </w:rPr>
        <w:t xml:space="preserve"> Zmluvy,</w:t>
      </w:r>
      <w:r w:rsidR="002971E4" w:rsidRPr="00A86621">
        <w:rPr>
          <w:rFonts w:ascii="Lato" w:hAnsi="Lato"/>
        </w:rPr>
        <w:t xml:space="preserve"> </w:t>
      </w:r>
      <w:r w:rsidR="00C14302" w:rsidRPr="00A86621">
        <w:rPr>
          <w:rFonts w:ascii="Lato" w:hAnsi="Lato"/>
        </w:rPr>
        <w:t xml:space="preserve">a to </w:t>
      </w:r>
      <w:r w:rsidR="009115CA" w:rsidRPr="00A86621">
        <w:rPr>
          <w:rFonts w:ascii="Lato" w:hAnsi="Lato"/>
        </w:rPr>
        <w:t>v</w:t>
      </w:r>
      <w:r w:rsidR="00FF41FD" w:rsidRPr="00A86621">
        <w:rPr>
          <w:rFonts w:ascii="Lato" w:hAnsi="Lato"/>
        </w:rPr>
        <w:t> </w:t>
      </w:r>
      <w:r w:rsidR="009115CA" w:rsidRPr="00A86621">
        <w:rPr>
          <w:rFonts w:ascii="Lato" w:hAnsi="Lato"/>
        </w:rPr>
        <w:t>prípade</w:t>
      </w:r>
      <w:r w:rsidR="00FF41FD" w:rsidRPr="00A86621">
        <w:rPr>
          <w:rFonts w:ascii="Lato" w:hAnsi="Lato"/>
        </w:rPr>
        <w:t>,</w:t>
      </w:r>
      <w:r w:rsidR="009115CA" w:rsidRPr="00A86621">
        <w:rPr>
          <w:rFonts w:ascii="Lato" w:hAnsi="Lato"/>
        </w:rPr>
        <w:t xml:space="preserve"> ak nedisponuje dopravnými licenciami na</w:t>
      </w:r>
      <w:r w:rsidR="00C42BEC">
        <w:rPr>
          <w:rFonts w:ascii="Lato" w:hAnsi="Lato"/>
        </w:rPr>
        <w:t> </w:t>
      </w:r>
      <w:r w:rsidR="002A0534" w:rsidRPr="00A86621">
        <w:rPr>
          <w:rFonts w:ascii="Lato" w:hAnsi="Lato"/>
        </w:rPr>
        <w:t>A</w:t>
      </w:r>
      <w:r w:rsidR="009115CA" w:rsidRPr="00A86621">
        <w:rPr>
          <w:rFonts w:ascii="Lato" w:hAnsi="Lato"/>
        </w:rPr>
        <w:t xml:space="preserve">utobusové linky podľa </w:t>
      </w:r>
      <w:r w:rsidR="00FF41FD" w:rsidRPr="00A86621">
        <w:rPr>
          <w:rFonts w:ascii="Lato" w:hAnsi="Lato"/>
        </w:rPr>
        <w:t>P</w:t>
      </w:r>
      <w:r w:rsidR="009115CA" w:rsidRPr="00A86621">
        <w:rPr>
          <w:rFonts w:ascii="Lato" w:hAnsi="Lato"/>
        </w:rPr>
        <w:t>rílohy</w:t>
      </w:r>
      <w:r w:rsidR="00FF41FD" w:rsidRPr="00A86621">
        <w:rPr>
          <w:rFonts w:ascii="Lato" w:hAnsi="Lato"/>
        </w:rPr>
        <w:t xml:space="preserve"> č.</w:t>
      </w:r>
      <w:r w:rsidR="009115CA" w:rsidRPr="00A86621">
        <w:rPr>
          <w:rFonts w:ascii="Lato" w:hAnsi="Lato"/>
        </w:rPr>
        <w:t xml:space="preserve"> </w:t>
      </w:r>
      <w:r w:rsidR="006C5715" w:rsidRPr="00A86621">
        <w:rPr>
          <w:rFonts w:ascii="Lato" w:hAnsi="Lato"/>
        </w:rPr>
        <w:t>2</w:t>
      </w:r>
      <w:r w:rsidR="00FF41FD" w:rsidRPr="00A86621">
        <w:rPr>
          <w:rFonts w:ascii="Lato" w:hAnsi="Lato"/>
        </w:rPr>
        <w:t xml:space="preserve"> Zmluvy.</w:t>
      </w:r>
      <w:bookmarkEnd w:id="13"/>
    </w:p>
    <w:p w14:paraId="7746301E" w14:textId="77777777" w:rsidR="00A454E0" w:rsidRPr="00A86621" w:rsidRDefault="00FB5B67" w:rsidP="00843502">
      <w:pPr>
        <w:pStyle w:val="ListParagraph"/>
        <w:widowControl w:val="0"/>
        <w:numPr>
          <w:ilvl w:val="0"/>
          <w:numId w:val="8"/>
        </w:numPr>
        <w:spacing w:after="120" w:line="240" w:lineRule="auto"/>
        <w:ind w:left="1134" w:hanging="425"/>
        <w:contextualSpacing w:val="0"/>
        <w:jc w:val="both"/>
        <w:rPr>
          <w:rFonts w:ascii="Lato" w:hAnsi="Lato"/>
        </w:rPr>
      </w:pPr>
      <w:bookmarkStart w:id="14" w:name="_Ref98506152"/>
      <w:r>
        <w:rPr>
          <w:rFonts w:ascii="Lato" w:hAnsi="Lato"/>
        </w:rPr>
        <w:t>K</w:t>
      </w:r>
      <w:r w:rsidRPr="00A86621">
        <w:rPr>
          <w:rFonts w:ascii="Lato" w:hAnsi="Lato"/>
        </w:rPr>
        <w:t xml:space="preserve">u </w:t>
      </w:r>
      <w:r w:rsidR="00A454E0" w:rsidRPr="00A86621">
        <w:rPr>
          <w:rFonts w:ascii="Lato" w:hAnsi="Lato"/>
        </w:rPr>
        <w:t xml:space="preserve">dňu začatia poskytovania Služby bude mať </w:t>
      </w:r>
      <w:r>
        <w:rPr>
          <w:rFonts w:ascii="Lato" w:hAnsi="Lato"/>
        </w:rPr>
        <w:t xml:space="preserve">Dopravca </w:t>
      </w:r>
      <w:r w:rsidR="00A454E0" w:rsidRPr="00A86621">
        <w:rPr>
          <w:rFonts w:ascii="Lato" w:hAnsi="Lato"/>
        </w:rPr>
        <w:t xml:space="preserve">zabezpečený </w:t>
      </w:r>
      <w:r w:rsidR="00B060BB">
        <w:rPr>
          <w:rFonts w:ascii="Lato" w:hAnsi="Lato"/>
        </w:rPr>
        <w:t xml:space="preserve">Potrebný </w:t>
      </w:r>
      <w:r w:rsidR="00A454E0" w:rsidRPr="00A86621">
        <w:rPr>
          <w:rFonts w:ascii="Lato" w:hAnsi="Lato"/>
        </w:rPr>
        <w:t xml:space="preserve">počet vodičov a počet </w:t>
      </w:r>
      <w:r w:rsidR="003B4569" w:rsidRPr="00A86621">
        <w:rPr>
          <w:rFonts w:ascii="Lato" w:hAnsi="Lato"/>
        </w:rPr>
        <w:t xml:space="preserve">Používaných </w:t>
      </w:r>
      <w:r w:rsidR="00A454E0" w:rsidRPr="00A86621">
        <w:rPr>
          <w:rFonts w:ascii="Lato" w:hAnsi="Lato"/>
        </w:rPr>
        <w:t>vozidiel</w:t>
      </w:r>
      <w:r w:rsidR="000079FF" w:rsidRPr="00A86621">
        <w:rPr>
          <w:rFonts w:ascii="Lato" w:hAnsi="Lato"/>
        </w:rPr>
        <w:t xml:space="preserve">, ktoré sú potrebné </w:t>
      </w:r>
      <w:r w:rsidR="00A26CC0" w:rsidRPr="00A86621">
        <w:rPr>
          <w:rFonts w:ascii="Lato" w:hAnsi="Lato"/>
        </w:rPr>
        <w:t>k zabezpečeniu riadneho</w:t>
      </w:r>
      <w:r w:rsidR="00895D68" w:rsidRPr="00A86621">
        <w:rPr>
          <w:rFonts w:ascii="Lato" w:hAnsi="Lato"/>
        </w:rPr>
        <w:t xml:space="preserve"> a</w:t>
      </w:r>
      <w:r w:rsidR="00C42BEC">
        <w:rPr>
          <w:rFonts w:ascii="Lato" w:hAnsi="Lato"/>
        </w:rPr>
        <w:t> </w:t>
      </w:r>
      <w:r w:rsidR="00895D68" w:rsidRPr="00A86621">
        <w:rPr>
          <w:rFonts w:ascii="Lato" w:hAnsi="Lato"/>
        </w:rPr>
        <w:t>včasného</w:t>
      </w:r>
      <w:r w:rsidR="00A26CC0" w:rsidRPr="00A86621">
        <w:rPr>
          <w:rFonts w:ascii="Lato" w:hAnsi="Lato"/>
        </w:rPr>
        <w:t xml:space="preserve"> plnenia Zmluvy</w:t>
      </w:r>
      <w:r w:rsidR="00895D68" w:rsidRPr="00A86621">
        <w:rPr>
          <w:rFonts w:ascii="Lato" w:hAnsi="Lato"/>
        </w:rPr>
        <w:t xml:space="preserve">. </w:t>
      </w:r>
      <w:r w:rsidR="000079FF" w:rsidRPr="00A86621">
        <w:rPr>
          <w:rFonts w:ascii="Lato" w:hAnsi="Lato"/>
        </w:rPr>
        <w:t>Za týmto účelom sa</w:t>
      </w:r>
      <w:r w:rsidR="00AE7312" w:rsidRPr="00A86621">
        <w:rPr>
          <w:rFonts w:ascii="Lato" w:hAnsi="Lato"/>
        </w:rPr>
        <w:t xml:space="preserve"> Dopravca</w:t>
      </w:r>
      <w:r w:rsidR="000079FF" w:rsidRPr="00A86621">
        <w:rPr>
          <w:rFonts w:ascii="Lato" w:hAnsi="Lato"/>
        </w:rPr>
        <w:t xml:space="preserve"> zaväzuje </w:t>
      </w:r>
      <w:r w:rsidR="00895D68" w:rsidRPr="00A86621">
        <w:rPr>
          <w:rFonts w:ascii="Lato" w:hAnsi="Lato"/>
        </w:rPr>
        <w:t>po vyhodnotení ponúk vo Verejnom obstarávaní v rámci súčinnosti pri podpise Zmluvy a </w:t>
      </w:r>
      <w:r w:rsidR="00EC66BF" w:rsidRPr="00A86621">
        <w:rPr>
          <w:rFonts w:ascii="Lato" w:hAnsi="Lato"/>
        </w:rPr>
        <w:t>následne</w:t>
      </w:r>
      <w:r w:rsidR="00895D68" w:rsidRPr="00A86621">
        <w:rPr>
          <w:rFonts w:ascii="Lato" w:hAnsi="Lato"/>
        </w:rPr>
        <w:t xml:space="preserve"> pravidelne na mesačnej báze až do začatia poskytovania Služby predkladať</w:t>
      </w:r>
      <w:r w:rsidR="00AE7312" w:rsidRPr="00A86621">
        <w:rPr>
          <w:rFonts w:ascii="Lato" w:hAnsi="Lato"/>
        </w:rPr>
        <w:t xml:space="preserve"> Objednávateľovi</w:t>
      </w:r>
      <w:r w:rsidR="00895D68" w:rsidRPr="00A86621">
        <w:rPr>
          <w:rFonts w:ascii="Lato" w:hAnsi="Lato"/>
        </w:rPr>
        <w:t xml:space="preserve"> informatívne správy</w:t>
      </w:r>
      <w:r w:rsidR="00EC66BF" w:rsidRPr="00A86621">
        <w:rPr>
          <w:rFonts w:ascii="Lato" w:hAnsi="Lato"/>
        </w:rPr>
        <w:t xml:space="preserve"> (podpísané štatutárnym orgánom</w:t>
      </w:r>
      <w:r w:rsidR="005F253B" w:rsidRPr="00A86621">
        <w:rPr>
          <w:rFonts w:ascii="Lato" w:hAnsi="Lato"/>
        </w:rPr>
        <w:t xml:space="preserve"> Dopravcu</w:t>
      </w:r>
      <w:r w:rsidR="00EC66BF" w:rsidRPr="00A86621">
        <w:rPr>
          <w:rFonts w:ascii="Lato" w:hAnsi="Lato"/>
        </w:rPr>
        <w:t>)</w:t>
      </w:r>
      <w:r w:rsidR="00AE7312" w:rsidRPr="00A86621">
        <w:rPr>
          <w:rFonts w:ascii="Lato" w:hAnsi="Lato"/>
        </w:rPr>
        <w:t xml:space="preserve"> týkajúce sa deklarovania zabezpečenia Potrebného počtu vodičov a Potrebného počtu vozidiel. Pravdivosť údajov v informatívnej správe musí byť Dopravca schopný na</w:t>
      </w:r>
      <w:r w:rsidR="00C42BEC">
        <w:rPr>
          <w:rFonts w:ascii="Lato" w:hAnsi="Lato"/>
        </w:rPr>
        <w:t> </w:t>
      </w:r>
      <w:r w:rsidR="00AE7312" w:rsidRPr="00A86621">
        <w:rPr>
          <w:rFonts w:ascii="Lato" w:hAnsi="Lato"/>
        </w:rPr>
        <w:t xml:space="preserve">vyžiadanie Objednávateľa preukázateľne dokladovať (napr. </w:t>
      </w:r>
      <w:r w:rsidR="00EC66BF" w:rsidRPr="00A86621">
        <w:rPr>
          <w:rFonts w:ascii="Lato" w:hAnsi="Lato"/>
        </w:rPr>
        <w:t xml:space="preserve">úradne overené kópie kúpnych zmlúv, objednávok, nájomných alebo leasingových zmlúv k vozidlám, pracovné zmluvy vodičov, a pod.). Každá </w:t>
      </w:r>
      <w:r w:rsidR="00C63D87" w:rsidRPr="00A86621">
        <w:rPr>
          <w:rFonts w:ascii="Lato" w:hAnsi="Lato"/>
        </w:rPr>
        <w:t>zo Zmluvných strán</w:t>
      </w:r>
      <w:r w:rsidR="00EC66BF" w:rsidRPr="00A86621">
        <w:rPr>
          <w:rFonts w:ascii="Lato" w:hAnsi="Lato"/>
        </w:rPr>
        <w:t xml:space="preserve"> je</w:t>
      </w:r>
      <w:r w:rsidR="00C63D87" w:rsidRPr="00A86621">
        <w:rPr>
          <w:rFonts w:ascii="Lato" w:hAnsi="Lato"/>
        </w:rPr>
        <w:t xml:space="preserve"> v prípade potreby</w:t>
      </w:r>
      <w:r w:rsidR="00EC66BF" w:rsidRPr="00A86621">
        <w:rPr>
          <w:rFonts w:ascii="Lato" w:hAnsi="Lato"/>
        </w:rPr>
        <w:t xml:space="preserve"> oprávnená</w:t>
      </w:r>
      <w:r w:rsidR="00C63D87" w:rsidRPr="00A86621">
        <w:rPr>
          <w:rFonts w:ascii="Lato" w:hAnsi="Lato"/>
        </w:rPr>
        <w:t xml:space="preserve"> za</w:t>
      </w:r>
      <w:r w:rsidR="00436B99">
        <w:rPr>
          <w:rFonts w:ascii="Lato" w:hAnsi="Lato"/>
        </w:rPr>
        <w:t> </w:t>
      </w:r>
      <w:r w:rsidR="00C63D87" w:rsidRPr="00A86621">
        <w:rPr>
          <w:rFonts w:ascii="Lato" w:hAnsi="Lato"/>
        </w:rPr>
        <w:t>účelom predloženia informatívnej správy a riešenia otázok zabezpečenia a preukázania Potrebného počtu vodičov a Potrebného počtu vozidiel vyzvať druhú Zmluvnú stranu na</w:t>
      </w:r>
      <w:r w:rsidR="00436B99">
        <w:rPr>
          <w:rFonts w:ascii="Lato" w:hAnsi="Lato"/>
        </w:rPr>
        <w:t> </w:t>
      </w:r>
      <w:r w:rsidR="005F253B" w:rsidRPr="00A86621">
        <w:rPr>
          <w:rFonts w:ascii="Lato" w:hAnsi="Lato"/>
        </w:rPr>
        <w:t>stretnutie k</w:t>
      </w:r>
      <w:r w:rsidR="00831B66" w:rsidRPr="00A86621">
        <w:rPr>
          <w:rFonts w:ascii="Lato" w:hAnsi="Lato"/>
        </w:rPr>
        <w:t> </w:t>
      </w:r>
      <w:r w:rsidR="00C63D87" w:rsidRPr="00A86621">
        <w:rPr>
          <w:rFonts w:ascii="Lato" w:hAnsi="Lato"/>
        </w:rPr>
        <w:t>rokovani</w:t>
      </w:r>
      <w:r w:rsidR="005F253B" w:rsidRPr="00A86621">
        <w:rPr>
          <w:rFonts w:ascii="Lato" w:hAnsi="Lato"/>
        </w:rPr>
        <w:t>u</w:t>
      </w:r>
      <w:r w:rsidR="00C63D87" w:rsidRPr="00A86621">
        <w:rPr>
          <w:rFonts w:ascii="Lato" w:hAnsi="Lato"/>
        </w:rPr>
        <w:t xml:space="preserve">, pričom druhá zo Zmluvných strán sa zaväzuje </w:t>
      </w:r>
      <w:r w:rsidR="005F253B" w:rsidRPr="00A86621">
        <w:rPr>
          <w:rFonts w:ascii="Lato" w:hAnsi="Lato"/>
        </w:rPr>
        <w:t>stretnutie k rokovaniu akceptovať a zúčastniť sa ho.</w:t>
      </w:r>
      <w:bookmarkEnd w:id="14"/>
    </w:p>
    <w:p w14:paraId="5AB0F026" w14:textId="77777777" w:rsidR="00CD3A2D" w:rsidRPr="00A5149D" w:rsidRDefault="00CD3A2D" w:rsidP="00843502">
      <w:pPr>
        <w:pStyle w:val="Heading2"/>
        <w:keepNext w:val="0"/>
        <w:keepLines w:val="0"/>
        <w:widowControl w:val="0"/>
      </w:pPr>
      <w:bookmarkStart w:id="15" w:name="_Ref90231264"/>
      <w:r w:rsidRPr="00A5149D">
        <w:t xml:space="preserve">Dopravca </w:t>
      </w:r>
      <w:r w:rsidR="004A7847" w:rsidRPr="00A5149D">
        <w:t>je povinný</w:t>
      </w:r>
      <w:r w:rsidR="00377505" w:rsidRPr="00A5149D">
        <w:t xml:space="preserve"> kedykoľvek</w:t>
      </w:r>
      <w:r w:rsidR="004A7847" w:rsidRPr="00A5149D">
        <w:t xml:space="preserve"> na vyžiadanie Objednávateľa alebo Organizátora poskytnúť aktuálne Obehy vozidiel a Turnusy vodičov</w:t>
      </w:r>
      <w:r w:rsidR="00564ECA">
        <w:t>. Vzor a</w:t>
      </w:r>
      <w:r w:rsidR="00A44537">
        <w:t xml:space="preserve"> </w:t>
      </w:r>
      <w:r w:rsidR="00564ECA">
        <w:t xml:space="preserve">štruktúru predkladaných údajov si Zmluvné strany dohodnú a odsúhlasia s prihliadnutím na softvérové vybavenie Dopravcu. </w:t>
      </w:r>
      <w:r w:rsidR="004A7847" w:rsidRPr="00A5149D">
        <w:t xml:space="preserve"> </w:t>
      </w:r>
      <w:r w:rsidR="004A7847" w:rsidRPr="00D274EA">
        <w:t xml:space="preserve">Objednávateľ je oprávnený Pokynom objednávateľa uložiť </w:t>
      </w:r>
      <w:r w:rsidR="004A7847" w:rsidRPr="00A5149D">
        <w:t>Dopravcovi povinnosť upraviť Obehy vozidiel</w:t>
      </w:r>
      <w:r w:rsidR="00A87F3F" w:rsidRPr="00A5149D">
        <w:t xml:space="preserve"> (vrátane priradenia konkrétnych Použí</w:t>
      </w:r>
      <w:r w:rsidR="006D6DA0" w:rsidRPr="00A5149D">
        <w:t>vaných vozidiel na</w:t>
      </w:r>
      <w:r w:rsidR="00C14302">
        <w:t> </w:t>
      </w:r>
      <w:r w:rsidR="006D6DA0" w:rsidRPr="00A5149D">
        <w:t xml:space="preserve">konkrétne Obehy </w:t>
      </w:r>
      <w:r w:rsidR="006D6DA0" w:rsidRPr="00A5149D">
        <w:lastRenderedPageBreak/>
        <w:t>vozidiel)</w:t>
      </w:r>
      <w:r w:rsidR="00CE0BDB">
        <w:t xml:space="preserve"> s ohľadom na prevádzkové možnosti Dopravcu a optimálne využitie Používaných vozidiel</w:t>
      </w:r>
      <w:r w:rsidR="006D6DA0" w:rsidRPr="00A5149D">
        <w:t>.</w:t>
      </w:r>
      <w:bookmarkEnd w:id="15"/>
    </w:p>
    <w:p w14:paraId="50F9C861" w14:textId="77777777" w:rsidR="0017292E" w:rsidRDefault="0017292E" w:rsidP="00843502">
      <w:pPr>
        <w:pStyle w:val="Heading2"/>
        <w:keepNext w:val="0"/>
        <w:keepLines w:val="0"/>
        <w:widowControl w:val="0"/>
      </w:pPr>
      <w:bookmarkStart w:id="16" w:name="_Ref41927834"/>
      <w:bookmarkStart w:id="17" w:name="_Ref126587276"/>
      <w:r w:rsidRPr="00A5149D">
        <w:t>S ohľadom na dobu trvania Zmluvy je Objednávateľ oprávnený požadovať a Dopravca sa zaväzuje akceptovať zmeny v rozsahu poskytovania Služby spočívajúce predovšetkým vo</w:t>
      </w:r>
      <w:r w:rsidR="008D7C84">
        <w:t> </w:t>
      </w:r>
      <w:r w:rsidRPr="00A5149D">
        <w:t>zvýšení alebo znížení</w:t>
      </w:r>
      <w:r w:rsidR="008D7C84">
        <w:t xml:space="preserve"> rozsahu</w:t>
      </w:r>
      <w:r w:rsidRPr="00A5149D">
        <w:t xml:space="preserve"> dopravných výkonov, vo zvýšení alebo znížení počtu </w:t>
      </w:r>
      <w:r w:rsidR="00B849E7" w:rsidRPr="00A5149D">
        <w:t>Používaných</w:t>
      </w:r>
      <w:r w:rsidRPr="00A5149D">
        <w:t xml:space="preserve"> vozidiel alebo v zmene počtu vozidiel v jednotlivých kategóriách, vyplývajúce </w:t>
      </w:r>
      <w:r w:rsidR="00B849E7" w:rsidRPr="00A5149D">
        <w:t xml:space="preserve">najmä </w:t>
      </w:r>
      <w:r w:rsidRPr="00A5149D">
        <w:t xml:space="preserve">zo zmeny </w:t>
      </w:r>
      <w:r w:rsidR="00832155" w:rsidRPr="00A5149D">
        <w:t>CP</w:t>
      </w:r>
      <w:r w:rsidRPr="00A5149D">
        <w:t>, trasy Autobusových liniek</w:t>
      </w:r>
      <w:r w:rsidR="00FA43D4">
        <w:t>, zavedenia nových Autobusových liniek</w:t>
      </w:r>
      <w:r w:rsidRPr="00A5149D">
        <w:t>, Obehov vozidiel alebo zmeny počtu prepravených cestujúcich. Pre uplatnenie zmien v rozsahu poskytovania Služby platia podmienky stanovené ďalej v článku 3 tejto Zmluvy.</w:t>
      </w:r>
      <w:bookmarkEnd w:id="16"/>
      <w:r w:rsidRPr="00A5149D">
        <w:t xml:space="preserve"> </w:t>
      </w:r>
      <w:r w:rsidR="00E90E5A" w:rsidRPr="00A5149D">
        <w:t xml:space="preserve">Uplatnená požiadavka na zmenu rozsahu Služby bude zohľadnená pri výpočte Príspevku </w:t>
      </w:r>
      <w:r w:rsidR="00380D99" w:rsidRPr="00A5149D">
        <w:t>podľa</w:t>
      </w:r>
      <w:r w:rsidR="00E90E5A" w:rsidRPr="00A5149D">
        <w:t xml:space="preserve"> článku </w:t>
      </w:r>
      <w:r w:rsidR="005E167E" w:rsidRPr="00A5149D">
        <w:t>5</w:t>
      </w:r>
      <w:r w:rsidR="00E90E5A" w:rsidRPr="00A5149D">
        <w:t xml:space="preserve"> Zmluvy.</w:t>
      </w:r>
      <w:bookmarkEnd w:id="17"/>
      <w:r w:rsidR="00E90E5A" w:rsidRPr="00A5149D">
        <w:t xml:space="preserve"> </w:t>
      </w:r>
    </w:p>
    <w:p w14:paraId="198924A1" w14:textId="77777777" w:rsidR="001D5591" w:rsidRPr="00A5149D" w:rsidRDefault="005E2BC0" w:rsidP="00843502">
      <w:pPr>
        <w:pStyle w:val="Heading2"/>
        <w:keepNext w:val="0"/>
        <w:keepLines w:val="0"/>
        <w:widowControl w:val="0"/>
      </w:pPr>
      <w:bookmarkStart w:id="18" w:name="_Ref51917212"/>
      <w:r w:rsidRPr="00A5149D">
        <w:t>Zmena rozsahu Služby môže mať dlhodobý alebo krátkodobý charakter, a to v závislosti od</w:t>
      </w:r>
      <w:r w:rsidR="00AA6DC7">
        <w:t> </w:t>
      </w:r>
      <w:r w:rsidRPr="00A5149D">
        <w:t xml:space="preserve">zmien potrieb Objednávateľa pri plnení jeho povinností zabezpečiť dopravnú obslužnosť pre </w:t>
      </w:r>
      <w:r w:rsidR="00E20E24">
        <w:t>Vymedzené územie</w:t>
      </w:r>
      <w:r w:rsidRPr="00A5149D">
        <w:t>. Zmeny v rozsahu poskytovania Služby môžu byť Objednávateľom požadované najmä v</w:t>
      </w:r>
      <w:r w:rsidR="001D5591" w:rsidRPr="00A5149D">
        <w:t> </w:t>
      </w:r>
      <w:r w:rsidRPr="00A5149D">
        <w:t>súvislosti</w:t>
      </w:r>
      <w:r w:rsidR="001D5591" w:rsidRPr="00A5149D">
        <w:t>:</w:t>
      </w:r>
    </w:p>
    <w:p w14:paraId="3D4F03D6" w14:textId="77777777" w:rsidR="00F3085F" w:rsidRPr="00A5149D" w:rsidRDefault="005E2BC0" w:rsidP="00843502">
      <w:pPr>
        <w:pStyle w:val="ListParagraph"/>
        <w:widowControl w:val="0"/>
        <w:numPr>
          <w:ilvl w:val="0"/>
          <w:numId w:val="4"/>
        </w:numPr>
        <w:spacing w:after="120" w:line="240" w:lineRule="auto"/>
        <w:ind w:left="1134" w:hanging="425"/>
        <w:contextualSpacing w:val="0"/>
        <w:jc w:val="both"/>
        <w:rPr>
          <w:rFonts w:ascii="Lato" w:hAnsi="Lato"/>
        </w:rPr>
      </w:pPr>
      <w:r w:rsidRPr="00A5149D">
        <w:rPr>
          <w:rFonts w:ascii="Lato" w:hAnsi="Lato"/>
        </w:rPr>
        <w:t>so zmenou dopravných potrieb v území ako napr. vznik alebo zánik školy, školského zariadenia, vznik alebo zánik pracovných príležitostí,</w:t>
      </w:r>
    </w:p>
    <w:p w14:paraId="1B53104C" w14:textId="77777777" w:rsidR="001D5591" w:rsidRPr="00A5149D" w:rsidRDefault="005E2BC0" w:rsidP="00843502">
      <w:pPr>
        <w:pStyle w:val="ListParagraph"/>
        <w:widowControl w:val="0"/>
        <w:numPr>
          <w:ilvl w:val="0"/>
          <w:numId w:val="4"/>
        </w:numPr>
        <w:spacing w:after="120" w:line="240" w:lineRule="auto"/>
        <w:ind w:left="1134" w:hanging="425"/>
        <w:contextualSpacing w:val="0"/>
        <w:jc w:val="both"/>
        <w:rPr>
          <w:rFonts w:ascii="Lato" w:hAnsi="Lato"/>
        </w:rPr>
      </w:pPr>
      <w:r w:rsidRPr="00A5149D">
        <w:rPr>
          <w:rFonts w:ascii="Lato" w:hAnsi="Lato"/>
        </w:rPr>
        <w:t xml:space="preserve">s koordináciou Spojov (dopravnou optimalizáciou) Autobusových liniek a/alebo železničnej dopravy a/alebo </w:t>
      </w:r>
      <w:r w:rsidR="00FA43D4">
        <w:rPr>
          <w:rFonts w:ascii="Lato" w:hAnsi="Lato"/>
        </w:rPr>
        <w:t>regionálnej pravidelnej autobusovej</w:t>
      </w:r>
      <w:r w:rsidR="00FA43D4" w:rsidRPr="00A5149D">
        <w:rPr>
          <w:rFonts w:ascii="Lato" w:hAnsi="Lato"/>
        </w:rPr>
        <w:t xml:space="preserve"> </w:t>
      </w:r>
      <w:r w:rsidRPr="00A5149D">
        <w:rPr>
          <w:rFonts w:ascii="Lato" w:hAnsi="Lato"/>
        </w:rPr>
        <w:t xml:space="preserve">dopravy, </w:t>
      </w:r>
    </w:p>
    <w:p w14:paraId="5CA4E822" w14:textId="77777777" w:rsidR="001D5591" w:rsidRPr="00A5149D" w:rsidRDefault="001D5591" w:rsidP="00843502">
      <w:pPr>
        <w:pStyle w:val="ListParagraph"/>
        <w:widowControl w:val="0"/>
        <w:numPr>
          <w:ilvl w:val="0"/>
          <w:numId w:val="4"/>
        </w:numPr>
        <w:spacing w:after="120" w:line="240" w:lineRule="auto"/>
        <w:ind w:left="1134" w:hanging="425"/>
        <w:contextualSpacing w:val="0"/>
        <w:jc w:val="both"/>
        <w:rPr>
          <w:rFonts w:ascii="Lato" w:hAnsi="Lato"/>
        </w:rPr>
      </w:pPr>
      <w:r w:rsidRPr="00A5149D">
        <w:rPr>
          <w:rFonts w:ascii="Lato" w:hAnsi="Lato"/>
        </w:rPr>
        <w:t>s uplatňovaním princípov integrovaných dopravných systémov,</w:t>
      </w:r>
    </w:p>
    <w:p w14:paraId="3D6A46DB" w14:textId="77777777" w:rsidR="005E2BC0" w:rsidRDefault="001D5591" w:rsidP="00843502">
      <w:pPr>
        <w:pStyle w:val="ListParagraph"/>
        <w:widowControl w:val="0"/>
        <w:numPr>
          <w:ilvl w:val="0"/>
          <w:numId w:val="4"/>
        </w:numPr>
        <w:spacing w:after="120" w:line="240" w:lineRule="auto"/>
        <w:ind w:left="1134" w:hanging="425"/>
        <w:contextualSpacing w:val="0"/>
        <w:jc w:val="both"/>
        <w:rPr>
          <w:rFonts w:ascii="Lato" w:hAnsi="Lato"/>
        </w:rPr>
      </w:pPr>
      <w:r w:rsidRPr="00A5149D">
        <w:rPr>
          <w:rFonts w:ascii="Lato" w:hAnsi="Lato"/>
        </w:rPr>
        <w:t>s</w:t>
      </w:r>
      <w:r w:rsidR="005E2BC0" w:rsidRPr="00A5149D">
        <w:rPr>
          <w:rFonts w:ascii="Lato" w:hAnsi="Lato"/>
        </w:rPr>
        <w:t xml:space="preserve"> iný</w:t>
      </w:r>
      <w:r w:rsidRPr="00A5149D">
        <w:rPr>
          <w:rFonts w:ascii="Lato" w:hAnsi="Lato"/>
        </w:rPr>
        <w:t>mi</w:t>
      </w:r>
      <w:r w:rsidR="005E2BC0" w:rsidRPr="00A5149D">
        <w:rPr>
          <w:rFonts w:ascii="Lato" w:hAnsi="Lato"/>
        </w:rPr>
        <w:t xml:space="preserve"> rozhodujúci okolnos</w:t>
      </w:r>
      <w:r w:rsidRPr="00A5149D">
        <w:rPr>
          <w:rFonts w:ascii="Lato" w:hAnsi="Lato"/>
        </w:rPr>
        <w:t>ťami</w:t>
      </w:r>
      <w:r w:rsidR="005E2BC0" w:rsidRPr="00A5149D">
        <w:rPr>
          <w:rFonts w:ascii="Lato" w:hAnsi="Lato"/>
        </w:rPr>
        <w:t>, ktoré majú vplyv na mobilitu obyvateľstva.</w:t>
      </w:r>
      <w:bookmarkEnd w:id="18"/>
    </w:p>
    <w:p w14:paraId="312D059E" w14:textId="77777777" w:rsidR="00181EA4" w:rsidRPr="00181EA4" w:rsidRDefault="00181EA4" w:rsidP="009B6E41">
      <w:pPr>
        <w:pStyle w:val="Heading2"/>
      </w:pPr>
      <w:bookmarkStart w:id="19" w:name="_Ref141337483"/>
      <w:r w:rsidRPr="00D77E5E">
        <w:t xml:space="preserve">Vzhľadom na významné prepravné väzby medzi </w:t>
      </w:r>
      <w:r>
        <w:t>mestom Spišská Nová Ves</w:t>
      </w:r>
      <w:r w:rsidRPr="00D77E5E">
        <w:t xml:space="preserve"> a </w:t>
      </w:r>
      <w:r>
        <w:t>o</w:t>
      </w:r>
      <w:r w:rsidRPr="00D77E5E">
        <w:t>bcou Smižany</w:t>
      </w:r>
      <w:r>
        <w:t xml:space="preserve"> (ktorá je súčasťou jeho záujmového územia)</w:t>
      </w:r>
      <w:r w:rsidRPr="00D77E5E">
        <w:t xml:space="preserve"> ako aj z dôvodu hospodárnosti a efektívnosti pri</w:t>
      </w:r>
      <w:r>
        <w:t> </w:t>
      </w:r>
      <w:r w:rsidRPr="00D77E5E">
        <w:t xml:space="preserve">zabezpečovaní </w:t>
      </w:r>
      <w:r>
        <w:t>Služby môže dôjsť počas platnosti Zmluvy k predĺženiu Autobusových liniek či k zavedeniu nových Autobusových liniek na územie</w:t>
      </w:r>
      <w:r w:rsidRPr="00181EA4">
        <w:t xml:space="preserve"> </w:t>
      </w:r>
      <w:r>
        <w:t xml:space="preserve">obce Smižany, nevylučujúc prípadnú spoluúčasť na financovaní </w:t>
      </w:r>
      <w:r w:rsidR="00A44537">
        <w:t xml:space="preserve">zabezpečovania </w:t>
      </w:r>
      <w:r>
        <w:t>Služby zo strany obce Smižany.</w:t>
      </w:r>
      <w:bookmarkEnd w:id="19"/>
    </w:p>
    <w:p w14:paraId="273D51DF" w14:textId="7282BD11" w:rsidR="007764F6" w:rsidRPr="00A5149D" w:rsidRDefault="007764F6" w:rsidP="00843502">
      <w:pPr>
        <w:pStyle w:val="Heading2"/>
        <w:keepNext w:val="0"/>
        <w:keepLines w:val="0"/>
        <w:widowControl w:val="0"/>
      </w:pPr>
      <w:bookmarkStart w:id="20" w:name="_Ref41570797"/>
      <w:bookmarkStart w:id="21" w:name="_Ref53730473"/>
      <w:bookmarkStart w:id="22" w:name="_Ref71547275"/>
      <w:r w:rsidRPr="00A5149D">
        <w:t xml:space="preserve">Zmena rozsahu dopravných výkonov </w:t>
      </w:r>
      <w:r w:rsidR="00346AE4">
        <w:t xml:space="preserve">nariadená Pokynom objednávateľa </w:t>
      </w:r>
      <w:r w:rsidRPr="00A5149D">
        <w:t xml:space="preserve">môže v medziročnom vyjadrení predstavovať maximálne </w:t>
      </w:r>
      <w:r w:rsidRPr="00A44537">
        <w:t>10 %</w:t>
      </w:r>
      <w:r w:rsidR="00346AE4">
        <w:t xml:space="preserve">; pre vylúčenie pochybností toto obmedzenie neplatí pre prípady, </w:t>
      </w:r>
      <w:r w:rsidR="00A44537">
        <w:t xml:space="preserve">ak sa Zmluvné strany v prípade zvýšenia rozsahu Služby z dôvodu podľa bodu </w:t>
      </w:r>
      <w:r w:rsidR="00650FEF">
        <w:rPr>
          <w:highlight w:val="yellow"/>
        </w:rPr>
        <w:fldChar w:fldCharType="begin"/>
      </w:r>
      <w:r w:rsidR="00A44537">
        <w:instrText xml:space="preserve"> REF _Ref141337483 \r \h </w:instrText>
      </w:r>
      <w:r w:rsidR="00650FEF">
        <w:rPr>
          <w:highlight w:val="yellow"/>
        </w:rPr>
      </w:r>
      <w:r w:rsidR="00650FEF">
        <w:rPr>
          <w:highlight w:val="yellow"/>
        </w:rPr>
        <w:fldChar w:fldCharType="separate"/>
      </w:r>
      <w:r w:rsidR="001C7151">
        <w:t>3.8</w:t>
      </w:r>
      <w:r w:rsidR="00650FEF">
        <w:rPr>
          <w:highlight w:val="yellow"/>
        </w:rPr>
        <w:fldChar w:fldCharType="end"/>
      </w:r>
      <w:r w:rsidR="00A44537">
        <w:t xml:space="preserve"> Zmluvy s ohľadom na disponibilné prevádzkové kapacity Dopravcu dohodnú inak</w:t>
      </w:r>
      <w:r w:rsidRPr="00A5149D">
        <w:t xml:space="preserve">. Dopravca je povinný kedykoľvek akceptovať zmeny rozsahu dopravných výkonov oproti Východiskovému rozsahu služby podľa bodu </w:t>
      </w:r>
      <w:r w:rsidR="00572D6E">
        <w:fldChar w:fldCharType="begin"/>
      </w:r>
      <w:r w:rsidR="00572D6E">
        <w:instrText xml:space="preserve"> REF _Ref41571201 \r \h  \* MERGEFORMAT </w:instrText>
      </w:r>
      <w:r w:rsidR="00572D6E">
        <w:fldChar w:fldCharType="separate"/>
      </w:r>
      <w:r w:rsidR="001C7151">
        <w:t>3.1</w:t>
      </w:r>
      <w:r w:rsidR="00572D6E">
        <w:fldChar w:fldCharType="end"/>
      </w:r>
      <w:r w:rsidRPr="00A5149D">
        <w:t xml:space="preserve"> písm. </w:t>
      </w:r>
      <w:r w:rsidR="00572D6E">
        <w:fldChar w:fldCharType="begin"/>
      </w:r>
      <w:r w:rsidR="00572D6E">
        <w:instrText xml:space="preserve"> REF _Ref41571249 \r \h  \* MERGEFORMAT </w:instrText>
      </w:r>
      <w:r w:rsidR="00572D6E">
        <w:fldChar w:fldCharType="separate"/>
      </w:r>
      <w:r w:rsidR="001C7151">
        <w:t>b)</w:t>
      </w:r>
      <w:r w:rsidR="00572D6E">
        <w:fldChar w:fldCharType="end"/>
      </w:r>
      <w:r w:rsidRPr="00A5149D">
        <w:t xml:space="preserve"> Zmluvy na základe </w:t>
      </w:r>
      <w:r w:rsidRPr="00A5149D">
        <w:rPr>
          <w:b/>
          <w:bCs/>
        </w:rPr>
        <w:t>jednostranného</w:t>
      </w:r>
      <w:r w:rsidRPr="00A5149D">
        <w:t xml:space="preserve"> Pokynu objednávateľa</w:t>
      </w:r>
      <w:r w:rsidR="00C32AE0" w:rsidRPr="00A5149D">
        <w:t>, ktorý určuje konkrétnu zmenu CP</w:t>
      </w:r>
      <w:r w:rsidRPr="00A5149D">
        <w:t xml:space="preserve">. V priebehu celej platnosti Zmluvy predstavuje maximálne zvýšenie rozsahu Služby </w:t>
      </w:r>
      <w:r w:rsidR="00DE149E" w:rsidRPr="00A44537">
        <w:t>3</w:t>
      </w:r>
      <w:r w:rsidR="00DE149E">
        <w:t>5</w:t>
      </w:r>
      <w:r w:rsidR="00DE149E" w:rsidRPr="00A44537">
        <w:t xml:space="preserve"> </w:t>
      </w:r>
      <w:r w:rsidRPr="00A44537">
        <w:t>%</w:t>
      </w:r>
      <w:r w:rsidRPr="00A5149D">
        <w:t xml:space="preserve"> </w:t>
      </w:r>
      <w:r w:rsidR="003D7747" w:rsidRPr="00A5149D">
        <w:t>o</w:t>
      </w:r>
      <w:r w:rsidRPr="00A5149D">
        <w:t xml:space="preserve">proti Východiskovému rozsahu služby a maximálne zníženie </w:t>
      </w:r>
      <w:r w:rsidR="00FC71E1" w:rsidRPr="00A44537">
        <w:t xml:space="preserve">20 </w:t>
      </w:r>
      <w:r w:rsidRPr="00A44537">
        <w:t>%</w:t>
      </w:r>
      <w:r w:rsidRPr="00A5149D">
        <w:t xml:space="preserve"> oproti Východiskovému rozsahu služby</w:t>
      </w:r>
      <w:bookmarkEnd w:id="20"/>
      <w:r w:rsidRPr="00A5149D">
        <w:t xml:space="preserve">. </w:t>
      </w:r>
      <w:bookmarkEnd w:id="21"/>
      <w:r w:rsidRPr="00A5149D">
        <w:t xml:space="preserve">Pre uplatnenie zmien </w:t>
      </w:r>
      <w:r w:rsidR="004C6A98" w:rsidRPr="00A5149D">
        <w:t>v</w:t>
      </w:r>
      <w:r w:rsidR="00C32AE0" w:rsidRPr="00A5149D">
        <w:t xml:space="preserve"> rozsahu </w:t>
      </w:r>
      <w:r w:rsidRPr="00A5149D">
        <w:t>dopravn</w:t>
      </w:r>
      <w:r w:rsidR="00C32AE0" w:rsidRPr="00A5149D">
        <w:t>ého</w:t>
      </w:r>
      <w:r w:rsidR="004C6A98" w:rsidRPr="00A5149D">
        <w:t xml:space="preserve"> výko</w:t>
      </w:r>
      <w:r w:rsidR="00C32AE0" w:rsidRPr="00A5149D">
        <w:t xml:space="preserve">nu </w:t>
      </w:r>
      <w:r w:rsidR="00AB3AF4" w:rsidRPr="00A5149D">
        <w:t>(teda uplatnenie konkrétnych zmien CP)</w:t>
      </w:r>
      <w:r w:rsidRPr="00A5149D">
        <w:t xml:space="preserve"> podľa tohto bodu Zmluv</w:t>
      </w:r>
      <w:r w:rsidR="00E10FDE" w:rsidRPr="00A5149D">
        <w:t>y</w:t>
      </w:r>
      <w:r w:rsidRPr="00A5149D">
        <w:t xml:space="preserve"> </w:t>
      </w:r>
      <w:r w:rsidR="004C6A98" w:rsidRPr="00A5149D">
        <w:t>platí nasledovné (s</w:t>
      </w:r>
      <w:r w:rsidR="00EE2D7B" w:rsidRPr="00A5149D">
        <w:t> </w:t>
      </w:r>
      <w:r w:rsidR="004C6A98" w:rsidRPr="00A5149D">
        <w:t>výnimkou zmien podľa článku 4 Zmluvy):</w:t>
      </w:r>
      <w:bookmarkEnd w:id="22"/>
    </w:p>
    <w:p w14:paraId="767A98D2" w14:textId="144F592D" w:rsidR="007764F6" w:rsidRPr="00A5149D" w:rsidRDefault="004C6A98" w:rsidP="00843502">
      <w:pPr>
        <w:pStyle w:val="ListParagraph"/>
        <w:widowControl w:val="0"/>
        <w:numPr>
          <w:ilvl w:val="0"/>
          <w:numId w:val="26"/>
        </w:numPr>
        <w:spacing w:after="120" w:line="240" w:lineRule="auto"/>
        <w:ind w:left="1134" w:hanging="425"/>
        <w:contextualSpacing w:val="0"/>
        <w:jc w:val="both"/>
        <w:rPr>
          <w:rFonts w:ascii="Lato" w:hAnsi="Lato"/>
        </w:rPr>
      </w:pPr>
      <w:bookmarkStart w:id="23" w:name="_Ref121315154"/>
      <w:r w:rsidRPr="00A5149D">
        <w:rPr>
          <w:rFonts w:ascii="Lato" w:hAnsi="Lato"/>
        </w:rPr>
        <w:t xml:space="preserve">Zmena v rozsahu </w:t>
      </w:r>
      <w:r w:rsidR="007764F6" w:rsidRPr="00A5149D">
        <w:rPr>
          <w:rFonts w:ascii="Lato" w:hAnsi="Lato"/>
        </w:rPr>
        <w:t xml:space="preserve">do 1 %  oproti Východiskovému rozsahu služby podľa bodu </w:t>
      </w:r>
      <w:r w:rsidR="00572D6E">
        <w:fldChar w:fldCharType="begin"/>
      </w:r>
      <w:r w:rsidR="00572D6E">
        <w:instrText xml:space="preserve"> REF _Ref41571201 \r \h  \* MERGEFORMAT </w:instrText>
      </w:r>
      <w:r w:rsidR="00572D6E">
        <w:fldChar w:fldCharType="separate"/>
      </w:r>
      <w:r w:rsidR="001C7151" w:rsidRPr="007910E6">
        <w:rPr>
          <w:rFonts w:ascii="Lato" w:hAnsi="Lato"/>
        </w:rPr>
        <w:t>3.1</w:t>
      </w:r>
      <w:r w:rsidR="00572D6E">
        <w:fldChar w:fldCharType="end"/>
      </w:r>
      <w:r w:rsidR="007764F6" w:rsidRPr="00A5149D">
        <w:rPr>
          <w:rFonts w:ascii="Lato" w:hAnsi="Lato"/>
        </w:rPr>
        <w:t xml:space="preserve"> písm. </w:t>
      </w:r>
      <w:r w:rsidR="00572D6E">
        <w:fldChar w:fldCharType="begin"/>
      </w:r>
      <w:r w:rsidR="00572D6E">
        <w:instrText xml:space="preserve"> REF _Ref41571249 \r \h  \* MERGEFORMAT </w:instrText>
      </w:r>
      <w:r w:rsidR="00572D6E">
        <w:fldChar w:fldCharType="separate"/>
      </w:r>
      <w:r w:rsidR="001C7151" w:rsidRPr="007910E6">
        <w:rPr>
          <w:rFonts w:ascii="Lato" w:hAnsi="Lato"/>
        </w:rPr>
        <w:t>b)</w:t>
      </w:r>
      <w:r w:rsidR="00572D6E">
        <w:fldChar w:fldCharType="end"/>
      </w:r>
      <w:r w:rsidR="007764F6" w:rsidRPr="00A5149D">
        <w:rPr>
          <w:rFonts w:ascii="Lato" w:hAnsi="Lato"/>
        </w:rPr>
        <w:t xml:space="preserve"> Zmluvy</w:t>
      </w:r>
      <w:r w:rsidRPr="00A5149D">
        <w:rPr>
          <w:rFonts w:ascii="Lato" w:hAnsi="Lato"/>
        </w:rPr>
        <w:t xml:space="preserve"> môže byť nariadená:</w:t>
      </w:r>
      <w:bookmarkEnd w:id="23"/>
    </w:p>
    <w:p w14:paraId="5845B510" w14:textId="77777777" w:rsidR="007764F6" w:rsidRPr="00A5149D" w:rsidRDefault="00AB3AF4" w:rsidP="00843502">
      <w:pPr>
        <w:pStyle w:val="ListParagraph"/>
        <w:widowControl w:val="0"/>
        <w:numPr>
          <w:ilvl w:val="1"/>
          <w:numId w:val="26"/>
        </w:numPr>
        <w:spacing w:after="120" w:line="240" w:lineRule="auto"/>
        <w:contextualSpacing w:val="0"/>
        <w:jc w:val="both"/>
        <w:rPr>
          <w:rFonts w:ascii="Lato" w:hAnsi="Lato"/>
        </w:rPr>
      </w:pPr>
      <w:r w:rsidRPr="00A5149D">
        <w:rPr>
          <w:rFonts w:ascii="Lato" w:hAnsi="Lato"/>
        </w:rPr>
        <w:t xml:space="preserve">ak </w:t>
      </w:r>
      <w:r w:rsidR="007764F6" w:rsidRPr="00A5149D">
        <w:rPr>
          <w:rFonts w:ascii="Lato" w:hAnsi="Lato"/>
        </w:rPr>
        <w:t xml:space="preserve">Objednávateľ </w:t>
      </w:r>
      <w:r w:rsidR="004C6A98" w:rsidRPr="00A5149D">
        <w:rPr>
          <w:rFonts w:ascii="Lato" w:hAnsi="Lato"/>
        </w:rPr>
        <w:t>Pokynom objednávateľa</w:t>
      </w:r>
      <w:r w:rsidR="007764F6" w:rsidRPr="00A5149D">
        <w:rPr>
          <w:rFonts w:ascii="Lato" w:hAnsi="Lato"/>
        </w:rPr>
        <w:t xml:space="preserve"> </w:t>
      </w:r>
      <w:r w:rsidRPr="00A5149D">
        <w:rPr>
          <w:rFonts w:ascii="Lato" w:hAnsi="Lato"/>
        </w:rPr>
        <w:t>nariadi</w:t>
      </w:r>
      <w:r w:rsidR="007764F6" w:rsidRPr="00A5149D">
        <w:rPr>
          <w:rFonts w:ascii="Lato" w:hAnsi="Lato"/>
        </w:rPr>
        <w:t xml:space="preserve"> </w:t>
      </w:r>
      <w:r w:rsidR="004C6A98" w:rsidRPr="00A5149D">
        <w:rPr>
          <w:rFonts w:ascii="Lato" w:hAnsi="Lato"/>
        </w:rPr>
        <w:t xml:space="preserve">Dopravcovi </w:t>
      </w:r>
      <w:r w:rsidRPr="00A5149D">
        <w:rPr>
          <w:rFonts w:ascii="Lato" w:hAnsi="Lato"/>
        </w:rPr>
        <w:t>zmen</w:t>
      </w:r>
      <w:r w:rsidR="002C49E4" w:rsidRPr="00A5149D">
        <w:rPr>
          <w:rFonts w:ascii="Lato" w:hAnsi="Lato"/>
        </w:rPr>
        <w:t>u</w:t>
      </w:r>
      <w:r w:rsidRPr="00A5149D">
        <w:rPr>
          <w:rFonts w:ascii="Lato" w:hAnsi="Lato"/>
        </w:rPr>
        <w:t xml:space="preserve"> CP</w:t>
      </w:r>
      <w:r w:rsidR="007764F6" w:rsidRPr="00A5149D">
        <w:rPr>
          <w:rFonts w:ascii="Lato" w:hAnsi="Lato"/>
        </w:rPr>
        <w:t xml:space="preserve"> najmenej </w:t>
      </w:r>
      <w:r w:rsidRPr="00A5149D">
        <w:rPr>
          <w:rFonts w:ascii="Lato" w:hAnsi="Lato"/>
        </w:rPr>
        <w:t>30</w:t>
      </w:r>
      <w:r w:rsidR="00EE2D7B" w:rsidRPr="00A5149D">
        <w:rPr>
          <w:rFonts w:ascii="Lato" w:hAnsi="Lato"/>
        </w:rPr>
        <w:t> </w:t>
      </w:r>
      <w:r w:rsidR="007764F6" w:rsidRPr="00A5149D">
        <w:rPr>
          <w:rFonts w:ascii="Lato" w:hAnsi="Lato"/>
        </w:rPr>
        <w:t>dní pred</w:t>
      </w:r>
      <w:r w:rsidR="002C49E4" w:rsidRPr="00A5149D">
        <w:rPr>
          <w:rFonts w:ascii="Lato" w:hAnsi="Lato"/>
        </w:rPr>
        <w:t xml:space="preserve"> </w:t>
      </w:r>
      <w:r w:rsidRPr="00A5149D">
        <w:rPr>
          <w:rFonts w:ascii="Lato" w:hAnsi="Lato"/>
        </w:rPr>
        <w:t>účinnosťou zmeny</w:t>
      </w:r>
      <w:r w:rsidR="002C49E4" w:rsidRPr="00A5149D">
        <w:rPr>
          <w:rFonts w:ascii="Lato" w:hAnsi="Lato"/>
        </w:rPr>
        <w:t xml:space="preserve"> – </w:t>
      </w:r>
      <w:r w:rsidRPr="00A5149D">
        <w:rPr>
          <w:rFonts w:ascii="Lato" w:hAnsi="Lato"/>
        </w:rPr>
        <w:t>v prípade, že zmena dopravného výkonu nevyžaduje zmenu dopravnej licencie,</w:t>
      </w:r>
    </w:p>
    <w:p w14:paraId="053FFB8F" w14:textId="77777777" w:rsidR="007764F6" w:rsidRPr="00A5149D" w:rsidRDefault="007764F6" w:rsidP="00843502">
      <w:pPr>
        <w:pStyle w:val="ListParagraph"/>
        <w:widowControl w:val="0"/>
        <w:numPr>
          <w:ilvl w:val="1"/>
          <w:numId w:val="26"/>
        </w:numPr>
        <w:spacing w:after="120" w:line="240" w:lineRule="auto"/>
        <w:contextualSpacing w:val="0"/>
        <w:jc w:val="both"/>
        <w:rPr>
          <w:rFonts w:ascii="Lato" w:hAnsi="Lato"/>
        </w:rPr>
      </w:pPr>
      <w:r w:rsidRPr="00A5149D">
        <w:rPr>
          <w:rFonts w:ascii="Lato" w:hAnsi="Lato"/>
        </w:rPr>
        <w:t xml:space="preserve">ak </w:t>
      </w:r>
      <w:r w:rsidR="00AB3AF4" w:rsidRPr="00A5149D">
        <w:rPr>
          <w:rFonts w:ascii="Lato" w:hAnsi="Lato"/>
        </w:rPr>
        <w:t>Objednávateľ Pokynom objednávateľa nariadi Dopravcovi zmen</w:t>
      </w:r>
      <w:r w:rsidR="002C49E4" w:rsidRPr="00A5149D">
        <w:rPr>
          <w:rFonts w:ascii="Lato" w:hAnsi="Lato"/>
        </w:rPr>
        <w:t>u</w:t>
      </w:r>
      <w:r w:rsidR="00AB3AF4" w:rsidRPr="00A5149D">
        <w:rPr>
          <w:rFonts w:ascii="Lato" w:hAnsi="Lato"/>
        </w:rPr>
        <w:t xml:space="preserve"> CP najmenej 60</w:t>
      </w:r>
      <w:r w:rsidR="00EE2D7B" w:rsidRPr="00A5149D">
        <w:rPr>
          <w:rFonts w:ascii="Lato" w:hAnsi="Lato"/>
        </w:rPr>
        <w:t> </w:t>
      </w:r>
      <w:r w:rsidR="00AB3AF4" w:rsidRPr="00A5149D">
        <w:rPr>
          <w:rFonts w:ascii="Lato" w:hAnsi="Lato"/>
        </w:rPr>
        <w:t>dní pred účinnosťou zmeny</w:t>
      </w:r>
      <w:r w:rsidR="002C49E4" w:rsidRPr="00A5149D">
        <w:rPr>
          <w:rFonts w:ascii="Lato" w:hAnsi="Lato"/>
        </w:rPr>
        <w:t xml:space="preserve"> – </w:t>
      </w:r>
      <w:r w:rsidR="00AB3AF4" w:rsidRPr="00A5149D">
        <w:rPr>
          <w:rFonts w:ascii="Lato" w:hAnsi="Lato"/>
        </w:rPr>
        <w:t>v prípade, že zmena dopravného výkonu vyžaduje zmenu dopravnej licencie.</w:t>
      </w:r>
    </w:p>
    <w:p w14:paraId="02A26123" w14:textId="2CE9A247" w:rsidR="007764F6" w:rsidRPr="00A5149D" w:rsidRDefault="002C49E4" w:rsidP="00843502">
      <w:pPr>
        <w:pStyle w:val="ListParagraph"/>
        <w:widowControl w:val="0"/>
        <w:numPr>
          <w:ilvl w:val="0"/>
          <w:numId w:val="26"/>
        </w:numPr>
        <w:spacing w:after="120" w:line="240" w:lineRule="auto"/>
        <w:ind w:left="1134" w:hanging="425"/>
        <w:contextualSpacing w:val="0"/>
        <w:jc w:val="both"/>
        <w:rPr>
          <w:rFonts w:ascii="Lato" w:hAnsi="Lato"/>
        </w:rPr>
      </w:pPr>
      <w:r w:rsidRPr="00A5149D">
        <w:rPr>
          <w:rFonts w:ascii="Lato" w:hAnsi="Lato"/>
        </w:rPr>
        <w:t xml:space="preserve">Zmena v rozsahu </w:t>
      </w:r>
      <w:r w:rsidR="007764F6" w:rsidRPr="00A5149D">
        <w:rPr>
          <w:rFonts w:ascii="Lato" w:hAnsi="Lato"/>
        </w:rPr>
        <w:t xml:space="preserve">od 1 % (vrátane) do 5 % oproti Východiskovému rozsahu služby podľa bodu </w:t>
      </w:r>
      <w:r w:rsidR="00572D6E">
        <w:fldChar w:fldCharType="begin"/>
      </w:r>
      <w:r w:rsidR="00572D6E">
        <w:instrText xml:space="preserve"> REF _Ref41571201 \r \h  \* MERGEFORMAT </w:instrText>
      </w:r>
      <w:r w:rsidR="00572D6E">
        <w:fldChar w:fldCharType="separate"/>
      </w:r>
      <w:r w:rsidR="001C7151" w:rsidRPr="007910E6">
        <w:rPr>
          <w:rFonts w:ascii="Lato" w:hAnsi="Lato"/>
        </w:rPr>
        <w:t>3.1</w:t>
      </w:r>
      <w:r w:rsidR="00572D6E">
        <w:fldChar w:fldCharType="end"/>
      </w:r>
      <w:r w:rsidR="007764F6" w:rsidRPr="00A5149D">
        <w:rPr>
          <w:rFonts w:ascii="Lato" w:hAnsi="Lato"/>
        </w:rPr>
        <w:t xml:space="preserve"> písm. </w:t>
      </w:r>
      <w:r w:rsidR="00572D6E">
        <w:fldChar w:fldCharType="begin"/>
      </w:r>
      <w:r w:rsidR="00572D6E">
        <w:instrText xml:space="preserve"> REF _Ref41571249 \r \h  \* MERGEFORMAT </w:instrText>
      </w:r>
      <w:r w:rsidR="00572D6E">
        <w:fldChar w:fldCharType="separate"/>
      </w:r>
      <w:r w:rsidR="001C7151" w:rsidRPr="007910E6">
        <w:rPr>
          <w:rFonts w:ascii="Lato" w:hAnsi="Lato"/>
        </w:rPr>
        <w:t>b)</w:t>
      </w:r>
      <w:r w:rsidR="00572D6E">
        <w:fldChar w:fldCharType="end"/>
      </w:r>
      <w:r w:rsidR="007764F6" w:rsidRPr="00A5149D">
        <w:rPr>
          <w:rFonts w:ascii="Lato" w:hAnsi="Lato"/>
        </w:rPr>
        <w:t xml:space="preserve"> Zmluvy</w:t>
      </w:r>
      <w:r w:rsidRPr="00A5149D">
        <w:rPr>
          <w:rFonts w:ascii="Lato" w:hAnsi="Lato"/>
        </w:rPr>
        <w:t xml:space="preserve"> môže byť nariadená</w:t>
      </w:r>
      <w:r w:rsidR="007764F6" w:rsidRPr="00A5149D">
        <w:rPr>
          <w:rFonts w:ascii="Lato" w:hAnsi="Lato"/>
        </w:rPr>
        <w:t xml:space="preserve">, ak </w:t>
      </w:r>
      <w:r w:rsidRPr="00A5149D">
        <w:rPr>
          <w:rFonts w:ascii="Lato" w:hAnsi="Lato"/>
        </w:rPr>
        <w:t>Objednávateľ Pokynom objednávateľa nariadi Dopravcovi zmenu CP</w:t>
      </w:r>
      <w:r w:rsidR="007764F6" w:rsidRPr="00A5149D">
        <w:rPr>
          <w:rFonts w:ascii="Lato" w:hAnsi="Lato"/>
        </w:rPr>
        <w:t xml:space="preserve"> najmenej </w:t>
      </w:r>
      <w:r w:rsidRPr="00A5149D">
        <w:rPr>
          <w:rFonts w:ascii="Lato" w:hAnsi="Lato"/>
        </w:rPr>
        <w:t>90 dní</w:t>
      </w:r>
      <w:r w:rsidR="007764F6" w:rsidRPr="00A5149D">
        <w:rPr>
          <w:rFonts w:ascii="Lato" w:hAnsi="Lato"/>
        </w:rPr>
        <w:t xml:space="preserve"> pred jej účinnosťou</w:t>
      </w:r>
      <w:r w:rsidR="00702DDA" w:rsidRPr="00A5149D">
        <w:rPr>
          <w:rFonts w:ascii="Lato" w:hAnsi="Lato"/>
        </w:rPr>
        <w:t>.</w:t>
      </w:r>
    </w:p>
    <w:p w14:paraId="2A753A6E" w14:textId="08A288F0" w:rsidR="007764F6" w:rsidRPr="00A5149D" w:rsidRDefault="002C49E4" w:rsidP="00843502">
      <w:pPr>
        <w:pStyle w:val="ListParagraph"/>
        <w:widowControl w:val="0"/>
        <w:numPr>
          <w:ilvl w:val="0"/>
          <w:numId w:val="26"/>
        </w:numPr>
        <w:spacing w:after="120" w:line="240" w:lineRule="auto"/>
        <w:ind w:left="1134" w:hanging="425"/>
        <w:contextualSpacing w:val="0"/>
        <w:jc w:val="both"/>
        <w:rPr>
          <w:rFonts w:ascii="Lato" w:hAnsi="Lato"/>
        </w:rPr>
      </w:pPr>
      <w:bookmarkStart w:id="24" w:name="_Ref121315161"/>
      <w:r w:rsidRPr="00A5149D">
        <w:rPr>
          <w:rFonts w:ascii="Lato" w:hAnsi="Lato"/>
        </w:rPr>
        <w:lastRenderedPageBreak/>
        <w:t xml:space="preserve">Zmena v rozsahu </w:t>
      </w:r>
      <w:r w:rsidR="007764F6" w:rsidRPr="00A5149D">
        <w:rPr>
          <w:rFonts w:ascii="Lato" w:hAnsi="Lato"/>
        </w:rPr>
        <w:t xml:space="preserve">od 5 % (vrátane) oproti Východiskovému rozsahu služby podľa bodu </w:t>
      </w:r>
      <w:r w:rsidR="00572D6E">
        <w:fldChar w:fldCharType="begin"/>
      </w:r>
      <w:r w:rsidR="00572D6E">
        <w:instrText xml:space="preserve"> REF _Ref41571201 \r \h  \* MERGEFORMAT </w:instrText>
      </w:r>
      <w:r w:rsidR="00572D6E">
        <w:fldChar w:fldCharType="separate"/>
      </w:r>
      <w:r w:rsidR="001C7151" w:rsidRPr="007910E6">
        <w:rPr>
          <w:rFonts w:ascii="Lato" w:hAnsi="Lato"/>
        </w:rPr>
        <w:t>3.1</w:t>
      </w:r>
      <w:r w:rsidR="00572D6E">
        <w:fldChar w:fldCharType="end"/>
      </w:r>
      <w:r w:rsidR="007764F6" w:rsidRPr="00A5149D">
        <w:rPr>
          <w:rFonts w:ascii="Lato" w:hAnsi="Lato"/>
        </w:rPr>
        <w:t xml:space="preserve"> písm. </w:t>
      </w:r>
      <w:r w:rsidR="00572D6E">
        <w:fldChar w:fldCharType="begin"/>
      </w:r>
      <w:r w:rsidR="00572D6E">
        <w:instrText xml:space="preserve"> REF _Ref41571249 \r \h  \* MERGEFORMAT </w:instrText>
      </w:r>
      <w:r w:rsidR="00572D6E">
        <w:fldChar w:fldCharType="separate"/>
      </w:r>
      <w:r w:rsidR="001C7151" w:rsidRPr="007910E6">
        <w:rPr>
          <w:rFonts w:ascii="Lato" w:hAnsi="Lato"/>
        </w:rPr>
        <w:t>b)</w:t>
      </w:r>
      <w:r w:rsidR="00572D6E">
        <w:fldChar w:fldCharType="end"/>
      </w:r>
      <w:r w:rsidR="007764F6" w:rsidRPr="00A5149D">
        <w:rPr>
          <w:rFonts w:ascii="Lato" w:hAnsi="Lato"/>
        </w:rPr>
        <w:t xml:space="preserve"> Zmluvy</w:t>
      </w:r>
      <w:r w:rsidRPr="00A5149D">
        <w:rPr>
          <w:rFonts w:ascii="Lato" w:hAnsi="Lato"/>
        </w:rPr>
        <w:t xml:space="preserve"> môže byť nariadená</w:t>
      </w:r>
      <w:r w:rsidR="007764F6" w:rsidRPr="00A5149D">
        <w:rPr>
          <w:rFonts w:ascii="Lato" w:hAnsi="Lato"/>
        </w:rPr>
        <w:t xml:space="preserve">, </w:t>
      </w:r>
      <w:r w:rsidRPr="00A5149D">
        <w:rPr>
          <w:rFonts w:ascii="Lato" w:hAnsi="Lato"/>
        </w:rPr>
        <w:t>ak Objednávateľ Pokynom objednávateľa nariadi Dopravcovi zmenu CP</w:t>
      </w:r>
      <w:r w:rsidR="007764F6" w:rsidRPr="00A5149D">
        <w:rPr>
          <w:rFonts w:ascii="Lato" w:hAnsi="Lato"/>
        </w:rPr>
        <w:t xml:space="preserve"> najmenej </w:t>
      </w:r>
      <w:r w:rsidRPr="00A5149D">
        <w:rPr>
          <w:rFonts w:ascii="Lato" w:hAnsi="Lato"/>
        </w:rPr>
        <w:t>120</w:t>
      </w:r>
      <w:r w:rsidR="007764F6" w:rsidRPr="00A5149D">
        <w:rPr>
          <w:rFonts w:ascii="Lato" w:hAnsi="Lato"/>
        </w:rPr>
        <w:t xml:space="preserve"> </w:t>
      </w:r>
      <w:r w:rsidRPr="00A5149D">
        <w:rPr>
          <w:rFonts w:ascii="Lato" w:hAnsi="Lato"/>
        </w:rPr>
        <w:t>dní</w:t>
      </w:r>
      <w:r w:rsidR="007764F6" w:rsidRPr="00A5149D">
        <w:rPr>
          <w:rFonts w:ascii="Lato" w:hAnsi="Lato"/>
        </w:rPr>
        <w:t xml:space="preserve"> pred jej účinnosťou</w:t>
      </w:r>
      <w:r w:rsidR="00702DDA" w:rsidRPr="00A5149D">
        <w:rPr>
          <w:rFonts w:ascii="Lato" w:hAnsi="Lato"/>
        </w:rPr>
        <w:t>.</w:t>
      </w:r>
      <w:bookmarkEnd w:id="24"/>
    </w:p>
    <w:p w14:paraId="6E4F6913" w14:textId="4BF11DC5" w:rsidR="00AD27E9" w:rsidRPr="00D274EA" w:rsidRDefault="00702DDA" w:rsidP="00843502">
      <w:pPr>
        <w:widowControl w:val="0"/>
        <w:spacing w:after="120" w:line="240" w:lineRule="auto"/>
        <w:ind w:left="709"/>
        <w:jc w:val="both"/>
        <w:rPr>
          <w:rFonts w:ascii="Lato" w:hAnsi="Lato"/>
        </w:rPr>
      </w:pPr>
      <w:r w:rsidRPr="00D274EA">
        <w:rPr>
          <w:rFonts w:ascii="Lato" w:hAnsi="Lato"/>
        </w:rPr>
        <w:t>L</w:t>
      </w:r>
      <w:r w:rsidR="007764F6" w:rsidRPr="00D274EA">
        <w:rPr>
          <w:rFonts w:ascii="Lato" w:hAnsi="Lato"/>
        </w:rPr>
        <w:t>ehoty pre uplatnenie zmeny rozsahu dopravn</w:t>
      </w:r>
      <w:r w:rsidR="004D4988" w:rsidRPr="00D274EA">
        <w:rPr>
          <w:rFonts w:ascii="Lato" w:hAnsi="Lato"/>
        </w:rPr>
        <w:t>ého</w:t>
      </w:r>
      <w:r w:rsidR="007764F6" w:rsidRPr="00D274EA">
        <w:rPr>
          <w:rFonts w:ascii="Lato" w:hAnsi="Lato"/>
        </w:rPr>
        <w:t xml:space="preserve"> výkon</w:t>
      </w:r>
      <w:r w:rsidR="004D4988" w:rsidRPr="00D274EA">
        <w:rPr>
          <w:rFonts w:ascii="Lato" w:hAnsi="Lato"/>
        </w:rPr>
        <w:t>u</w:t>
      </w:r>
      <w:r w:rsidR="007764F6" w:rsidRPr="00D274EA">
        <w:rPr>
          <w:rFonts w:ascii="Lato" w:hAnsi="Lato"/>
        </w:rPr>
        <w:t xml:space="preserve"> zo strany Objednávateľa podľa bodu </w:t>
      </w:r>
      <w:r w:rsidR="00572D6E">
        <w:fldChar w:fldCharType="begin"/>
      </w:r>
      <w:r w:rsidR="00572D6E">
        <w:instrText xml:space="preserve"> REF _Ref71547275 \r \h  \* MERGEFORMAT </w:instrText>
      </w:r>
      <w:r w:rsidR="00572D6E">
        <w:fldChar w:fldCharType="separate"/>
      </w:r>
      <w:r w:rsidR="001C7151" w:rsidRPr="007910E6">
        <w:rPr>
          <w:rFonts w:ascii="Lato" w:hAnsi="Lato"/>
        </w:rPr>
        <w:t>3.9</w:t>
      </w:r>
      <w:r w:rsidR="00572D6E">
        <w:fldChar w:fldCharType="end"/>
      </w:r>
      <w:r w:rsidR="004D4988" w:rsidRPr="00D274EA">
        <w:rPr>
          <w:rFonts w:ascii="Lato" w:hAnsi="Lato"/>
        </w:rPr>
        <w:t> </w:t>
      </w:r>
      <w:r w:rsidR="007764F6" w:rsidRPr="00D274EA">
        <w:rPr>
          <w:rFonts w:ascii="Lato" w:hAnsi="Lato"/>
        </w:rPr>
        <w:t xml:space="preserve">písm. </w:t>
      </w:r>
      <w:r w:rsidR="00650FEF">
        <w:rPr>
          <w:rFonts w:ascii="Lato" w:hAnsi="Lato"/>
        </w:rPr>
        <w:fldChar w:fldCharType="begin"/>
      </w:r>
      <w:r w:rsidR="006220B7">
        <w:rPr>
          <w:rFonts w:ascii="Lato" w:hAnsi="Lato"/>
        </w:rPr>
        <w:instrText xml:space="preserve"> REF _Ref121315154 \r \h </w:instrText>
      </w:r>
      <w:r w:rsidR="00650FEF">
        <w:rPr>
          <w:rFonts w:ascii="Lato" w:hAnsi="Lato"/>
        </w:rPr>
      </w:r>
      <w:r w:rsidR="00650FEF">
        <w:rPr>
          <w:rFonts w:ascii="Lato" w:hAnsi="Lato"/>
        </w:rPr>
        <w:fldChar w:fldCharType="separate"/>
      </w:r>
      <w:r w:rsidR="001C7151">
        <w:rPr>
          <w:rFonts w:ascii="Lato" w:hAnsi="Lato"/>
        </w:rPr>
        <w:t>a)</w:t>
      </w:r>
      <w:r w:rsidR="00650FEF">
        <w:rPr>
          <w:rFonts w:ascii="Lato" w:hAnsi="Lato"/>
        </w:rPr>
        <w:fldChar w:fldCharType="end"/>
      </w:r>
      <w:r w:rsidR="00990944">
        <w:rPr>
          <w:rFonts w:ascii="Lato" w:hAnsi="Lato"/>
        </w:rPr>
        <w:t xml:space="preserve"> </w:t>
      </w:r>
      <w:r w:rsidR="007764F6" w:rsidRPr="00D274EA">
        <w:rPr>
          <w:rFonts w:ascii="Lato" w:hAnsi="Lato"/>
        </w:rPr>
        <w:t xml:space="preserve">až </w:t>
      </w:r>
      <w:r w:rsidR="00650FEF">
        <w:rPr>
          <w:rFonts w:ascii="Lato" w:hAnsi="Lato"/>
        </w:rPr>
        <w:fldChar w:fldCharType="begin"/>
      </w:r>
      <w:r w:rsidR="006220B7">
        <w:rPr>
          <w:rFonts w:ascii="Lato" w:hAnsi="Lato"/>
        </w:rPr>
        <w:instrText xml:space="preserve"> REF _Ref121315161 \r \h </w:instrText>
      </w:r>
      <w:r w:rsidR="00650FEF">
        <w:rPr>
          <w:rFonts w:ascii="Lato" w:hAnsi="Lato"/>
        </w:rPr>
      </w:r>
      <w:r w:rsidR="00650FEF">
        <w:rPr>
          <w:rFonts w:ascii="Lato" w:hAnsi="Lato"/>
        </w:rPr>
        <w:fldChar w:fldCharType="separate"/>
      </w:r>
      <w:r w:rsidR="001C7151">
        <w:rPr>
          <w:rFonts w:ascii="Lato" w:hAnsi="Lato"/>
        </w:rPr>
        <w:t>c)</w:t>
      </w:r>
      <w:r w:rsidR="00650FEF">
        <w:rPr>
          <w:rFonts w:ascii="Lato" w:hAnsi="Lato"/>
        </w:rPr>
        <w:fldChar w:fldCharType="end"/>
      </w:r>
      <w:r w:rsidR="007764F6" w:rsidRPr="00D274EA">
        <w:rPr>
          <w:rFonts w:ascii="Lato" w:hAnsi="Lato"/>
        </w:rPr>
        <w:t>Zmluvy sa aplik</w:t>
      </w:r>
      <w:r w:rsidR="004D4988" w:rsidRPr="00D274EA">
        <w:rPr>
          <w:rFonts w:ascii="Lato" w:hAnsi="Lato"/>
        </w:rPr>
        <w:t>ujú iba</w:t>
      </w:r>
      <w:r w:rsidR="007764F6" w:rsidRPr="00D274EA">
        <w:rPr>
          <w:rFonts w:ascii="Lato" w:hAnsi="Lato"/>
        </w:rPr>
        <w:t xml:space="preserve"> v prípade, že požadovaná zmena rozsahu nebude</w:t>
      </w:r>
      <w:r w:rsidR="0085599A" w:rsidRPr="00D274EA">
        <w:rPr>
          <w:rFonts w:ascii="Lato" w:hAnsi="Lato"/>
        </w:rPr>
        <w:t xml:space="preserve"> preukázateľne</w:t>
      </w:r>
      <w:r w:rsidR="007764F6" w:rsidRPr="00D274EA">
        <w:rPr>
          <w:rFonts w:ascii="Lato" w:hAnsi="Lato"/>
        </w:rPr>
        <w:t xml:space="preserve"> </w:t>
      </w:r>
      <w:r w:rsidR="0085599A" w:rsidRPr="00D274EA">
        <w:rPr>
          <w:rFonts w:ascii="Lato" w:hAnsi="Lato"/>
        </w:rPr>
        <w:t>vyžadovať zvýšenie</w:t>
      </w:r>
      <w:r w:rsidR="007764F6" w:rsidRPr="00D274EA">
        <w:rPr>
          <w:rFonts w:ascii="Lato" w:hAnsi="Lato"/>
        </w:rPr>
        <w:t xml:space="preserve"> Východiskového</w:t>
      </w:r>
      <w:r w:rsidR="0085599A" w:rsidRPr="00D274EA">
        <w:rPr>
          <w:rFonts w:ascii="Lato" w:hAnsi="Lato"/>
        </w:rPr>
        <w:t xml:space="preserve"> počtu vozidiel</w:t>
      </w:r>
      <w:r w:rsidR="00182A62" w:rsidRPr="00D274EA">
        <w:rPr>
          <w:rFonts w:ascii="Lato" w:hAnsi="Lato"/>
        </w:rPr>
        <w:t xml:space="preserve"> dopravcu</w:t>
      </w:r>
      <w:r w:rsidR="007764F6" w:rsidRPr="00D274EA">
        <w:rPr>
          <w:rFonts w:ascii="Lato" w:hAnsi="Lato"/>
        </w:rPr>
        <w:t xml:space="preserve"> resp. Aktualizovaného počtu vozidiel</w:t>
      </w:r>
      <w:r w:rsidR="00182A62" w:rsidRPr="00D274EA">
        <w:rPr>
          <w:rFonts w:ascii="Lato" w:hAnsi="Lato"/>
        </w:rPr>
        <w:t xml:space="preserve"> dopravcu</w:t>
      </w:r>
      <w:r w:rsidR="007764F6" w:rsidRPr="00D274EA">
        <w:rPr>
          <w:rFonts w:ascii="Lato" w:hAnsi="Lato"/>
        </w:rPr>
        <w:t xml:space="preserve">, tzn. že Dopravca nebude </w:t>
      </w:r>
      <w:r w:rsidR="002C49E4" w:rsidRPr="00D274EA">
        <w:rPr>
          <w:rFonts w:ascii="Lato" w:hAnsi="Lato"/>
        </w:rPr>
        <w:t>nútený</w:t>
      </w:r>
      <w:r w:rsidR="007764F6" w:rsidRPr="00D274EA">
        <w:rPr>
          <w:rFonts w:ascii="Lato" w:hAnsi="Lato"/>
        </w:rPr>
        <w:t xml:space="preserve"> z dôvodu uplatnenia tohto práva zo</w:t>
      </w:r>
      <w:r w:rsidR="00FC350F" w:rsidRPr="00D274EA">
        <w:rPr>
          <w:rFonts w:ascii="Lato" w:hAnsi="Lato"/>
        </w:rPr>
        <w:t> </w:t>
      </w:r>
      <w:r w:rsidR="007764F6" w:rsidRPr="00D274EA">
        <w:rPr>
          <w:rFonts w:ascii="Lato" w:hAnsi="Lato"/>
        </w:rPr>
        <w:t>strany Objednávateľa meniť</w:t>
      </w:r>
      <w:r w:rsidR="002F116E" w:rsidRPr="00D274EA">
        <w:rPr>
          <w:rFonts w:ascii="Lato" w:hAnsi="Lato"/>
        </w:rPr>
        <w:t xml:space="preserve"> aktuálnu </w:t>
      </w:r>
      <w:r w:rsidR="007764F6" w:rsidRPr="00D274EA">
        <w:rPr>
          <w:rFonts w:ascii="Lato" w:hAnsi="Lato"/>
        </w:rPr>
        <w:t>štruktúru vozidlového parku</w:t>
      </w:r>
      <w:r w:rsidR="00182A62" w:rsidRPr="00D274EA">
        <w:rPr>
          <w:rFonts w:ascii="Lato" w:hAnsi="Lato"/>
        </w:rPr>
        <w:t xml:space="preserve"> zabezpečeného Dopravcom</w:t>
      </w:r>
      <w:r w:rsidR="007764F6" w:rsidRPr="00D274EA">
        <w:rPr>
          <w:rFonts w:ascii="Lato" w:hAnsi="Lato"/>
        </w:rPr>
        <w:t xml:space="preserve">. Týmto nie je dotknuté právo Objednávateľa na uplatnenie ustanovenia </w:t>
      </w:r>
      <w:r w:rsidR="0085599A" w:rsidRPr="00D274EA">
        <w:rPr>
          <w:rFonts w:ascii="Lato" w:hAnsi="Lato"/>
        </w:rPr>
        <w:t xml:space="preserve">podľa </w:t>
      </w:r>
      <w:r w:rsidR="007764F6" w:rsidRPr="00D274EA">
        <w:rPr>
          <w:rFonts w:ascii="Lato" w:hAnsi="Lato"/>
        </w:rPr>
        <w:t xml:space="preserve">bodu </w:t>
      </w:r>
      <w:r w:rsidR="00572D6E">
        <w:fldChar w:fldCharType="begin"/>
      </w:r>
      <w:r w:rsidR="00572D6E">
        <w:instrText xml:space="preserve"> REF _Ref41644472 \r \h  \* MERGEFORMAT </w:instrText>
      </w:r>
      <w:r w:rsidR="00572D6E">
        <w:fldChar w:fldCharType="separate"/>
      </w:r>
      <w:r w:rsidR="001C7151" w:rsidRPr="007910E6">
        <w:rPr>
          <w:rFonts w:ascii="Lato" w:hAnsi="Lato"/>
        </w:rPr>
        <w:t>3.18</w:t>
      </w:r>
      <w:r w:rsidR="00572D6E">
        <w:fldChar w:fldCharType="end"/>
      </w:r>
      <w:r w:rsidR="007764F6" w:rsidRPr="00D274EA">
        <w:rPr>
          <w:rFonts w:ascii="Lato" w:hAnsi="Lato"/>
        </w:rPr>
        <w:t xml:space="preserve"> Zmluvy.</w:t>
      </w:r>
    </w:p>
    <w:p w14:paraId="777EE9F2" w14:textId="6C80A578" w:rsidR="00B92074" w:rsidRPr="00A5149D" w:rsidRDefault="00F9006F" w:rsidP="00843502">
      <w:pPr>
        <w:pStyle w:val="Heading2"/>
        <w:keepNext w:val="0"/>
        <w:keepLines w:val="0"/>
        <w:widowControl w:val="0"/>
      </w:pPr>
      <w:bookmarkStart w:id="25" w:name="_Ref76036892"/>
      <w:bookmarkStart w:id="26" w:name="_Ref41912113"/>
      <w:r w:rsidRPr="00A5149D">
        <w:t>Zmluvné strany berú na vedomie</w:t>
      </w:r>
      <w:r w:rsidR="002D40A6" w:rsidRPr="00A5149D">
        <w:t xml:space="preserve"> a súhlasia s tým</w:t>
      </w:r>
      <w:r w:rsidRPr="00A5149D">
        <w:t xml:space="preserve">, že počas platnosti príslušných </w:t>
      </w:r>
      <w:r w:rsidR="006C5715" w:rsidRPr="00A5149D">
        <w:t>CP</w:t>
      </w:r>
      <w:r w:rsidRPr="00A5149D">
        <w:t xml:space="preserve"> môže dôjsť k</w:t>
      </w:r>
      <w:r w:rsidR="00E91E5F" w:rsidRPr="00A5149D">
        <w:t> </w:t>
      </w:r>
      <w:r w:rsidRPr="00A5149D">
        <w:t>dočasným zmenám alebo úpravám organizácie prevádzky Používaných vozidiel v</w:t>
      </w:r>
      <w:r w:rsidR="00AA43BB">
        <w:t> </w:t>
      </w:r>
      <w:r w:rsidRPr="00A5149D">
        <w:t xml:space="preserve">dôsledku dočasnej zmeny trasy </w:t>
      </w:r>
      <w:r w:rsidR="002A0534" w:rsidRPr="00A5149D">
        <w:t>A</w:t>
      </w:r>
      <w:r w:rsidRPr="00A5149D">
        <w:t xml:space="preserve">utobusovej linky alebo </w:t>
      </w:r>
      <w:r w:rsidR="002A0534" w:rsidRPr="00A5149D">
        <w:t>S</w:t>
      </w:r>
      <w:r w:rsidRPr="00A5149D">
        <w:t xml:space="preserve">poja na nej v dôsledku </w:t>
      </w:r>
      <w:r w:rsidRPr="00A5149D">
        <w:rPr>
          <w:b/>
          <w:bCs/>
          <w:i/>
          <w:iCs/>
        </w:rPr>
        <w:t>výluk, uzávierok, obchádzok</w:t>
      </w:r>
      <w:r w:rsidR="00835C77" w:rsidRPr="00A5149D">
        <w:rPr>
          <w:b/>
          <w:bCs/>
          <w:i/>
          <w:iCs/>
        </w:rPr>
        <w:t xml:space="preserve"> alebo </w:t>
      </w:r>
      <w:r w:rsidRPr="00A5149D">
        <w:rPr>
          <w:b/>
          <w:bCs/>
          <w:i/>
          <w:iCs/>
        </w:rPr>
        <w:t xml:space="preserve">vedením </w:t>
      </w:r>
      <w:bookmarkStart w:id="27" w:name="_Hlk35941803"/>
      <w:r w:rsidRPr="00A5149D">
        <w:rPr>
          <w:b/>
          <w:bCs/>
          <w:i/>
          <w:iCs/>
        </w:rPr>
        <w:t>Posilového spoja</w:t>
      </w:r>
      <w:bookmarkEnd w:id="27"/>
      <w:r w:rsidR="00835C77" w:rsidRPr="00A5149D">
        <w:t>.</w:t>
      </w:r>
      <w:r w:rsidR="00835C77" w:rsidRPr="00A5149D">
        <w:rPr>
          <w:b/>
          <w:bCs/>
          <w:i/>
          <w:iCs/>
        </w:rPr>
        <w:t xml:space="preserve"> </w:t>
      </w:r>
      <w:r w:rsidRPr="00A5149D">
        <w:t>Pre účely Zmluvy sa považujú za</w:t>
      </w:r>
      <w:r w:rsidR="00AA43BB">
        <w:t> </w:t>
      </w:r>
      <w:r w:rsidRPr="00A5149D">
        <w:t>relevantné iba tie zmeny, ktoré boli Dopravcovi oznámené Objednávateľom</w:t>
      </w:r>
      <w:r w:rsidR="0078494F" w:rsidRPr="00A5149D">
        <w:t xml:space="preserve"> a</w:t>
      </w:r>
      <w:r w:rsidRPr="00A5149D">
        <w:t xml:space="preserve">lebo ktoré boli na základe oznámenia Dopravcu odsúhlasené Objednávateľom, vrátane dĺžky obchádzkovej trasy a počtu dotknutých Spojov. Rozsah týchto zmien </w:t>
      </w:r>
      <w:r w:rsidRPr="00A5149D">
        <w:rPr>
          <w:b/>
          <w:bCs/>
          <w:i/>
          <w:iCs/>
        </w:rPr>
        <w:t>sa nezapočítava do zmien rozsahu Služby</w:t>
      </w:r>
      <w:r w:rsidRPr="00A5149D">
        <w:t xml:space="preserve"> podľa bodu </w:t>
      </w:r>
      <w:r w:rsidR="00572D6E">
        <w:fldChar w:fldCharType="begin"/>
      </w:r>
      <w:r w:rsidR="00572D6E">
        <w:instrText xml:space="preserve"> REF _Ref41570797 \r \h  \* MERGEFORMAT </w:instrText>
      </w:r>
      <w:r w:rsidR="00572D6E">
        <w:fldChar w:fldCharType="separate"/>
      </w:r>
      <w:r w:rsidR="001C7151">
        <w:t>3.9</w:t>
      </w:r>
      <w:r w:rsidR="00572D6E">
        <w:fldChar w:fldCharType="end"/>
      </w:r>
      <w:r w:rsidR="00223446" w:rsidRPr="00A5149D">
        <w:t xml:space="preserve"> </w:t>
      </w:r>
      <w:r w:rsidRPr="00A5149D">
        <w:t xml:space="preserve">tejto Zmluvy. </w:t>
      </w:r>
      <w:r w:rsidR="00845F03">
        <w:t>Pre vylúčenie pochybností</w:t>
      </w:r>
      <w:r w:rsidR="00845F03" w:rsidRPr="00A5149D">
        <w:t xml:space="preserve"> </w:t>
      </w:r>
      <w:r w:rsidRPr="00A5149D">
        <w:t>platí,</w:t>
      </w:r>
      <w:r w:rsidR="000A2025" w:rsidRPr="00A5149D">
        <w:t xml:space="preserve"> že do zmien rozsahu Služby podľa bodu </w:t>
      </w:r>
      <w:r w:rsidR="00572D6E">
        <w:fldChar w:fldCharType="begin"/>
      </w:r>
      <w:r w:rsidR="00572D6E">
        <w:instrText xml:space="preserve"> REF _Ref53730473 \r \h  \* MERGEFORMAT </w:instrText>
      </w:r>
      <w:r w:rsidR="00572D6E">
        <w:fldChar w:fldCharType="separate"/>
      </w:r>
      <w:r w:rsidR="001C7151">
        <w:t>3.9</w:t>
      </w:r>
      <w:r w:rsidR="00572D6E">
        <w:fldChar w:fldCharType="end"/>
      </w:r>
      <w:r w:rsidR="000A2025" w:rsidRPr="00A5149D">
        <w:t xml:space="preserve"> Zmluvy sa nebude započítavať ani</w:t>
      </w:r>
      <w:r w:rsidRPr="00A5149D">
        <w:t xml:space="preserve"> </w:t>
      </w:r>
      <w:r w:rsidR="00FD123E">
        <w:t>menší</w:t>
      </w:r>
      <w:r w:rsidR="00FD123E" w:rsidRPr="00A5149D">
        <w:t xml:space="preserve"> </w:t>
      </w:r>
      <w:r w:rsidRPr="00A5149D">
        <w:t>rozsah Služby v</w:t>
      </w:r>
      <w:r w:rsidR="00FD123E">
        <w:t> </w:t>
      </w:r>
      <w:r w:rsidRPr="00A5149D">
        <w:t>prvom</w:t>
      </w:r>
      <w:r w:rsidR="00FD123E">
        <w:t xml:space="preserve"> a poslednom</w:t>
      </w:r>
      <w:r w:rsidRPr="00A5149D">
        <w:t xml:space="preserve"> kalendárnom roku </w:t>
      </w:r>
      <w:r w:rsidR="00B92074" w:rsidRPr="00A5149D">
        <w:t>jej poskytovania</w:t>
      </w:r>
      <w:r w:rsidR="0009233F">
        <w:t>,</w:t>
      </w:r>
      <w:r w:rsidR="00266B50">
        <w:t xml:space="preserve"> vyvolaný tým, že dátum začatia a ukončenia poskytovania Služ</w:t>
      </w:r>
      <w:r w:rsidR="0009233F">
        <w:t>by</w:t>
      </w:r>
      <w:r w:rsidR="00F6292E">
        <w:t xml:space="preserve"> </w:t>
      </w:r>
      <w:r w:rsidR="00266B50">
        <w:t>sa nebude zhodovať so začiatkom a koncom kalendárneho roka.</w:t>
      </w:r>
      <w:bookmarkEnd w:id="25"/>
    </w:p>
    <w:p w14:paraId="5AE1E66B" w14:textId="5A38FB43" w:rsidR="004F1625" w:rsidRPr="00A5149D" w:rsidRDefault="00835C77" w:rsidP="00843502">
      <w:pPr>
        <w:pStyle w:val="Heading2"/>
        <w:keepNext w:val="0"/>
        <w:keepLines w:val="0"/>
        <w:widowControl w:val="0"/>
      </w:pPr>
      <w:bookmarkStart w:id="28" w:name="_Ref98506327"/>
      <w:r w:rsidRPr="00A5149D">
        <w:t>Objednávateľ je oprávnený v priebehu trvania Zmluvy prostredníctvom Pokynu objednávateľa určiť Spoje, ktoré budú realizované v rámci Alternatívnych dopravných služieb</w:t>
      </w:r>
      <w:r w:rsidR="00BC6C29" w:rsidRPr="00A5149D">
        <w:t xml:space="preserve"> </w:t>
      </w:r>
      <w:r w:rsidRPr="00A5149D">
        <w:t xml:space="preserve">(ďalej ako </w:t>
      </w:r>
      <w:r w:rsidRPr="00A5149D">
        <w:rPr>
          <w:b/>
          <w:bCs/>
          <w:i/>
          <w:iCs/>
        </w:rPr>
        <w:t>„ADS“</w:t>
      </w:r>
      <w:r w:rsidRPr="00A5149D">
        <w:t xml:space="preserve">). </w:t>
      </w:r>
      <w:r w:rsidR="00BC6C29" w:rsidRPr="00A5149D">
        <w:t xml:space="preserve">Konkretizovanú podobu ADS v jednotlivých prípadoch určuje </w:t>
      </w:r>
      <w:r w:rsidR="00FF5BB5">
        <w:t>Objednávateľ</w:t>
      </w:r>
      <w:r w:rsidR="00FF5BB5" w:rsidRPr="00A5149D">
        <w:t xml:space="preserve"> </w:t>
      </w:r>
      <w:r w:rsidR="00BC6C29" w:rsidRPr="00A5149D">
        <w:t>po</w:t>
      </w:r>
      <w:r w:rsidR="00AA43BB">
        <w:t> </w:t>
      </w:r>
      <w:r w:rsidR="00BC6C29" w:rsidRPr="00A5149D">
        <w:t>prerokovaní s Dopravcom. P</w:t>
      </w:r>
      <w:r w:rsidRPr="00A5149D">
        <w:t xml:space="preserve">odmienky zabezpečenia Spojov v rámci ADS </w:t>
      </w:r>
      <w:r w:rsidR="00BC6C29" w:rsidRPr="00A5149D">
        <w:t>sú bližšie</w:t>
      </w:r>
      <w:r w:rsidRPr="00A5149D">
        <w:t xml:space="preserve"> určené v </w:t>
      </w:r>
      <w:r w:rsidR="0053174A" w:rsidRPr="00D66FC2">
        <w:t>Štandardoch kvality IDS Východ</w:t>
      </w:r>
      <w:r w:rsidRPr="00A5149D">
        <w:t>. Rozsah Služby nerealizovaný v dôsledku neuplatnenia požiadav</w:t>
      </w:r>
      <w:r w:rsidR="00BC6C29" w:rsidRPr="00A5149D">
        <w:t>iek</w:t>
      </w:r>
      <w:r w:rsidRPr="00A5149D">
        <w:t xml:space="preserve"> </w:t>
      </w:r>
      <w:r w:rsidR="00BC6C29" w:rsidRPr="00A5149D">
        <w:t xml:space="preserve">cestujúcich </w:t>
      </w:r>
      <w:r w:rsidRPr="00A5149D">
        <w:t>na</w:t>
      </w:r>
      <w:r w:rsidR="00BC6C29" w:rsidRPr="00A5149D">
        <w:t> </w:t>
      </w:r>
      <w:r w:rsidRPr="00A5149D">
        <w:t>realizáciu Spoja alebo jeho časti v</w:t>
      </w:r>
      <w:r w:rsidR="00CB6606" w:rsidRPr="00A5149D">
        <w:t> </w:t>
      </w:r>
      <w:r w:rsidRPr="00A5149D">
        <w:t>rámci</w:t>
      </w:r>
      <w:r w:rsidR="00CB6606" w:rsidRPr="00A5149D">
        <w:t xml:space="preserve"> služby</w:t>
      </w:r>
      <w:r w:rsidRPr="00A5149D">
        <w:t xml:space="preserve"> </w:t>
      </w:r>
      <w:r w:rsidR="00BC6C29" w:rsidRPr="00A5149D">
        <w:t>v režime dopytovej prepravy (</w:t>
      </w:r>
      <w:r w:rsidRPr="00A5149D">
        <w:t>„</w:t>
      </w:r>
      <w:r w:rsidR="00BC6C29" w:rsidRPr="00A5149D">
        <w:t>doprava</w:t>
      </w:r>
      <w:r w:rsidRPr="00A5149D">
        <w:t xml:space="preserve"> na</w:t>
      </w:r>
      <w:r w:rsidR="00BC6C29" w:rsidRPr="00A5149D">
        <w:t> </w:t>
      </w:r>
      <w:r w:rsidRPr="00A5149D">
        <w:t>zavolanie“</w:t>
      </w:r>
      <w:r w:rsidR="00BC6C29" w:rsidRPr="00A5149D">
        <w:t>)</w:t>
      </w:r>
      <w:r w:rsidRPr="00A5149D">
        <w:t xml:space="preserve"> </w:t>
      </w:r>
      <w:r w:rsidRPr="00A5149D">
        <w:rPr>
          <w:b/>
          <w:bCs/>
          <w:i/>
          <w:iCs/>
        </w:rPr>
        <w:t>sa nezapočítava do zmien rozsahu Služby</w:t>
      </w:r>
      <w:r w:rsidRPr="00A5149D">
        <w:t xml:space="preserve"> podľa bodu </w:t>
      </w:r>
      <w:r w:rsidR="00572D6E">
        <w:fldChar w:fldCharType="begin"/>
      </w:r>
      <w:r w:rsidR="00572D6E">
        <w:instrText xml:space="preserve"> REF _Ref41570797 \r \h  \* MERGEFORMAT </w:instrText>
      </w:r>
      <w:r w:rsidR="00572D6E">
        <w:fldChar w:fldCharType="separate"/>
      </w:r>
      <w:r w:rsidR="001C7151">
        <w:t>3.9</w:t>
      </w:r>
      <w:r w:rsidR="00572D6E">
        <w:fldChar w:fldCharType="end"/>
      </w:r>
      <w:r w:rsidRPr="00A5149D">
        <w:t xml:space="preserve"> tejto Zmluvy</w:t>
      </w:r>
      <w:r w:rsidR="0040297B" w:rsidRPr="00A5149D">
        <w:t xml:space="preserve">. Za rozsah Služby nerealizovaný z titulu uvedeného v predošlej vete bude Dopravcovi hradený Príspevok podľa bodu </w:t>
      </w:r>
      <w:r w:rsidR="00572D6E">
        <w:fldChar w:fldCharType="begin"/>
      </w:r>
      <w:r w:rsidR="00572D6E">
        <w:instrText xml:space="preserve"> REF _Ref80781671 \r \h  \* MERGEFORMAT </w:instrText>
      </w:r>
      <w:r w:rsidR="00572D6E">
        <w:fldChar w:fldCharType="separate"/>
      </w:r>
      <w:r w:rsidR="001C7151">
        <w:t>5.7.3</w:t>
      </w:r>
      <w:r w:rsidR="00572D6E">
        <w:fldChar w:fldCharType="end"/>
      </w:r>
      <w:r w:rsidR="0040297B" w:rsidRPr="00A5149D">
        <w:t xml:space="preserve"> Zmluvy.</w:t>
      </w:r>
      <w:bookmarkEnd w:id="28"/>
    </w:p>
    <w:p w14:paraId="27517A4E" w14:textId="5205A415" w:rsidR="005B5BAD" w:rsidRPr="00A5149D" w:rsidRDefault="00771F9A" w:rsidP="00843502">
      <w:pPr>
        <w:pStyle w:val="Heading2"/>
        <w:keepNext w:val="0"/>
        <w:keepLines w:val="0"/>
        <w:widowControl w:val="0"/>
      </w:pPr>
      <w:bookmarkStart w:id="29" w:name="_Ref72841708"/>
      <w:bookmarkStart w:id="30" w:name="_Ref41644458"/>
      <w:bookmarkEnd w:id="26"/>
      <w:r w:rsidRPr="00A5149D">
        <w:t>Zmluvné strany sa dohodli, že akékoľvek zmeny v</w:t>
      </w:r>
      <w:r w:rsidR="00FD54F9">
        <w:t> </w:t>
      </w:r>
      <w:r w:rsidRPr="00A5149D">
        <w:t xml:space="preserve">rozsahu poskytovania Služby oproti Východiskovému rozsahu </w:t>
      </w:r>
      <w:r w:rsidR="002F7943" w:rsidRPr="00A5149D">
        <w:t>s</w:t>
      </w:r>
      <w:r w:rsidRPr="00A5149D">
        <w:t xml:space="preserve">lužby podľa bodu </w:t>
      </w:r>
      <w:r w:rsidR="00572D6E">
        <w:fldChar w:fldCharType="begin"/>
      </w:r>
      <w:r w:rsidR="00572D6E">
        <w:instrText xml:space="preserve"> REF _Ref41571201 \r \h  \* MERGEFORMAT </w:instrText>
      </w:r>
      <w:r w:rsidR="00572D6E">
        <w:fldChar w:fldCharType="separate"/>
      </w:r>
      <w:r w:rsidR="001C7151">
        <w:t>3.1</w:t>
      </w:r>
      <w:r w:rsidR="00572D6E">
        <w:fldChar w:fldCharType="end"/>
      </w:r>
      <w:r w:rsidRPr="00A5149D">
        <w:t xml:space="preserve"> písm. </w:t>
      </w:r>
      <w:r w:rsidR="00572D6E">
        <w:fldChar w:fldCharType="begin"/>
      </w:r>
      <w:r w:rsidR="00572D6E">
        <w:instrText xml:space="preserve"> REF _Ref41571249 \r \h  \* MERGEFORMAT </w:instrText>
      </w:r>
      <w:r w:rsidR="00572D6E">
        <w:fldChar w:fldCharType="separate"/>
      </w:r>
      <w:r w:rsidR="001C7151">
        <w:t>b)</w:t>
      </w:r>
      <w:r w:rsidR="00572D6E">
        <w:fldChar w:fldCharType="end"/>
      </w:r>
      <w:r w:rsidRPr="00A5149D">
        <w:t xml:space="preserve"> Zmluvy spočívajúce vo zvýšení alebo znížení </w:t>
      </w:r>
      <w:r w:rsidR="0017655E" w:rsidRPr="00A5149D">
        <w:t>dopravných výkonov</w:t>
      </w:r>
      <w:r w:rsidRPr="00A5149D">
        <w:t xml:space="preserve"> v rozmedzí väčšom ako je stanovené v bode </w:t>
      </w:r>
      <w:r w:rsidR="00572D6E">
        <w:fldChar w:fldCharType="begin"/>
      </w:r>
      <w:r w:rsidR="00572D6E">
        <w:instrText xml:space="preserve"> REF _Ref41570797 \r \h  \* MERGEFORMAT </w:instrText>
      </w:r>
      <w:r w:rsidR="00572D6E">
        <w:fldChar w:fldCharType="separate"/>
      </w:r>
      <w:r w:rsidR="001C7151">
        <w:t>3.9</w:t>
      </w:r>
      <w:r w:rsidR="00572D6E">
        <w:fldChar w:fldCharType="end"/>
      </w:r>
      <w:r w:rsidRPr="00A5149D">
        <w:t xml:space="preserve"> Zmluvy sú možné iba</w:t>
      </w:r>
      <w:r w:rsidR="005B5BAD" w:rsidRPr="00A5149D">
        <w:t xml:space="preserve"> v nasledujúcich prípadoch:</w:t>
      </w:r>
      <w:bookmarkEnd w:id="29"/>
      <w:r w:rsidRPr="00A5149D">
        <w:t xml:space="preserve"> </w:t>
      </w:r>
    </w:p>
    <w:p w14:paraId="7BCDB73B" w14:textId="0B87161C" w:rsidR="005B5BAD" w:rsidRDefault="005B5BAD" w:rsidP="00843502">
      <w:pPr>
        <w:pStyle w:val="ListParagraph"/>
        <w:widowControl w:val="0"/>
        <w:numPr>
          <w:ilvl w:val="0"/>
          <w:numId w:val="28"/>
        </w:numPr>
        <w:spacing w:after="120" w:line="240" w:lineRule="auto"/>
        <w:ind w:left="1134" w:hanging="425"/>
        <w:contextualSpacing w:val="0"/>
        <w:jc w:val="both"/>
        <w:rPr>
          <w:rFonts w:ascii="Lato" w:hAnsi="Lato"/>
        </w:rPr>
      </w:pPr>
      <w:bookmarkStart w:id="31" w:name="_Ref72841799"/>
      <w:bookmarkStart w:id="32" w:name="_Ref86672804"/>
      <w:bookmarkEnd w:id="30"/>
      <w:r w:rsidRPr="00A5149D">
        <w:rPr>
          <w:rFonts w:ascii="Lato" w:hAnsi="Lato"/>
        </w:rPr>
        <w:t xml:space="preserve">v prípade, že sa postupuje podľa článku </w:t>
      </w:r>
      <w:r w:rsidR="00AB396F" w:rsidRPr="00A5149D">
        <w:rPr>
          <w:rFonts w:ascii="Lato" w:hAnsi="Lato"/>
        </w:rPr>
        <w:t xml:space="preserve">4 bodov </w:t>
      </w:r>
      <w:r w:rsidR="00572D6E">
        <w:fldChar w:fldCharType="begin"/>
      </w:r>
      <w:r w:rsidR="00572D6E">
        <w:instrText xml:space="preserve"> REF _Ref72763639 \r \h  \* MERGEFORMAT </w:instrText>
      </w:r>
      <w:r w:rsidR="00572D6E">
        <w:fldChar w:fldCharType="separate"/>
      </w:r>
      <w:r w:rsidR="001C7151" w:rsidRPr="007910E6">
        <w:rPr>
          <w:rFonts w:ascii="Lato" w:hAnsi="Lato"/>
        </w:rPr>
        <w:t>4.1</w:t>
      </w:r>
      <w:r w:rsidR="00572D6E">
        <w:fldChar w:fldCharType="end"/>
      </w:r>
      <w:r w:rsidR="00AB396F" w:rsidRPr="00A5149D">
        <w:rPr>
          <w:rFonts w:ascii="Lato" w:hAnsi="Lato"/>
        </w:rPr>
        <w:t xml:space="preserve"> až </w:t>
      </w:r>
      <w:r w:rsidR="00572D6E">
        <w:fldChar w:fldCharType="begin"/>
      </w:r>
      <w:r w:rsidR="00572D6E">
        <w:instrText xml:space="preserve"> REF _Ref72830885 \r \h  \* MERGEFORMAT </w:instrText>
      </w:r>
      <w:r w:rsidR="00572D6E">
        <w:fldChar w:fldCharType="separate"/>
      </w:r>
      <w:r w:rsidR="001C7151" w:rsidRPr="007910E6">
        <w:rPr>
          <w:rFonts w:ascii="Lato" w:hAnsi="Lato"/>
        </w:rPr>
        <w:t>4.4</w:t>
      </w:r>
      <w:r w:rsidR="00572D6E">
        <w:fldChar w:fldCharType="end"/>
      </w:r>
      <w:r w:rsidR="00AB396F" w:rsidRPr="00A5149D">
        <w:rPr>
          <w:rFonts w:ascii="Lato" w:hAnsi="Lato"/>
        </w:rPr>
        <w:t xml:space="preserve"> Zmluvy</w:t>
      </w:r>
      <w:bookmarkEnd w:id="31"/>
      <w:r w:rsidR="00654AA6" w:rsidRPr="00A5149D">
        <w:rPr>
          <w:rFonts w:ascii="Lato" w:hAnsi="Lato"/>
        </w:rPr>
        <w:t>,</w:t>
      </w:r>
      <w:bookmarkEnd w:id="32"/>
    </w:p>
    <w:p w14:paraId="1DFB5BC8" w14:textId="77777777" w:rsidR="00C14302" w:rsidRDefault="00C14302" w:rsidP="00843502">
      <w:pPr>
        <w:pStyle w:val="ListParagraph"/>
        <w:widowControl w:val="0"/>
        <w:numPr>
          <w:ilvl w:val="0"/>
          <w:numId w:val="28"/>
        </w:numPr>
        <w:spacing w:after="120" w:line="240" w:lineRule="auto"/>
        <w:ind w:left="1134" w:hanging="425"/>
        <w:contextualSpacing w:val="0"/>
        <w:jc w:val="both"/>
        <w:rPr>
          <w:rFonts w:ascii="Lato" w:hAnsi="Lato"/>
        </w:rPr>
      </w:pPr>
      <w:bookmarkStart w:id="33" w:name="_Ref76042064"/>
      <w:bookmarkStart w:id="34" w:name="_Ref86679234"/>
      <w:r w:rsidRPr="00A5149D">
        <w:rPr>
          <w:rFonts w:ascii="Lato" w:hAnsi="Lato"/>
        </w:rPr>
        <w:t>na základe vzájomnej písomnej dohody Zmluvných strán a v súlade so zákonom č.</w:t>
      </w:r>
      <w:r>
        <w:rPr>
          <w:rFonts w:ascii="Lato" w:hAnsi="Lato"/>
        </w:rPr>
        <w:t> </w:t>
      </w:r>
      <w:r w:rsidRPr="00A5149D">
        <w:rPr>
          <w:rFonts w:ascii="Lato" w:hAnsi="Lato"/>
        </w:rPr>
        <w:t>343/2015 Z. z. o verejnom obstarávaní a o zmene a doplnení niektorých zákonov v</w:t>
      </w:r>
      <w:r w:rsidR="00736F81">
        <w:rPr>
          <w:rFonts w:ascii="Lato" w:hAnsi="Lato"/>
        </w:rPr>
        <w:t> </w:t>
      </w:r>
      <w:r w:rsidRPr="00A5149D">
        <w:rPr>
          <w:rFonts w:ascii="Lato" w:hAnsi="Lato"/>
        </w:rPr>
        <w:t xml:space="preserve">znení neskorších predpisov (ďalej ako </w:t>
      </w:r>
      <w:r w:rsidRPr="00A5149D">
        <w:rPr>
          <w:rFonts w:ascii="Lato" w:hAnsi="Lato"/>
          <w:b/>
          <w:bCs/>
          <w:i/>
          <w:iCs/>
        </w:rPr>
        <w:t>„zákon č. 343/2015 Z. z.“</w:t>
      </w:r>
      <w:r w:rsidRPr="00A5149D">
        <w:rPr>
          <w:rFonts w:ascii="Lato" w:hAnsi="Lato"/>
        </w:rPr>
        <w:t>)</w:t>
      </w:r>
      <w:bookmarkEnd w:id="33"/>
      <w:bookmarkEnd w:id="34"/>
      <w:r w:rsidR="00160B0D">
        <w:rPr>
          <w:rFonts w:ascii="Lato" w:hAnsi="Lato"/>
        </w:rPr>
        <w:t>.</w:t>
      </w:r>
    </w:p>
    <w:p w14:paraId="4EFCB92F" w14:textId="588C095B" w:rsidR="00771F9A" w:rsidRDefault="00771F9A" w:rsidP="00843502">
      <w:pPr>
        <w:pStyle w:val="Heading2"/>
        <w:keepNext w:val="0"/>
        <w:keepLines w:val="0"/>
        <w:widowControl w:val="0"/>
      </w:pPr>
      <w:bookmarkStart w:id="35" w:name="_Ref41571732"/>
      <w:r w:rsidRPr="00A5149D">
        <w:t xml:space="preserve">Zmenu rozsahu Služby podľa bodu </w:t>
      </w:r>
      <w:r w:rsidR="00572D6E">
        <w:fldChar w:fldCharType="begin"/>
      </w:r>
      <w:r w:rsidR="00572D6E">
        <w:instrText xml:space="preserve"> REF _Ref41570797 \r \h  \* MERGEFORMAT </w:instrText>
      </w:r>
      <w:r w:rsidR="00572D6E">
        <w:fldChar w:fldCharType="separate"/>
      </w:r>
      <w:r w:rsidR="001C7151">
        <w:t>3.9</w:t>
      </w:r>
      <w:r w:rsidR="00572D6E">
        <w:fldChar w:fldCharType="end"/>
      </w:r>
      <w:r w:rsidRPr="00A5149D">
        <w:t xml:space="preserve"> Zmluvy</w:t>
      </w:r>
      <w:r w:rsidR="00BF09FD" w:rsidRPr="00A5149D">
        <w:t xml:space="preserve"> a/alebo bodu </w:t>
      </w:r>
      <w:r w:rsidR="00572D6E">
        <w:fldChar w:fldCharType="begin"/>
      </w:r>
      <w:r w:rsidR="00572D6E">
        <w:instrText xml:space="preserve"> REF _Ref72841708 \r \h  \* MERGEFORMAT </w:instrText>
      </w:r>
      <w:r w:rsidR="00572D6E">
        <w:fldChar w:fldCharType="separate"/>
      </w:r>
      <w:r w:rsidR="001C7151">
        <w:t>3.12</w:t>
      </w:r>
      <w:r w:rsidR="00572D6E">
        <w:fldChar w:fldCharType="end"/>
      </w:r>
      <w:r w:rsidR="00BF09FD" w:rsidRPr="00A5149D">
        <w:t xml:space="preserve"> písm.</w:t>
      </w:r>
      <w:r w:rsidR="008C6C00" w:rsidRPr="00A5149D">
        <w:t xml:space="preserve"> </w:t>
      </w:r>
      <w:r w:rsidR="00650FEF">
        <w:fldChar w:fldCharType="begin"/>
      </w:r>
      <w:r w:rsidR="008D1118">
        <w:instrText xml:space="preserve"> REF _Ref86672804 \r \h </w:instrText>
      </w:r>
      <w:r w:rsidR="00650FEF">
        <w:fldChar w:fldCharType="separate"/>
      </w:r>
      <w:r w:rsidR="001C7151">
        <w:t>a)</w:t>
      </w:r>
      <w:r w:rsidR="00650FEF">
        <w:fldChar w:fldCharType="end"/>
      </w:r>
      <w:r w:rsidR="008D1118">
        <w:t xml:space="preserve"> </w:t>
      </w:r>
      <w:r w:rsidRPr="00A5149D">
        <w:t xml:space="preserve">Objednávateľ písomne oznámi Dopravcovi tak, že dá </w:t>
      </w:r>
      <w:r w:rsidR="00717BEC" w:rsidRPr="00A5149D">
        <w:t>P</w:t>
      </w:r>
      <w:r w:rsidRPr="00A5149D">
        <w:t>okyn</w:t>
      </w:r>
      <w:r w:rsidR="00717BEC" w:rsidRPr="00A5149D">
        <w:t xml:space="preserve"> objednávateľa</w:t>
      </w:r>
      <w:r w:rsidRPr="00A5149D">
        <w:t xml:space="preserve"> na zmenu </w:t>
      </w:r>
      <w:r w:rsidR="002F7943" w:rsidRPr="00A5149D">
        <w:t>CP</w:t>
      </w:r>
      <w:r w:rsidRPr="00A5149D">
        <w:t xml:space="preserve"> a/alebo </w:t>
      </w:r>
      <w:r w:rsidR="003D63D6" w:rsidRPr="00A5149D">
        <w:t>D</w:t>
      </w:r>
      <w:r w:rsidRPr="00A5149D">
        <w:t xml:space="preserve">opravných licencií, ktorých sa zmena týka a uvedie odkedy má požadovaná zmena začať platiť. Na základe tohto </w:t>
      </w:r>
      <w:r w:rsidR="00F607FE" w:rsidRPr="00A5149D">
        <w:t>P</w:t>
      </w:r>
      <w:r w:rsidRPr="00A5149D">
        <w:t xml:space="preserve">okynu </w:t>
      </w:r>
      <w:r w:rsidR="002F7943" w:rsidRPr="00A5149D">
        <w:t>o</w:t>
      </w:r>
      <w:r w:rsidRPr="00A5149D">
        <w:t xml:space="preserve">bjednávateľa sa Dopravca zaväzuje, že riadne a včas podá na Dopravný správny orgán podľa druhu zmeny buď návrh na začatie konania o udelenie, odňatie alebo zmenu </w:t>
      </w:r>
      <w:r w:rsidR="002F7943" w:rsidRPr="00A5149D">
        <w:t>D</w:t>
      </w:r>
      <w:r w:rsidRPr="00A5149D">
        <w:t xml:space="preserve">opravnej licencie spolu s návrhom nových </w:t>
      </w:r>
      <w:r w:rsidR="002F7943" w:rsidRPr="00A5149D">
        <w:t>CP</w:t>
      </w:r>
      <w:r w:rsidRPr="00A5149D">
        <w:t xml:space="preserve"> alebo návrh na</w:t>
      </w:r>
      <w:r w:rsidR="00AA43BB">
        <w:t> </w:t>
      </w:r>
      <w:r w:rsidRPr="00A5149D">
        <w:t xml:space="preserve">schválenie nového </w:t>
      </w:r>
      <w:r w:rsidR="002F7943" w:rsidRPr="00A5149D">
        <w:t>CP</w:t>
      </w:r>
      <w:r w:rsidRPr="00A5149D">
        <w:t xml:space="preserve">, ak sa zmena rozsahu Služby týka iba zmeny </w:t>
      </w:r>
      <w:r w:rsidR="002F7943" w:rsidRPr="00A5149D">
        <w:t>CP</w:t>
      </w:r>
      <w:r w:rsidRPr="00A5149D">
        <w:t>; a to tak, aby zmena začala platiť od dátumu uveden</w:t>
      </w:r>
      <w:r w:rsidR="00832A27" w:rsidRPr="00A5149D">
        <w:t>ého</w:t>
      </w:r>
      <w:r w:rsidRPr="00A5149D">
        <w:t xml:space="preserve"> v</w:t>
      </w:r>
      <w:r w:rsidR="009462BA">
        <w:t> </w:t>
      </w:r>
      <w:r w:rsidR="00010E49" w:rsidRPr="00A5149D">
        <w:t>P</w:t>
      </w:r>
      <w:r w:rsidRPr="00A5149D">
        <w:t xml:space="preserve">okyne </w:t>
      </w:r>
      <w:r w:rsidR="002F7943" w:rsidRPr="00A5149D">
        <w:t>o</w:t>
      </w:r>
      <w:r w:rsidRPr="00A5149D">
        <w:t xml:space="preserve">bjednávateľa na zmenu </w:t>
      </w:r>
      <w:r w:rsidR="002F7943" w:rsidRPr="00A5149D">
        <w:t>CP</w:t>
      </w:r>
      <w:r w:rsidRPr="00A5149D">
        <w:t xml:space="preserve"> a/alebo </w:t>
      </w:r>
      <w:r w:rsidR="002F7943" w:rsidRPr="00A5149D">
        <w:t>D</w:t>
      </w:r>
      <w:r w:rsidRPr="00A5149D">
        <w:t>opravných licencií.</w:t>
      </w:r>
      <w:bookmarkEnd w:id="35"/>
    </w:p>
    <w:p w14:paraId="50591C63" w14:textId="77777777" w:rsidR="00337672" w:rsidRPr="00A5149D" w:rsidRDefault="00FB428C" w:rsidP="00843502">
      <w:pPr>
        <w:pStyle w:val="Heading2"/>
        <w:keepNext w:val="0"/>
        <w:keepLines w:val="0"/>
        <w:widowControl w:val="0"/>
      </w:pPr>
      <w:bookmarkStart w:id="36" w:name="_Ref117060996"/>
      <w:r w:rsidRPr="00A5149D">
        <w:t xml:space="preserve">Dopravca </w:t>
      </w:r>
      <w:r>
        <w:t>je</w:t>
      </w:r>
      <w:r w:rsidRPr="00A5149D">
        <w:t xml:space="preserve"> v rámci zmien CP </w:t>
      </w:r>
      <w:r>
        <w:t>povinný</w:t>
      </w:r>
      <w:r w:rsidRPr="00A5149D">
        <w:t xml:space="preserve"> v plnej miere rešpektovať pokyny </w:t>
      </w:r>
      <w:r w:rsidR="00C939BA">
        <w:t>Objednávateľa</w:t>
      </w:r>
      <w:r w:rsidR="00C939BA" w:rsidRPr="00A5149D">
        <w:t xml:space="preserve"> </w:t>
      </w:r>
      <w:r w:rsidR="002010BA">
        <w:t xml:space="preserve">alebo Organizátora </w:t>
      </w:r>
      <w:r w:rsidRPr="00A5149D">
        <w:t xml:space="preserve">v súvislosti s kategorizáciou jednotlivých zastávok v zmysle </w:t>
      </w:r>
      <w:r w:rsidRPr="00FC71E1">
        <w:t>Štandardov kvality IDS Východ</w:t>
      </w:r>
      <w:r w:rsidRPr="00A5149D">
        <w:t xml:space="preserve"> (napr. určovanie zastávok na znamenie), </w:t>
      </w:r>
      <w:r>
        <w:t xml:space="preserve">ďalej v súvislosti s </w:t>
      </w:r>
      <w:r w:rsidRPr="00A5149D">
        <w:t xml:space="preserve">určovaním </w:t>
      </w:r>
      <w:r w:rsidRPr="00A5149D">
        <w:lastRenderedPageBreak/>
        <w:t>jednotlivých úsekových jazdných časov</w:t>
      </w:r>
      <w:r>
        <w:t>, so</w:t>
      </w:r>
      <w:r w:rsidRPr="00A5149D">
        <w:t> zastavovan</w:t>
      </w:r>
      <w:r>
        <w:t>ím</w:t>
      </w:r>
      <w:r w:rsidRPr="00A5149D">
        <w:t xml:space="preserve"> na jednotlivých zastávkach</w:t>
      </w:r>
      <w:r>
        <w:t>, resp. ich prechádzaním</w:t>
      </w:r>
      <w:r w:rsidR="00FA0EE0">
        <w:t>, ako aj so zjednocovaním viacerých trasovo identických Spojov v CP do jedného Spoja.</w:t>
      </w:r>
      <w:r>
        <w:t xml:space="preserve"> Zároveň Dopravca nie je oprávnený plánované zmeny CP komunikovať s dotknutými stranami, pokiaľ mu k tomu nebolo vopred udelené poverenie zo strany Organizátora alebo Objednávateľa.</w:t>
      </w:r>
      <w:bookmarkEnd w:id="36"/>
    </w:p>
    <w:p w14:paraId="05A2D36A" w14:textId="77777777" w:rsidR="000D0254" w:rsidRPr="00A5149D" w:rsidRDefault="000D0254" w:rsidP="00843502">
      <w:pPr>
        <w:pStyle w:val="Heading2"/>
        <w:keepNext w:val="0"/>
        <w:keepLines w:val="0"/>
        <w:widowControl w:val="0"/>
      </w:pPr>
      <w:r w:rsidRPr="00A5149D">
        <w:t xml:space="preserve">V prípade, </w:t>
      </w:r>
      <w:r w:rsidR="004167B2" w:rsidRPr="00A5149D">
        <w:t>že</w:t>
      </w:r>
      <w:r w:rsidRPr="00A5149D">
        <w:t xml:space="preserve"> Dopravca poruší </w:t>
      </w:r>
      <w:r w:rsidR="0013011C" w:rsidRPr="00A5149D">
        <w:t xml:space="preserve">svoju </w:t>
      </w:r>
      <w:r w:rsidRPr="00A5149D">
        <w:t>povinnosť</w:t>
      </w:r>
      <w:r w:rsidR="0013011C" w:rsidRPr="00A5149D">
        <w:t xml:space="preserve"> vyplývajúcu zo zmeny v rozsahu poskytovania Služby podľa Zmluvy</w:t>
      </w:r>
      <w:r w:rsidRPr="00A5149D">
        <w:t xml:space="preserve"> a toto porušenie bude mať za následok, že zmena rozsahu Služby nie je zavedená v</w:t>
      </w:r>
      <w:r w:rsidR="0013011C" w:rsidRPr="00A5149D">
        <w:t> </w:t>
      </w:r>
      <w:r w:rsidRPr="00A5149D">
        <w:t xml:space="preserve">termíne požadovanom Objednávateľom, Zmluvné strany sa dohodli, že tie </w:t>
      </w:r>
      <w:r w:rsidR="002F7943" w:rsidRPr="00A5149D">
        <w:t>A</w:t>
      </w:r>
      <w:r w:rsidRPr="00A5149D">
        <w:t xml:space="preserve">utobusové linky a/alebo </w:t>
      </w:r>
      <w:r w:rsidR="002F7943" w:rsidRPr="00A5149D">
        <w:t>S</w:t>
      </w:r>
      <w:r w:rsidRPr="00A5149D">
        <w:t xml:space="preserve">poje na </w:t>
      </w:r>
      <w:r w:rsidR="002F7943" w:rsidRPr="00A5149D">
        <w:t>A</w:t>
      </w:r>
      <w:r w:rsidRPr="00A5149D">
        <w:t xml:space="preserve">utobusových linkách, ktoré </w:t>
      </w:r>
      <w:r w:rsidR="00346AE4">
        <w:t>mali byť</w:t>
      </w:r>
      <w:r w:rsidR="00346AE4" w:rsidRPr="00A5149D">
        <w:t xml:space="preserve"> </w:t>
      </w:r>
      <w:r w:rsidRPr="00A5149D">
        <w:t>zmenou dotknuté tak, že nemali byť ďalej prevádzkované buď vôbec alebo mali byť prevádzkované v menšom rozsahu, prestávajú byť okamihom, kedy mala zmena nadobudnúť platnosť, predmetom tejto Zmluvy, t</w:t>
      </w:r>
      <w:r w:rsidR="002F7943" w:rsidRPr="00A5149D">
        <w:t>zn</w:t>
      </w:r>
      <w:r w:rsidRPr="00A5149D">
        <w:t xml:space="preserve">. dopravné výkony na nich realizované sa nebudú </w:t>
      </w:r>
      <w:r w:rsidR="002675B9">
        <w:t xml:space="preserve">započítavať </w:t>
      </w:r>
      <w:r w:rsidR="00AD4450">
        <w:t xml:space="preserve">do Skutočne realizovaného rozsahu služby </w:t>
      </w:r>
      <w:r w:rsidR="002675B9">
        <w:t>z hľadiska výpočtu Ceny služby</w:t>
      </w:r>
      <w:r w:rsidRPr="00A5149D">
        <w:t xml:space="preserve">. Tým nie je dotknuté právo Objednávateľa </w:t>
      </w:r>
      <w:r w:rsidR="006F3B2D">
        <w:t>zohľadniť</w:t>
      </w:r>
      <w:r w:rsidR="008D09C8">
        <w:t xml:space="preserve"> v rámci výpočtu Príspevku hodnotu </w:t>
      </w:r>
      <w:r w:rsidR="006F3B2D">
        <w:t xml:space="preserve">prípadných </w:t>
      </w:r>
      <w:r w:rsidR="00677B4F">
        <w:t>Tržieb a Ostatných v</w:t>
      </w:r>
      <w:r w:rsidR="006F3B2D">
        <w:t xml:space="preserve">ýnosov a právo Objednávateľa </w:t>
      </w:r>
      <w:r w:rsidRPr="00A5149D">
        <w:t>požadovať voči Dopravcovi zaplatenie zmluvnej pokuty.</w:t>
      </w:r>
      <w:r w:rsidR="00C754AF">
        <w:t xml:space="preserve"> </w:t>
      </w:r>
    </w:p>
    <w:p w14:paraId="52954DFE" w14:textId="0FF6AD06" w:rsidR="00624BA4" w:rsidRPr="00624BA4" w:rsidRDefault="00EC5370" w:rsidP="00843502">
      <w:pPr>
        <w:pStyle w:val="Heading2"/>
        <w:keepNext w:val="0"/>
        <w:keepLines w:val="0"/>
        <w:widowControl w:val="0"/>
      </w:pPr>
      <w:bookmarkStart w:id="37" w:name="_Hlk39050478"/>
      <w:bookmarkStart w:id="38" w:name="_Ref90231412"/>
      <w:r w:rsidRPr="00A5149D">
        <w:t>Objednávateľ je oprávnený</w:t>
      </w:r>
      <w:r w:rsidR="00B42AC1" w:rsidRPr="00A5149D">
        <w:t xml:space="preserve"> Pokynom </w:t>
      </w:r>
      <w:r w:rsidR="00F81DD1" w:rsidRPr="00A5149D">
        <w:t>o</w:t>
      </w:r>
      <w:r w:rsidR="00B42AC1" w:rsidRPr="00A5149D">
        <w:t>bjednávateľa</w:t>
      </w:r>
      <w:r w:rsidRPr="00A5149D">
        <w:t xml:space="preserve"> v súvislosti s integráciou alebo optimalizáciou </w:t>
      </w:r>
      <w:r w:rsidR="00F81DD1" w:rsidRPr="00A5149D">
        <w:t>A</w:t>
      </w:r>
      <w:r w:rsidRPr="00A5149D">
        <w:t>utobusových liniek určiť</w:t>
      </w:r>
      <w:r w:rsidR="00B42AC1" w:rsidRPr="00A5149D">
        <w:t xml:space="preserve"> Dopravcovi</w:t>
      </w:r>
      <w:r w:rsidRPr="00A5149D">
        <w:t xml:space="preserve"> nasadenie určených kategórií vozidiel na konkrétnych Spojoch.</w:t>
      </w:r>
      <w:r w:rsidR="00380D99" w:rsidRPr="00A5149D">
        <w:t xml:space="preserve"> Objednávateľ je </w:t>
      </w:r>
      <w:r w:rsidR="00A60EB3" w:rsidRPr="00A5149D">
        <w:t>tiež</w:t>
      </w:r>
      <w:r w:rsidR="00380D99" w:rsidRPr="00A5149D">
        <w:t xml:space="preserve"> oprávnený </w:t>
      </w:r>
      <w:r w:rsidR="00A60EB3" w:rsidRPr="00A5149D">
        <w:t>stanoviť percentuálny podiel</w:t>
      </w:r>
      <w:r w:rsidR="00380D99" w:rsidRPr="00A5149D">
        <w:t xml:space="preserve"> dopravných výkonov realizovaných </w:t>
      </w:r>
      <w:r w:rsidR="00380D99" w:rsidRPr="00D274EA">
        <w:t>nízkopodlažnými vozidlami</w:t>
      </w:r>
      <w:r w:rsidR="009A725F" w:rsidRPr="00D274EA">
        <w:t xml:space="preserve"> na konkrétnych Autobusových linkách </w:t>
      </w:r>
      <w:r w:rsidR="00A60EB3" w:rsidRPr="00D274EA">
        <w:t>a/</w:t>
      </w:r>
      <w:r w:rsidR="009A725F" w:rsidRPr="00D274EA">
        <w:t>a</w:t>
      </w:r>
      <w:r w:rsidR="00A60EB3" w:rsidRPr="00D274EA">
        <w:t>lebo</w:t>
      </w:r>
      <w:r w:rsidR="009A725F" w:rsidRPr="00D274EA">
        <w:t> </w:t>
      </w:r>
      <w:r w:rsidR="00E81F70" w:rsidRPr="00D274EA">
        <w:t xml:space="preserve">nasadenie nízkopodlažných vozidiel na konkrétnych </w:t>
      </w:r>
      <w:r w:rsidR="009A725F" w:rsidRPr="00D274EA">
        <w:t>Spojoch.</w:t>
      </w:r>
      <w:r w:rsidRPr="00D274EA">
        <w:t xml:space="preserve"> Dopravca sa zaväzuje takýto Pokyn </w:t>
      </w:r>
      <w:r w:rsidR="00F81DD1" w:rsidRPr="00D274EA">
        <w:t>o</w:t>
      </w:r>
      <w:r w:rsidRPr="00D274EA">
        <w:t>bjednávateľa akceptovať.</w:t>
      </w:r>
      <w:bookmarkEnd w:id="37"/>
      <w:r w:rsidR="00255BE2" w:rsidRPr="00D274EA">
        <w:t xml:space="preserve"> Uplatnenie tohto práva zo strany Objednávateľa nebude mať vplyv na </w:t>
      </w:r>
      <w:r w:rsidR="00B90F6D" w:rsidRPr="00D274EA">
        <w:t>potrebu zvýšenia</w:t>
      </w:r>
      <w:r w:rsidR="00255BE2" w:rsidRPr="00D274EA">
        <w:t xml:space="preserve"> Východiskového resp. existujúceho Aktualizovaného počtu vozidiel</w:t>
      </w:r>
      <w:r w:rsidR="002F116E" w:rsidRPr="00D274EA">
        <w:t xml:space="preserve"> dopravcu</w:t>
      </w:r>
      <w:r w:rsidR="00742752" w:rsidRPr="00D274EA">
        <w:t xml:space="preserve">, tzn. že Dopravca nebude povinný z dôvodu uplatnenia tohto práva zo strany Objednávateľa meniť </w:t>
      </w:r>
      <w:r w:rsidR="002F116E" w:rsidRPr="00D274EA">
        <w:t xml:space="preserve">aktuálnu </w:t>
      </w:r>
      <w:r w:rsidR="00742752" w:rsidRPr="00D274EA">
        <w:t>štruktúru vozidlového parku</w:t>
      </w:r>
      <w:r w:rsidR="002F116E" w:rsidRPr="00D274EA">
        <w:t xml:space="preserve"> zabezpečeného Dopravcom</w:t>
      </w:r>
      <w:r w:rsidR="00742752" w:rsidRPr="00D274EA">
        <w:t>.</w:t>
      </w:r>
      <w:r w:rsidR="009A1227" w:rsidRPr="00D274EA">
        <w:t xml:space="preserve"> </w:t>
      </w:r>
      <w:r w:rsidR="00E81F70" w:rsidRPr="00D274EA">
        <w:t xml:space="preserve">Týmto nie je dotknuté právo Objednávateľa na uplatnenie ustanovenia bodu </w:t>
      </w:r>
      <w:r w:rsidR="00572D6E">
        <w:fldChar w:fldCharType="begin"/>
      </w:r>
      <w:r w:rsidR="00572D6E">
        <w:instrText xml:space="preserve"> REF _Ref41644472 \r \h  \* MERGEFORMAT </w:instrText>
      </w:r>
      <w:r w:rsidR="00572D6E">
        <w:fldChar w:fldCharType="separate"/>
      </w:r>
      <w:r w:rsidR="001C7151">
        <w:t>3.18</w:t>
      </w:r>
      <w:r w:rsidR="00572D6E">
        <w:fldChar w:fldCharType="end"/>
      </w:r>
      <w:r w:rsidR="00E81F70" w:rsidRPr="00D274EA">
        <w:t xml:space="preserve"> Zmluvy. </w:t>
      </w:r>
      <w:r w:rsidR="009A1227" w:rsidRPr="00D274EA">
        <w:t>Dopravca je povinný zachovať počas trvania Zmluvy minimálny podiel nízkopodlažných vozidiel</w:t>
      </w:r>
      <w:r w:rsidR="000D7297" w:rsidRPr="00D274EA">
        <w:t xml:space="preserve"> na celkovom počte </w:t>
      </w:r>
      <w:r w:rsidR="0022011C" w:rsidRPr="00D274EA">
        <w:t>Vozidiel dopravcu</w:t>
      </w:r>
      <w:r w:rsidR="000D7297" w:rsidRPr="00D274EA">
        <w:t xml:space="preserve">, uvedený Objednávateľom v Ponuke dopravcu. Pri zohľadnení bodu </w:t>
      </w:r>
      <w:r w:rsidR="00572D6E">
        <w:fldChar w:fldCharType="begin"/>
      </w:r>
      <w:r w:rsidR="00572D6E">
        <w:instrText xml:space="preserve"> REF _Ref41644472 \r \h  \* MERGEFORMAT </w:instrText>
      </w:r>
      <w:r w:rsidR="00572D6E">
        <w:fldChar w:fldCharType="separate"/>
      </w:r>
      <w:r w:rsidR="001C7151">
        <w:t>3.18</w:t>
      </w:r>
      <w:r w:rsidR="00572D6E">
        <w:fldChar w:fldCharType="end"/>
      </w:r>
      <w:r w:rsidR="000D7297" w:rsidRPr="00D274EA">
        <w:t xml:space="preserve"> Zmluvy, môže Objednávateľ rozhodnúť </w:t>
      </w:r>
      <w:r w:rsidR="000D7297" w:rsidRPr="00562AA3">
        <w:t>Pokynom objednávateľa o zmene tohto podielu.</w:t>
      </w:r>
      <w:bookmarkEnd w:id="38"/>
    </w:p>
    <w:p w14:paraId="44DDE3DD" w14:textId="77777777" w:rsidR="000E41DD" w:rsidRPr="000E41DD" w:rsidRDefault="00884EB6" w:rsidP="00843502">
      <w:pPr>
        <w:pStyle w:val="Heading2"/>
        <w:keepNext w:val="0"/>
        <w:keepLines w:val="0"/>
        <w:widowControl w:val="0"/>
      </w:pPr>
      <w:r w:rsidRPr="00562AA3">
        <w:t>Dopravca je povinný v priebehu poskytovania Služby priebežne</w:t>
      </w:r>
      <w:r w:rsidR="0070343B">
        <w:t xml:space="preserve"> ako aj na konkrétnu požiadavku Objednávateľa</w:t>
      </w:r>
      <w:r w:rsidRPr="00562AA3">
        <w:t xml:space="preserve"> monitorovať a vyhodnocovať </w:t>
      </w:r>
      <w:r w:rsidR="001F730B" w:rsidRPr="00562AA3">
        <w:t xml:space="preserve">skutočný dopyt cestujúcich po dopravných službách na jednotlivých Autobusových linkách resp. Spojoch a prispôsobovať nasadenie jednotlivých kategórií vozidiel na konkrétne Obehy vozidiel a </w:t>
      </w:r>
      <w:r w:rsidRPr="00562AA3">
        <w:t>štruktúru vozidlového parku</w:t>
      </w:r>
      <w:r w:rsidR="001F730B" w:rsidRPr="00562AA3">
        <w:t xml:space="preserve"> (predkladať návrh zmeny/úpravy štruktúry vozidlového parku Objednávateľovi</w:t>
      </w:r>
      <w:r w:rsidR="002E4BFA" w:rsidRPr="00562AA3">
        <w:t xml:space="preserve">) </w:t>
      </w:r>
      <w:r w:rsidR="00562AA3" w:rsidRPr="00562AA3">
        <w:t>aktuálnemu</w:t>
      </w:r>
      <w:r w:rsidR="002E4BFA" w:rsidRPr="00562AA3">
        <w:t xml:space="preserve"> dopytu cestujúcich. V tomto ohľade Dopravca prehlasuje, že princíp uvedený v predošlej vete v plnej miere zohľadnil aj pri zostavovaní východiskových Obehov</w:t>
      </w:r>
      <w:r w:rsidR="003D15FD" w:rsidRPr="00562AA3">
        <w:t xml:space="preserve"> vozidiel</w:t>
      </w:r>
      <w:r w:rsidR="002E4BFA" w:rsidRPr="00562AA3">
        <w:t xml:space="preserve"> </w:t>
      </w:r>
      <w:r w:rsidR="003D15FD" w:rsidRPr="00562AA3">
        <w:t xml:space="preserve">a určení Východiskového rozsahu služby pre </w:t>
      </w:r>
      <w:r w:rsidR="003D15FD" w:rsidRPr="00562AA3">
        <w:rPr>
          <w:i/>
          <w:iCs/>
        </w:rPr>
        <w:t>i</w:t>
      </w:r>
      <w:r w:rsidR="003D15FD" w:rsidRPr="00562AA3">
        <w:t xml:space="preserve">-tu kategóriu vozidiel (RS_vych) </w:t>
      </w:r>
      <w:r w:rsidR="00AC0F5B" w:rsidRPr="00562AA3">
        <w:t>uveden</w:t>
      </w:r>
      <w:r w:rsidR="00AC0F5B">
        <w:t>ého</w:t>
      </w:r>
      <w:r w:rsidR="00AC0F5B" w:rsidRPr="00562AA3">
        <w:t xml:space="preserve"> </w:t>
      </w:r>
      <w:r w:rsidR="003D15FD" w:rsidRPr="00562AA3">
        <w:t>v Ponuke dopravcu pre</w:t>
      </w:r>
      <w:r w:rsidR="00691599" w:rsidRPr="00562AA3">
        <w:t>d</w:t>
      </w:r>
      <w:r w:rsidR="003D15FD" w:rsidRPr="00562AA3">
        <w:t>loženej v Procese verejného obstarávania, pričom informácie týkajúce sa dopytu cestujúcich mu poskytol Objednávateľ.</w:t>
      </w:r>
    </w:p>
    <w:p w14:paraId="0F7B5FEB" w14:textId="77777777" w:rsidR="000E41DD" w:rsidRDefault="000D0254" w:rsidP="00843502">
      <w:pPr>
        <w:pStyle w:val="Heading2"/>
        <w:keepNext w:val="0"/>
        <w:keepLines w:val="0"/>
        <w:widowControl w:val="0"/>
      </w:pPr>
      <w:bookmarkStart w:id="39" w:name="_Ref98506585"/>
      <w:bookmarkStart w:id="40" w:name="_Hlk37942201"/>
      <w:bookmarkStart w:id="41" w:name="_Hlk39050525"/>
      <w:bookmarkStart w:id="42" w:name="_Ref41644472"/>
      <w:r w:rsidRPr="00D274EA">
        <w:t xml:space="preserve">Dopravca berie na vedomie, že Objednávateľ je oprávnený </w:t>
      </w:r>
      <w:r w:rsidR="0085599A" w:rsidRPr="00D274EA">
        <w:t>za účelom realizovateľnosti</w:t>
      </w:r>
      <w:r w:rsidRPr="00D274EA">
        <w:t xml:space="preserve"> </w:t>
      </w:r>
      <w:r w:rsidR="0085599A" w:rsidRPr="00D274EA">
        <w:t xml:space="preserve">konkrétnych </w:t>
      </w:r>
      <w:r w:rsidRPr="00D274EA">
        <w:t xml:space="preserve">zmien </w:t>
      </w:r>
      <w:r w:rsidR="001501CD" w:rsidRPr="00D274EA">
        <w:t>CP</w:t>
      </w:r>
      <w:r w:rsidRPr="00D274EA">
        <w:t xml:space="preserve"> alebo </w:t>
      </w:r>
      <w:r w:rsidR="0085599A" w:rsidRPr="00D274EA">
        <w:t xml:space="preserve">z dôvodu </w:t>
      </w:r>
      <w:r w:rsidRPr="00D274EA">
        <w:t xml:space="preserve">zmeny počtu cestujúcich </w:t>
      </w:r>
      <w:r w:rsidR="00FE2483">
        <w:t xml:space="preserve">alebo z dôvodu rozhodnutia o nahradení Vozidiel dopravcu Vozidlami Objednávateľa </w:t>
      </w:r>
      <w:r w:rsidRPr="00D274EA">
        <w:t>vyžadovať súvisiacu zmenu spočívajúc</w:t>
      </w:r>
      <w:r w:rsidR="00C42C9F" w:rsidRPr="00D274EA">
        <w:t>u</w:t>
      </w:r>
      <w:r w:rsidRPr="00D274EA">
        <w:t xml:space="preserve"> v zmene Východiskového</w:t>
      </w:r>
      <w:r w:rsidR="0085599A" w:rsidRPr="00D274EA">
        <w:t xml:space="preserve"> počtu vozidiel</w:t>
      </w:r>
      <w:r w:rsidR="0022011C" w:rsidRPr="00D274EA">
        <w:t xml:space="preserve"> dopravcu</w:t>
      </w:r>
      <w:r w:rsidRPr="00D274EA">
        <w:t xml:space="preserve"> resp. Aktualizovaného počtu vozidiel</w:t>
      </w:r>
      <w:r w:rsidR="004D4B46" w:rsidRPr="00D274EA">
        <w:t xml:space="preserve"> dopravcu</w:t>
      </w:r>
      <w:r w:rsidR="0085599A" w:rsidRPr="00D274EA">
        <w:t>,</w:t>
      </w:r>
      <w:r w:rsidRPr="00D274EA">
        <w:t xml:space="preserve"> </w:t>
      </w:r>
      <w:r w:rsidR="0085599A" w:rsidRPr="00D274EA">
        <w:t>alebo</w:t>
      </w:r>
      <w:r w:rsidRPr="00D274EA">
        <w:t xml:space="preserve"> v zmene veľkostnej kategórie Používaných vozidie</w:t>
      </w:r>
      <w:r w:rsidR="00C34152" w:rsidRPr="00D274EA">
        <w:t>l</w:t>
      </w:r>
      <w:r w:rsidRPr="00D274EA">
        <w:t>.</w:t>
      </w:r>
      <w:r w:rsidR="002A3BC4" w:rsidRPr="00D274EA">
        <w:t xml:space="preserve"> </w:t>
      </w:r>
      <w:r w:rsidR="00BB60DD" w:rsidRPr="00D274EA">
        <w:t xml:space="preserve">Dopravca sa zaväzuje akceptovať </w:t>
      </w:r>
      <w:r w:rsidR="00BB60DD" w:rsidRPr="00A5149D">
        <w:t xml:space="preserve">a realizovať požadovanú zmenu v lehote </w:t>
      </w:r>
      <w:r w:rsidR="0085599A" w:rsidRPr="00A5149D">
        <w:t>určenej zo strany</w:t>
      </w:r>
      <w:r w:rsidR="00BB60DD" w:rsidRPr="00A5149D">
        <w:t xml:space="preserve"> Objednávateľ</w:t>
      </w:r>
      <w:r w:rsidR="0085599A" w:rsidRPr="00A5149D">
        <w:t>a</w:t>
      </w:r>
      <w:r w:rsidR="00BB60DD" w:rsidRPr="00A5149D">
        <w:t xml:space="preserve">, </w:t>
      </w:r>
      <w:r w:rsidR="004B1830" w:rsidRPr="00A5149D">
        <w:t xml:space="preserve">pričom tá </w:t>
      </w:r>
      <w:r w:rsidR="00BB60DD" w:rsidRPr="00A5149D">
        <w:t xml:space="preserve">nemôže byť kratšia ako </w:t>
      </w:r>
      <w:r w:rsidR="0085599A" w:rsidRPr="00A5149D">
        <w:t>180</w:t>
      </w:r>
      <w:r w:rsidR="00BB60DD" w:rsidRPr="00A5149D">
        <w:t xml:space="preserve"> </w:t>
      </w:r>
      <w:r w:rsidR="0085599A" w:rsidRPr="00A5149D">
        <w:t>dní</w:t>
      </w:r>
      <w:r w:rsidR="00BB60DD" w:rsidRPr="00A5149D">
        <w:t xml:space="preserve"> pred</w:t>
      </w:r>
      <w:r w:rsidR="00213F81" w:rsidRPr="00A5149D">
        <w:t> </w:t>
      </w:r>
      <w:r w:rsidR="00BB60DD" w:rsidRPr="00A5149D">
        <w:t xml:space="preserve">účinnosťou zmeny. </w:t>
      </w:r>
      <w:r w:rsidR="0085599A" w:rsidRPr="00A5149D">
        <w:t>D</w:t>
      </w:r>
      <w:r w:rsidR="00BB60DD" w:rsidRPr="00A5149D">
        <w:t>opravca je oprávnený v lehote 15 dní odo dňa doručenia požiadavky na zmenu podľa predchádzajúcej vety tohto bodu doručiť Objednávateľovi odôvodnenú žiadosť o</w:t>
      </w:r>
      <w:r w:rsidR="002A3BC4" w:rsidRPr="00A5149D">
        <w:t> </w:t>
      </w:r>
      <w:r w:rsidR="00BB60DD" w:rsidRPr="00A5149D">
        <w:t>predĺženie lehoty, ktor</w:t>
      </w:r>
      <w:r w:rsidR="0013011C" w:rsidRPr="00A5149D">
        <w:t>ou</w:t>
      </w:r>
      <w:r w:rsidR="00BB60DD" w:rsidRPr="00A5149D">
        <w:t xml:space="preserve"> preukáže nemožnosť splnenia danej lehoty (napr. dlhšie </w:t>
      </w:r>
      <w:r w:rsidR="00DA3727" w:rsidRPr="00A5149D">
        <w:t>dodacie</w:t>
      </w:r>
      <w:r w:rsidR="00BB60DD" w:rsidRPr="00A5149D">
        <w:t xml:space="preserve"> lehoty </w:t>
      </w:r>
      <w:r w:rsidR="00DA3727" w:rsidRPr="00A5149D">
        <w:t xml:space="preserve">na </w:t>
      </w:r>
      <w:r w:rsidR="00BB60DD" w:rsidRPr="00A5149D">
        <w:t>požadované vozidl</w:t>
      </w:r>
      <w:r w:rsidR="00DA3727" w:rsidRPr="00A5149D">
        <w:t>á</w:t>
      </w:r>
      <w:r w:rsidR="00BB60DD" w:rsidRPr="00A5149D">
        <w:t xml:space="preserve">). </w:t>
      </w:r>
      <w:r w:rsidR="00213F81" w:rsidRPr="00A5149D">
        <w:t xml:space="preserve">Objednávateľ môže tento návrh akceptovať, pričom predĺženie lehoty môže byť maximálne o ďalších </w:t>
      </w:r>
      <w:r w:rsidR="00282F09">
        <w:t>270</w:t>
      </w:r>
      <w:r w:rsidR="00282F09" w:rsidRPr="00A5149D">
        <w:t xml:space="preserve"> </w:t>
      </w:r>
      <w:r w:rsidR="00DA3727" w:rsidRPr="00A5149D">
        <w:t>dní</w:t>
      </w:r>
      <w:r w:rsidR="00213F81" w:rsidRPr="00A5149D">
        <w:t>, t.</w:t>
      </w:r>
      <w:r w:rsidR="00282F09">
        <w:t xml:space="preserve"> </w:t>
      </w:r>
      <w:r w:rsidR="00213F81" w:rsidRPr="00A5149D">
        <w:t xml:space="preserve">j. maximálna možná lehota je </w:t>
      </w:r>
      <w:r w:rsidR="0070343B">
        <w:t>540</w:t>
      </w:r>
      <w:r w:rsidR="0070343B" w:rsidRPr="00A5149D">
        <w:t xml:space="preserve"> </w:t>
      </w:r>
      <w:r w:rsidR="00DA3727" w:rsidRPr="00A5149D">
        <w:t>dní</w:t>
      </w:r>
      <w:r w:rsidR="00213F81" w:rsidRPr="00A5149D">
        <w:t xml:space="preserve"> pred účinnosťou </w:t>
      </w:r>
      <w:r w:rsidR="00213F81" w:rsidRPr="00A5149D">
        <w:lastRenderedPageBreak/>
        <w:t xml:space="preserve">požadovanej zmeny. </w:t>
      </w:r>
      <w:r w:rsidR="00E31D34" w:rsidRPr="00A5149D">
        <w:t xml:space="preserve">Dopravca je povinný na </w:t>
      </w:r>
      <w:r w:rsidR="004B1830" w:rsidRPr="00A5149D">
        <w:t>takýto</w:t>
      </w:r>
      <w:r w:rsidR="00E31D34" w:rsidRPr="00A5149D">
        <w:t xml:space="preserve"> objektívne preukázaný </w:t>
      </w:r>
      <w:r w:rsidR="0013011C" w:rsidRPr="00A5149D">
        <w:t xml:space="preserve">a Objednávateľom odsúhlasený </w:t>
      </w:r>
      <w:r w:rsidR="00E31D34" w:rsidRPr="00A5149D">
        <w:t>predĺžený čas dodania obstarávaného vozidla nájsť vhodné riešenie pre</w:t>
      </w:r>
      <w:r w:rsidR="008D1118">
        <w:t> </w:t>
      </w:r>
      <w:r w:rsidR="00E31D34" w:rsidRPr="00A5149D">
        <w:t>zabezpečenie poskytovania Služby</w:t>
      </w:r>
      <w:r w:rsidR="002A3BC4" w:rsidRPr="00A5149D">
        <w:t>, t</w:t>
      </w:r>
      <w:r w:rsidR="00DA3727" w:rsidRPr="00A5149D">
        <w:t>zn.</w:t>
      </w:r>
      <w:r w:rsidR="002A3BC4" w:rsidRPr="00A5149D">
        <w:t xml:space="preserve"> je oprávnený poskytovať Službu aj záložným vozidlom</w:t>
      </w:r>
      <w:r w:rsidR="00DA3727" w:rsidRPr="00A5149D">
        <w:t>,</w:t>
      </w:r>
      <w:r w:rsidR="002A3BC4" w:rsidRPr="00A5149D">
        <w:t xml:space="preserve"> príp. prenajatým vozidlom, pričom sa nebude považovať za porušenie povinnosti Dopravcu, ak takéto vozidlo nebude spĺňať všetky podmienky Štandardov kvality IDS Východ. Príslušná zmena štruktúry vozidlového parku bude zohľadnená pri výpočte Príspevku v zmysle článku 5 Zmluvy.</w:t>
      </w:r>
      <w:bookmarkStart w:id="43" w:name="_Ref102123849"/>
      <w:bookmarkEnd w:id="39"/>
    </w:p>
    <w:p w14:paraId="0B1B6A8E" w14:textId="77777777" w:rsidR="000E41DD" w:rsidRDefault="000E41DD" w:rsidP="00843502">
      <w:pPr>
        <w:pStyle w:val="Heading2"/>
        <w:keepNext w:val="0"/>
        <w:keepLines w:val="0"/>
        <w:widowControl w:val="0"/>
      </w:pPr>
      <w:bookmarkStart w:id="44" w:name="_Ref106610277"/>
      <w:r w:rsidRPr="002C5D9B">
        <w:t>Dopravca sa zaväzuje na výzvu Objednávateľa kedykoľvek počas trvania Zmluvy od</w:t>
      </w:r>
      <w:r w:rsidR="00D33926">
        <w:t> </w:t>
      </w:r>
      <w:r w:rsidRPr="002C5D9B">
        <w:t>Objednávateľa a/alebo</w:t>
      </w:r>
      <w:r>
        <w:t xml:space="preserve"> Povereného subjektu a/alebo</w:t>
      </w:r>
      <w:r w:rsidRPr="002C5D9B">
        <w:t xml:space="preserve"> Organizátora </w:t>
      </w:r>
      <w:r>
        <w:t xml:space="preserve">(i) </w:t>
      </w:r>
      <w:r w:rsidRPr="002C5D9B">
        <w:t xml:space="preserve">prevziať do užívania a starostlivosti (nájmu) a </w:t>
      </w:r>
      <w:r>
        <w:t xml:space="preserve">(ii) </w:t>
      </w:r>
      <w:r w:rsidRPr="002C5D9B">
        <w:t xml:space="preserve">využívať na zabezpečenie Služby Vozidlá Objednávateľa (najmä vozidlá s nulovými emisiami </w:t>
      </w:r>
      <w:r>
        <w:t>podľa</w:t>
      </w:r>
      <w:r w:rsidRPr="002C5D9B">
        <w:t xml:space="preserve"> definície zákona č. 214/2021 Z. z. o podpore ekologických vozidiel cestnej dopravy v znení neskorších predpisov), </w:t>
      </w:r>
      <w:r w:rsidR="007F3EE6">
        <w:t>a v prípade dohody Zmluvných strán</w:t>
      </w:r>
      <w:r w:rsidR="007F3EE6" w:rsidRPr="002C5D9B">
        <w:t xml:space="preserve"> </w:t>
      </w:r>
      <w:r w:rsidRPr="002C5D9B">
        <w:t xml:space="preserve">aj </w:t>
      </w:r>
      <w:r w:rsidR="007F3EE6">
        <w:t>ďalšiu</w:t>
      </w:r>
      <w:r w:rsidR="007F3EE6" w:rsidRPr="002C5D9B">
        <w:t xml:space="preserve"> </w:t>
      </w:r>
      <w:r w:rsidRPr="002C5D9B">
        <w:t>infraštruktúru na</w:t>
      </w:r>
      <w:r w:rsidR="00D33926">
        <w:t> </w:t>
      </w:r>
      <w:r w:rsidRPr="002C5D9B">
        <w:t xml:space="preserve">zabezpečenie ich prevádzky. </w:t>
      </w:r>
      <w:r>
        <w:t>V takom prípade,</w:t>
      </w:r>
      <w:r w:rsidRPr="004B4832">
        <w:t xml:space="preserve"> </w:t>
      </w:r>
      <w:r>
        <w:t>ak sa Zmluvné strany (formou dodatku k</w:t>
      </w:r>
      <w:r w:rsidR="00D33926">
        <w:t> </w:t>
      </w:r>
      <w:r>
        <w:t>Zmluve) nedohodnú inak, sa budú na užívanie Vozidiel Objednávateľa uplatňovať nasledovné podmienky:</w:t>
      </w:r>
      <w:bookmarkEnd w:id="44"/>
    </w:p>
    <w:p w14:paraId="35D37532" w14:textId="7C9378B9" w:rsidR="000E41DD" w:rsidRDefault="000E41DD" w:rsidP="00843502">
      <w:pPr>
        <w:pStyle w:val="Heading3"/>
        <w:keepNext w:val="0"/>
        <w:keepLines w:val="0"/>
        <w:widowControl w:val="0"/>
        <w:ind w:left="709" w:hanging="709"/>
      </w:pPr>
      <w:r w:rsidRPr="002C5D9B">
        <w:t>Spolu s Vozidlami Objednávateľa Objednávateľ</w:t>
      </w:r>
      <w:r>
        <w:t>, Poverený subjekt</w:t>
      </w:r>
      <w:r w:rsidRPr="002C5D9B">
        <w:t xml:space="preserve"> a/alebo Organizátor Dopravcovi odovzdá aj všetky potrebné doklady na prevádzku Vozidiel Objednávateľa vrátane dokumentov a informácií nevyhnutných pre zabezpečenie riadnej starostlivosti a údržby o</w:t>
      </w:r>
      <w:r>
        <w:t> </w:t>
      </w:r>
      <w:r w:rsidRPr="002C5D9B">
        <w:t>Vozidlá Objednávateľa podľa bodu</w:t>
      </w:r>
      <w:r>
        <w:t xml:space="preserve"> </w:t>
      </w:r>
      <w:r w:rsidR="00650FEF">
        <w:rPr>
          <w:highlight w:val="yellow"/>
        </w:rPr>
        <w:fldChar w:fldCharType="begin"/>
      </w:r>
      <w:r w:rsidR="00D33926">
        <w:instrText xml:space="preserve"> REF _Ref106373243 \r \h </w:instrText>
      </w:r>
      <w:r w:rsidR="00650FEF">
        <w:rPr>
          <w:highlight w:val="yellow"/>
        </w:rPr>
      </w:r>
      <w:r w:rsidR="00650FEF">
        <w:rPr>
          <w:highlight w:val="yellow"/>
        </w:rPr>
        <w:fldChar w:fldCharType="separate"/>
      </w:r>
      <w:r w:rsidR="001C7151">
        <w:t>3.19.7</w:t>
      </w:r>
      <w:r w:rsidR="00650FEF">
        <w:rPr>
          <w:highlight w:val="yellow"/>
        </w:rPr>
        <w:fldChar w:fldCharType="end"/>
      </w:r>
      <w:r>
        <w:t xml:space="preserve"> </w:t>
      </w:r>
      <w:r w:rsidRPr="002C5D9B">
        <w:t>tejto Zmluvy. O prevzatí Vozidiel Objednávateľa Zmluvné strany spíšu preberací protokol</w:t>
      </w:r>
      <w:r w:rsidR="00DA3A13">
        <w:t xml:space="preserve"> s dodanou výbavou a inventárom vozidla</w:t>
      </w:r>
      <w:r w:rsidRPr="002C5D9B">
        <w:t xml:space="preserve">. Nájom </w:t>
      </w:r>
      <w:r w:rsidR="00346AE4">
        <w:t>bude trvať</w:t>
      </w:r>
      <w:r w:rsidR="00346AE4" w:rsidRPr="002C5D9B">
        <w:t xml:space="preserve"> </w:t>
      </w:r>
      <w:r w:rsidRPr="002C5D9B">
        <w:t xml:space="preserve">od momentu prevzatia Vozidiel Objednávateľa Dopravcom po dobu trvania povinnosti Dopravcu zabezpečovať Službu podľa tejto Zmluvy, pokiaľ nedôjde k jeho ukončeniu skôr podľa podmienok tejto Zmluvy. Nájom </w:t>
      </w:r>
      <w:r w:rsidR="00346AE4">
        <w:t>zanikne</w:t>
      </w:r>
      <w:r w:rsidR="00346AE4" w:rsidRPr="002C5D9B">
        <w:t xml:space="preserve"> </w:t>
      </w:r>
      <w:r w:rsidRPr="002C5D9B">
        <w:t xml:space="preserve">tiež zánikom tejto Zmluvy. Za užívanie Vozidiel Objednávateľa sa Dopravca zaväzuje Objednávateľovi platiť nájomné vo výške 1,00 EUR ročne za jedno Vozidlo Objednávateľa. Nájomné za Vozidlá Objednávateľa sa hradí dopredu ročne. Faktúru na ročné nájomné Objednávateľ vystaví spravidla najneskôr do </w:t>
      </w:r>
      <w:r w:rsidR="0070343B">
        <w:t>20</w:t>
      </w:r>
      <w:r w:rsidR="0070343B" w:rsidRPr="002C5D9B">
        <w:t xml:space="preserve"> </w:t>
      </w:r>
      <w:r w:rsidRPr="002C5D9B">
        <w:t>dní odo dňa prvého dňa každého roka nájomného, pričom splatnosť faktúry bude 30 dní</w:t>
      </w:r>
      <w:r>
        <w:t>.</w:t>
      </w:r>
    </w:p>
    <w:p w14:paraId="0C43CE11" w14:textId="3A0FCE4A" w:rsidR="009A31B5" w:rsidRDefault="009A31B5" w:rsidP="00843502">
      <w:pPr>
        <w:pStyle w:val="Heading3"/>
        <w:keepNext w:val="0"/>
        <w:keepLines w:val="0"/>
        <w:widowControl w:val="0"/>
        <w:ind w:left="709" w:hanging="709"/>
      </w:pPr>
      <w:r>
        <w:t xml:space="preserve">O zámere zveriť Dopravcovi do nájmu a užívania Vozidlá Objednávateľa Objednávateľ informuje Dopravcu minimálne </w:t>
      </w:r>
      <w:r w:rsidRPr="00F251E8">
        <w:t xml:space="preserve">180 </w:t>
      </w:r>
      <w:r w:rsidRPr="000653A4">
        <w:t>dní vopred</w:t>
      </w:r>
      <w:r>
        <w:t>.</w:t>
      </w:r>
      <w:r w:rsidRPr="002C5D9B">
        <w:t xml:space="preserve"> </w:t>
      </w:r>
      <w:r>
        <w:t>Na podmienky</w:t>
      </w:r>
      <w:r w:rsidRPr="00A14D36">
        <w:t xml:space="preserve"> zmen</w:t>
      </w:r>
      <w:r>
        <w:t>y</w:t>
      </w:r>
      <w:r w:rsidRPr="00A14D36">
        <w:t xml:space="preserve"> Východiskového počtu vozidiel dopravcu resp. Aktualizovaného počtu vozidiel dopravcu, alebo </w:t>
      </w:r>
      <w:r>
        <w:t>súvisiacej</w:t>
      </w:r>
      <w:r w:rsidRPr="00A14D36">
        <w:t xml:space="preserve"> veľkostnej kategórie Používaných vozidiel</w:t>
      </w:r>
      <w:r>
        <w:t xml:space="preserve"> vyvolanej povinnosťou využívať na plnenie Služby Vozidlá Objednávateľa sa aplikujú podmienky bodu </w:t>
      </w:r>
      <w:r w:rsidR="00650FEF">
        <w:fldChar w:fldCharType="begin"/>
      </w:r>
      <w:r w:rsidR="00A67653">
        <w:instrText xml:space="preserve"> REF _Ref98506585 \r \h </w:instrText>
      </w:r>
      <w:r w:rsidR="00650FEF">
        <w:fldChar w:fldCharType="separate"/>
      </w:r>
      <w:r w:rsidR="001C7151">
        <w:t>3.18</w:t>
      </w:r>
      <w:r w:rsidR="00650FEF">
        <w:fldChar w:fldCharType="end"/>
      </w:r>
      <w:r>
        <w:t xml:space="preserve"> tejto Zmluvy primerane.</w:t>
      </w:r>
    </w:p>
    <w:p w14:paraId="20451FEB" w14:textId="77777777" w:rsidR="009A31B5" w:rsidRDefault="009A31B5" w:rsidP="00843502">
      <w:pPr>
        <w:pStyle w:val="Heading3"/>
        <w:keepNext w:val="0"/>
        <w:keepLines w:val="0"/>
        <w:widowControl w:val="0"/>
        <w:ind w:left="709" w:hanging="709"/>
      </w:pPr>
      <w:bookmarkStart w:id="45" w:name="_Ref108181121"/>
      <w:r>
        <w:t>V </w:t>
      </w:r>
      <w:r w:rsidRPr="00625236">
        <w:t xml:space="preserve">súvislosti </w:t>
      </w:r>
      <w:r w:rsidRPr="007E1B26">
        <w:t>so zmenou Východiskového počtu vozidiel dopravcu resp. Aktualizovaného počtu vozidiel dopravcu, alebo súvisiacej veľkostnej kategórie Používaných vozidiel vyvolanej povinnosťou využívať na plnenie Služby Vozidlá Objednávateľa bude mať Dopravca nárok na</w:t>
      </w:r>
      <w:r w:rsidR="00A67653">
        <w:t> </w:t>
      </w:r>
      <w:r w:rsidRPr="007E1B26">
        <w:t>kompenzáciu vypočítanú nasledovným spôsobom a za nasledovných podmienok</w:t>
      </w:r>
      <w:r>
        <w:t>:</w:t>
      </w:r>
      <w:bookmarkEnd w:id="45"/>
    </w:p>
    <w:p w14:paraId="16E647A0" w14:textId="77777777" w:rsidR="009A31B5" w:rsidRDefault="009A31B5" w:rsidP="00843502">
      <w:pPr>
        <w:pStyle w:val="ListParagraph"/>
        <w:widowControl w:val="0"/>
        <w:numPr>
          <w:ilvl w:val="0"/>
          <w:numId w:val="44"/>
        </w:numPr>
        <w:spacing w:after="120" w:line="240" w:lineRule="auto"/>
        <w:ind w:left="1134" w:hanging="425"/>
        <w:contextualSpacing w:val="0"/>
        <w:jc w:val="both"/>
        <w:rPr>
          <w:rFonts w:ascii="Lato" w:hAnsi="Lato"/>
        </w:rPr>
      </w:pPr>
      <w:r w:rsidRPr="00625236">
        <w:rPr>
          <w:rFonts w:ascii="Lato" w:hAnsi="Lato"/>
        </w:rPr>
        <w:t xml:space="preserve">Pri nahradzovaní vozidiel </w:t>
      </w:r>
      <w:r w:rsidRPr="007E1B26">
        <w:rPr>
          <w:rFonts w:ascii="Lato" w:hAnsi="Lato"/>
        </w:rPr>
        <w:t>sa bude uplatňovať princíp náhra</w:t>
      </w:r>
      <w:r w:rsidRPr="0027207D">
        <w:rPr>
          <w:rFonts w:ascii="Lato" w:hAnsi="Lato"/>
        </w:rPr>
        <w:t xml:space="preserve">dy prioritne </w:t>
      </w:r>
      <w:r w:rsidR="0027207D" w:rsidRPr="0027207D">
        <w:rPr>
          <w:rFonts w:ascii="Lato" w:hAnsi="Lato"/>
        </w:rPr>
        <w:t xml:space="preserve">iných ako </w:t>
      </w:r>
      <w:r w:rsidR="00810AF5">
        <w:rPr>
          <w:rFonts w:ascii="Lato" w:hAnsi="Lato"/>
        </w:rPr>
        <w:t>E</w:t>
      </w:r>
      <w:r w:rsidR="0027207D" w:rsidRPr="0027207D">
        <w:rPr>
          <w:rFonts w:ascii="Lato" w:hAnsi="Lato"/>
        </w:rPr>
        <w:t>kologických vozidiel dopravcu</w:t>
      </w:r>
      <w:r w:rsidR="00B1354E" w:rsidRPr="0027207D">
        <w:rPr>
          <w:rFonts w:ascii="Lato" w:hAnsi="Lato"/>
        </w:rPr>
        <w:t xml:space="preserve">, </w:t>
      </w:r>
      <w:r w:rsidRPr="0027207D">
        <w:rPr>
          <w:rFonts w:ascii="Lato" w:hAnsi="Lato"/>
        </w:rPr>
        <w:t xml:space="preserve">už </w:t>
      </w:r>
      <w:r w:rsidRPr="004E5E13">
        <w:rPr>
          <w:rFonts w:ascii="Lato" w:hAnsi="Lato"/>
        </w:rPr>
        <w:t>odpísaných vozidiel resp. vozidiel s najvyšším vekom, pokiaľ Objednávateľ v konkrétnych prípadoch neodsúhlasí iný postup</w:t>
      </w:r>
      <w:r>
        <w:rPr>
          <w:rFonts w:ascii="Lato" w:hAnsi="Lato"/>
        </w:rPr>
        <w:t>; pričom</w:t>
      </w:r>
    </w:p>
    <w:p w14:paraId="1B568305" w14:textId="77777777" w:rsidR="009A31B5" w:rsidRDefault="009A31B5" w:rsidP="00843502">
      <w:pPr>
        <w:pStyle w:val="ListParagraph"/>
        <w:widowControl w:val="0"/>
        <w:numPr>
          <w:ilvl w:val="0"/>
          <w:numId w:val="44"/>
        </w:numPr>
        <w:spacing w:after="120" w:line="240" w:lineRule="auto"/>
        <w:ind w:left="1134" w:hanging="425"/>
        <w:contextualSpacing w:val="0"/>
        <w:jc w:val="both"/>
        <w:rPr>
          <w:rFonts w:ascii="Lato" w:hAnsi="Lato"/>
        </w:rPr>
      </w:pPr>
      <w:bookmarkStart w:id="46" w:name="_Ref108181113"/>
      <w:r w:rsidRPr="00437D77">
        <w:rPr>
          <w:rFonts w:ascii="Lato" w:hAnsi="Lato"/>
        </w:rPr>
        <w:t>Dopravc</w:t>
      </w:r>
      <w:r>
        <w:rPr>
          <w:rFonts w:ascii="Lato" w:hAnsi="Lato"/>
        </w:rPr>
        <w:t>a bude mať nárok</w:t>
      </w:r>
      <w:r w:rsidRPr="00437D77">
        <w:rPr>
          <w:rFonts w:ascii="Lato" w:hAnsi="Lato"/>
        </w:rPr>
        <w:t xml:space="preserve"> na kompenzáciu nákladov</w:t>
      </w:r>
      <w:r>
        <w:rPr>
          <w:rFonts w:ascii="Lato" w:hAnsi="Lato"/>
        </w:rPr>
        <w:t xml:space="preserve"> vypočítanú buď ako:</w:t>
      </w:r>
      <w:bookmarkEnd w:id="46"/>
    </w:p>
    <w:p w14:paraId="60ED0BA4" w14:textId="77777777" w:rsidR="009A31B5" w:rsidRDefault="00892E18" w:rsidP="00843502">
      <w:pPr>
        <w:pStyle w:val="Heading5"/>
        <w:keepNext w:val="0"/>
        <w:keepLines w:val="0"/>
        <w:widowControl w:val="0"/>
        <w:numPr>
          <w:ilvl w:val="0"/>
          <w:numId w:val="37"/>
        </w:numPr>
        <w:spacing w:before="0" w:after="120" w:line="240" w:lineRule="auto"/>
        <w:ind w:left="1701" w:hanging="567"/>
        <w:jc w:val="both"/>
        <w:rPr>
          <w:rFonts w:ascii="Lato" w:hAnsi="Lato"/>
          <w:color w:val="auto"/>
        </w:rPr>
      </w:pPr>
      <w:r w:rsidRPr="007E1B26">
        <w:rPr>
          <w:rFonts w:ascii="Lato" w:hAnsi="Lato"/>
          <w:color w:val="auto"/>
        </w:rPr>
        <w:t>výška skutočných zostávajúcich nezrealizovaných odpisov pôvodného (nahrádzaného) vozidla ku dňu náhrady príslušného vozidla alebo</w:t>
      </w:r>
    </w:p>
    <w:p w14:paraId="00E46E98" w14:textId="77777777" w:rsidR="00892E18" w:rsidRPr="00892E18" w:rsidRDefault="00892E18" w:rsidP="00843502">
      <w:pPr>
        <w:pStyle w:val="Heading5"/>
        <w:keepNext w:val="0"/>
        <w:keepLines w:val="0"/>
        <w:widowControl w:val="0"/>
        <w:numPr>
          <w:ilvl w:val="0"/>
          <w:numId w:val="37"/>
        </w:numPr>
        <w:spacing w:before="0" w:after="120" w:line="240" w:lineRule="auto"/>
        <w:ind w:left="1701" w:hanging="567"/>
        <w:jc w:val="both"/>
        <w:rPr>
          <w:rFonts w:ascii="Lato" w:hAnsi="Lato"/>
          <w:color w:val="auto"/>
        </w:rPr>
      </w:pPr>
      <w:r w:rsidRPr="00892E18">
        <w:rPr>
          <w:rFonts w:ascii="Lato" w:hAnsi="Lato"/>
          <w:color w:val="auto"/>
        </w:rPr>
        <w:t>vypočítanú nasledujúcim vzorcom</w:t>
      </w:r>
      <w:r>
        <w:rPr>
          <w:rFonts w:ascii="Lato" w:hAnsi="Lato"/>
          <w:color w:val="auto"/>
        </w:rPr>
        <w:t>:</w:t>
      </w:r>
    </w:p>
    <w:p w14:paraId="567372CB" w14:textId="77777777" w:rsidR="009A31B5" w:rsidRPr="0015475D" w:rsidRDefault="00892E18" w:rsidP="00843502">
      <w:pPr>
        <w:widowControl w:val="0"/>
        <w:rPr>
          <w:rFonts w:eastAsiaTheme="minorEastAsia"/>
        </w:rPr>
      </w:pPr>
      <m:oMathPara>
        <m:oMath>
          <m:r>
            <w:rPr>
              <w:rFonts w:ascii="Cambria Math" w:hAnsi="Cambria Math"/>
            </w:rPr>
            <m:t xml:space="preserve">Kompenzácia= </m:t>
          </m:r>
          <m:f>
            <m:fPr>
              <m:ctrlPr>
                <w:rPr>
                  <w:rFonts w:ascii="Cambria Math" w:hAnsi="Cambria Math"/>
                  <w:i/>
                </w:rPr>
              </m:ctrlPr>
            </m:fPr>
            <m:num>
              <m:sSub>
                <m:sSubPr>
                  <m:ctrlPr>
                    <w:rPr>
                      <w:rFonts w:ascii="Cambria Math" w:hAnsi="Cambria Math"/>
                      <w:i/>
                    </w:rPr>
                  </m:ctrlPr>
                </m:sSubPr>
                <m:e>
                  <m:r>
                    <w:rPr>
                      <w:rFonts w:ascii="Cambria Math" w:hAnsi="Cambria Math"/>
                    </w:rPr>
                    <m:t>RS_vych</m:t>
                  </m:r>
                </m:e>
                <m:sub>
                  <m:r>
                    <w:rPr>
                      <w:rFonts w:ascii="Cambria Math" w:hAnsi="Cambria Math"/>
                    </w:rPr>
                    <m:t>i</m:t>
                  </m:r>
                </m:sub>
              </m:sSub>
            </m:num>
            <m:den>
              <m:sSub>
                <m:sSubPr>
                  <m:ctrlPr>
                    <w:rPr>
                      <w:rFonts w:ascii="Cambria Math" w:hAnsi="Cambria Math"/>
                      <w:i/>
                    </w:rPr>
                  </m:ctrlPr>
                </m:sSubPr>
                <m:e>
                  <m:r>
                    <w:rPr>
                      <w:rFonts w:ascii="Cambria Math" w:hAnsi="Cambria Math"/>
                    </w:rPr>
                    <m:t>PVoz_vych</m:t>
                  </m:r>
                </m:e>
                <m:sub>
                  <m:r>
                    <w:rPr>
                      <w:rFonts w:ascii="Cambria Math" w:hAnsi="Cambria Math"/>
                    </w:rPr>
                    <m:t>i</m:t>
                  </m:r>
                </m:sub>
              </m:sSub>
            </m:den>
          </m:f>
          <m:r>
            <w:rPr>
              <w:rFonts w:ascii="Cambria Math" w:hAnsi="Cambria Math"/>
            </w:rPr>
            <m:t>∙</m:t>
          </m:r>
          <m:sSub>
            <m:sSubPr>
              <m:ctrlPr>
                <w:rPr>
                  <w:rFonts w:ascii="Cambria Math" w:hAnsi="Cambria Math"/>
                  <w:i/>
                </w:rPr>
              </m:ctrlPr>
            </m:sSubPr>
            <m:e>
              <m:r>
                <w:rPr>
                  <w:rFonts w:ascii="Cambria Math" w:hAnsi="Cambria Math"/>
                </w:rPr>
                <m:t>FNvoz</m:t>
              </m:r>
            </m:e>
            <m:sub>
              <m:r>
                <w:rPr>
                  <w:rFonts w:ascii="Cambria Math" w:hAnsi="Cambria Math"/>
                </w:rPr>
                <m:t>0i</m:t>
              </m:r>
            </m:sub>
          </m:sSub>
          <m:r>
            <w:rPr>
              <w:rFonts w:ascii="Cambria Math" w:hAnsi="Cambria Math"/>
            </w:rPr>
            <m:t>∙</m:t>
          </m:r>
          <m:d>
            <m:dPr>
              <m:ctrlPr>
                <w:rPr>
                  <w:rFonts w:ascii="Cambria Math" w:hAnsi="Cambria Math"/>
                  <w:i/>
                </w:rPr>
              </m:ctrlPr>
            </m:dPr>
            <m:e>
              <m:r>
                <w:rPr>
                  <w:rFonts w:ascii="Cambria Math" w:hAnsi="Cambria Math"/>
                </w:rPr>
                <m:t>10-PRS</m:t>
              </m:r>
            </m:e>
          </m:d>
        </m:oMath>
      </m:oMathPara>
    </w:p>
    <w:p w14:paraId="2607AAB8" w14:textId="77777777" w:rsidR="0015475D" w:rsidRDefault="0015475D" w:rsidP="00843502">
      <w:pPr>
        <w:widowControl w:val="0"/>
        <w:spacing w:after="120" w:line="240" w:lineRule="auto"/>
        <w:rPr>
          <w:rFonts w:ascii="Lato" w:hAnsi="Lato"/>
        </w:rPr>
      </w:pPr>
      <w:r w:rsidRPr="0015475D">
        <w:rPr>
          <w:rFonts w:ascii="Lato" w:hAnsi="Lato"/>
        </w:rPr>
        <w:t>Kde</w:t>
      </w:r>
    </w:p>
    <w:p w14:paraId="0F2D130A" w14:textId="77777777" w:rsidR="009A31B5" w:rsidRDefault="00A03D18" w:rsidP="00843502">
      <w:pPr>
        <w:widowControl w:val="0"/>
        <w:spacing w:after="120" w:line="240" w:lineRule="auto"/>
        <w:ind w:left="1134" w:hanging="1134"/>
        <w:jc w:val="both"/>
        <w:rPr>
          <w:rFonts w:ascii="Lato" w:hAnsi="Lato"/>
        </w:rPr>
      </w:pPr>
      <w:r w:rsidRPr="00A5149D">
        <w:rPr>
          <w:rFonts w:ascii="Lato" w:hAnsi="Lato"/>
          <w:i/>
          <w:iCs/>
        </w:rPr>
        <w:t>RS_vych</w:t>
      </w:r>
      <w:r w:rsidRPr="00A03D18">
        <w:rPr>
          <w:rFonts w:ascii="Lato" w:hAnsi="Lato"/>
          <w:i/>
          <w:iCs/>
          <w:vertAlign w:val="subscript"/>
        </w:rPr>
        <w:t>i</w:t>
      </w:r>
      <w:r w:rsidRPr="00A03D18">
        <w:rPr>
          <w:rFonts w:ascii="Lato" w:hAnsi="Lato"/>
          <w:i/>
          <w:iCs/>
        </w:rPr>
        <w:tab/>
      </w:r>
      <w:r w:rsidRPr="00A03D18">
        <w:rPr>
          <w:rFonts w:ascii="Lato" w:hAnsi="Lato"/>
        </w:rPr>
        <w:t xml:space="preserve">Východiskový rozsah služby </w:t>
      </w:r>
      <w:r w:rsidRPr="00A03D18">
        <w:rPr>
          <w:rFonts w:ascii="Lato" w:hAnsi="Lato"/>
          <w:i/>
          <w:iCs/>
        </w:rPr>
        <w:t>i</w:t>
      </w:r>
      <w:r w:rsidRPr="00A03D18">
        <w:rPr>
          <w:rFonts w:ascii="Lato" w:hAnsi="Lato"/>
        </w:rPr>
        <w:t>-tej kategórie vozidiel uvedený v Ponuke dopravcu</w:t>
      </w:r>
    </w:p>
    <w:p w14:paraId="4F4010F7" w14:textId="77777777" w:rsidR="00A03D18" w:rsidRDefault="00A03D18" w:rsidP="00843502">
      <w:pPr>
        <w:widowControl w:val="0"/>
        <w:spacing w:after="120" w:line="240" w:lineRule="auto"/>
        <w:ind w:left="1134" w:hanging="1134"/>
        <w:jc w:val="both"/>
        <w:rPr>
          <w:rFonts w:ascii="Lato" w:hAnsi="Lato"/>
        </w:rPr>
      </w:pPr>
      <w:r w:rsidRPr="00D274EA">
        <w:rPr>
          <w:rFonts w:ascii="Lato" w:hAnsi="Lato"/>
          <w:i/>
          <w:iCs/>
        </w:rPr>
        <w:lastRenderedPageBreak/>
        <w:t>PVoz_vych</w:t>
      </w:r>
      <w:r w:rsidRPr="00D274EA">
        <w:rPr>
          <w:rFonts w:ascii="Lato" w:hAnsi="Lato"/>
          <w:i/>
          <w:iCs/>
          <w:vertAlign w:val="subscript"/>
        </w:rPr>
        <w:t>i</w:t>
      </w:r>
      <w:r w:rsidRPr="00D274EA">
        <w:rPr>
          <w:rFonts w:ascii="Lato" w:hAnsi="Lato"/>
          <w:vertAlign w:val="subscript"/>
        </w:rPr>
        <w:tab/>
      </w:r>
      <w:r w:rsidRPr="00D274EA">
        <w:rPr>
          <w:rFonts w:ascii="Lato" w:hAnsi="Lato"/>
        </w:rPr>
        <w:t>Východiskový počet vozidiel doprav</w:t>
      </w:r>
      <w:r w:rsidR="00435DB4">
        <w:rPr>
          <w:rFonts w:ascii="Lato" w:hAnsi="Lato"/>
        </w:rPr>
        <w:t>c</w:t>
      </w:r>
      <w:r w:rsidRPr="00D274EA">
        <w:rPr>
          <w:rFonts w:ascii="Lato" w:hAnsi="Lato"/>
        </w:rPr>
        <w:t xml:space="preserve">u </w:t>
      </w:r>
      <w:r w:rsidRPr="00D274EA">
        <w:rPr>
          <w:rFonts w:ascii="Lato" w:hAnsi="Lato"/>
          <w:i/>
          <w:iCs/>
        </w:rPr>
        <w:t>i</w:t>
      </w:r>
      <w:r w:rsidRPr="00D274EA">
        <w:rPr>
          <w:rFonts w:ascii="Lato" w:hAnsi="Lato"/>
        </w:rPr>
        <w:t>-tej kategórie uvedený v Ponuke dopravcu</w:t>
      </w:r>
    </w:p>
    <w:p w14:paraId="67D7C59F" w14:textId="77777777" w:rsidR="00A03D18" w:rsidRDefault="00A03D18" w:rsidP="00843502">
      <w:pPr>
        <w:widowControl w:val="0"/>
        <w:spacing w:after="120" w:line="240" w:lineRule="auto"/>
        <w:ind w:left="1134" w:hanging="1134"/>
        <w:jc w:val="both"/>
        <w:rPr>
          <w:rFonts w:ascii="Lato" w:hAnsi="Lato"/>
        </w:rPr>
      </w:pPr>
      <w:r w:rsidRPr="00D274EA">
        <w:rPr>
          <w:rFonts w:ascii="Lato" w:hAnsi="Lato"/>
          <w:i/>
          <w:iCs/>
        </w:rPr>
        <w:t>FNvoz</w:t>
      </w:r>
      <w:r w:rsidRPr="00D274EA">
        <w:rPr>
          <w:rFonts w:ascii="Lato" w:hAnsi="Lato"/>
          <w:i/>
          <w:iCs/>
          <w:vertAlign w:val="subscript"/>
        </w:rPr>
        <w:t>0i</w:t>
      </w:r>
      <w:r w:rsidRPr="00D274EA">
        <w:rPr>
          <w:rFonts w:ascii="Lato" w:hAnsi="Lato"/>
          <w:i/>
          <w:iCs/>
        </w:rPr>
        <w:tab/>
      </w:r>
      <w:r w:rsidRPr="00D274EA">
        <w:rPr>
          <w:rFonts w:ascii="Lato" w:hAnsi="Lato"/>
        </w:rPr>
        <w:t xml:space="preserve">časť ceny za fixné náklady spojené s obstaraním vozidiel pre </w:t>
      </w:r>
      <w:r w:rsidRPr="00D274EA">
        <w:rPr>
          <w:rFonts w:ascii="Lato" w:hAnsi="Lato"/>
          <w:i/>
          <w:iCs/>
        </w:rPr>
        <w:t>i</w:t>
      </w:r>
      <w:r w:rsidRPr="00D274EA">
        <w:rPr>
          <w:rFonts w:ascii="Lato" w:hAnsi="Lato"/>
        </w:rPr>
        <w:t>-tú kategóriu vozidiel uvedená v Ponuke dopravcu</w:t>
      </w:r>
    </w:p>
    <w:p w14:paraId="5BC54232" w14:textId="77777777" w:rsidR="00A03D18" w:rsidRDefault="00A03D18" w:rsidP="00843502">
      <w:pPr>
        <w:widowControl w:val="0"/>
        <w:spacing w:line="240" w:lineRule="auto"/>
        <w:ind w:left="1134" w:hanging="1134"/>
        <w:jc w:val="both"/>
        <w:rPr>
          <w:rFonts w:ascii="Lato" w:hAnsi="Lato"/>
        </w:rPr>
      </w:pPr>
      <w:r>
        <w:rPr>
          <w:rFonts w:ascii="Lato" w:hAnsi="Lato"/>
          <w:i/>
          <w:iCs/>
        </w:rPr>
        <w:t>PRS</w:t>
      </w:r>
      <w:r>
        <w:rPr>
          <w:rFonts w:ascii="Lato" w:hAnsi="Lato"/>
          <w:i/>
          <w:iCs/>
        </w:rPr>
        <w:tab/>
      </w:r>
      <w:r>
        <w:rPr>
          <w:rFonts w:ascii="Lato" w:hAnsi="Lato"/>
        </w:rPr>
        <w:t>počet rokov poskytovania Služby, ktoré začali plynúť od prvého dňa poskytovania Služby podľa tejto Zmluvy</w:t>
      </w:r>
      <w:bookmarkStart w:id="47" w:name="_Hlk115870432"/>
      <w:r w:rsidR="00CE0BDB">
        <w:rPr>
          <w:rFonts w:ascii="Lato" w:hAnsi="Lato"/>
        </w:rPr>
        <w:t>, zaokrúhlené matematicky na dve desatinné miesta</w:t>
      </w:r>
      <w:bookmarkEnd w:id="47"/>
    </w:p>
    <w:p w14:paraId="39896569" w14:textId="77777777" w:rsidR="00A03D18" w:rsidRDefault="00A03D18" w:rsidP="00843502">
      <w:pPr>
        <w:widowControl w:val="0"/>
        <w:spacing w:after="120" w:line="240" w:lineRule="auto"/>
        <w:ind w:left="1134" w:hanging="1134"/>
        <w:jc w:val="both"/>
        <w:rPr>
          <w:rFonts w:ascii="Lato" w:hAnsi="Lato"/>
        </w:rPr>
      </w:pPr>
      <w:r>
        <w:rPr>
          <w:rFonts w:ascii="Lato" w:hAnsi="Lato"/>
        </w:rPr>
        <w:tab/>
      </w:r>
      <w:r w:rsidR="00FF4C9E">
        <w:rPr>
          <w:rFonts w:ascii="Lato" w:hAnsi="Lato"/>
        </w:rPr>
        <w:t>a</w:t>
      </w:r>
      <w:r>
        <w:rPr>
          <w:rFonts w:ascii="Lato" w:hAnsi="Lato"/>
        </w:rPr>
        <w:t> to podľa toho, ktorá z</w:t>
      </w:r>
      <w:r w:rsidR="00FF4C9E">
        <w:rPr>
          <w:rFonts w:ascii="Lato" w:hAnsi="Lato"/>
        </w:rPr>
        <w:t> hodnôt podľa bodu (i) alebo bodu (ii) bude nižšia.</w:t>
      </w:r>
    </w:p>
    <w:p w14:paraId="6704408A" w14:textId="77777777" w:rsidR="00FF4C9E" w:rsidRDefault="00FF4C9E" w:rsidP="00843502">
      <w:pPr>
        <w:pStyle w:val="Heading3"/>
        <w:keepNext w:val="0"/>
        <w:keepLines w:val="0"/>
        <w:widowControl w:val="0"/>
        <w:ind w:left="709" w:hanging="709"/>
      </w:pPr>
      <w:r w:rsidRPr="002C5D9B">
        <w:t>Dopravca je povinný Vozidlá Objednávateľa využívať výlučne na účel zabezpečenia Služby, pokiaľ Objednávateľ písomne neurčí inak. Dopravca je povinný starať sa o Vozidlá Objednávateľa minimálne s takou starostlivosťou, akou sa stará o Vozidlá</w:t>
      </w:r>
      <w:r>
        <w:t xml:space="preserve"> dopravcu</w:t>
      </w:r>
      <w:r w:rsidRPr="002C5D9B">
        <w:t xml:space="preserve"> a zároveň vždy tak, aby na nich nevznikla škoda</w:t>
      </w:r>
      <w:r>
        <w:t>.</w:t>
      </w:r>
    </w:p>
    <w:p w14:paraId="292CCE58" w14:textId="77777777" w:rsidR="00FF4C9E" w:rsidRDefault="00FF4C9E" w:rsidP="00843502">
      <w:pPr>
        <w:pStyle w:val="Heading3"/>
        <w:keepNext w:val="0"/>
        <w:keepLines w:val="0"/>
        <w:widowControl w:val="0"/>
        <w:ind w:left="709" w:hanging="709"/>
      </w:pPr>
      <w:bookmarkStart w:id="48" w:name="_Ref120267791"/>
      <w:r w:rsidRPr="002C5D9B">
        <w:t>Dopravca nie je oprávnený vykonať na Vozidle Objednávateľa technické zásahy okrem bežnej údržby</w:t>
      </w:r>
      <w:r w:rsidR="008F477F">
        <w:t xml:space="preserve"> v</w:t>
      </w:r>
      <w:r w:rsidR="00A25A71">
        <w:t> </w:t>
      </w:r>
      <w:r w:rsidR="008F477F">
        <w:t>rozsahu</w:t>
      </w:r>
      <w:r w:rsidR="00A25A71">
        <w:t>,</w:t>
      </w:r>
      <w:r w:rsidR="008F477F">
        <w:t xml:space="preserve"> na ktorom sa Zmluvné strany dohodnú pri odovzdaní Vozidiel Objednávateľa.</w:t>
      </w:r>
      <w:r w:rsidRPr="002C5D9B">
        <w:t xml:space="preserve"> </w:t>
      </w:r>
      <w:r w:rsidR="008F477F">
        <w:t>N</w:t>
      </w:r>
      <w:r w:rsidRPr="002C5D9B">
        <w:t xml:space="preserve">a vykonanie technického zásahu na Vozidle Objednávateľa </w:t>
      </w:r>
      <w:r w:rsidR="008F477F">
        <w:t>nad rámec bežnej údržby</w:t>
      </w:r>
      <w:r w:rsidR="00A25A71">
        <w:t>,</w:t>
      </w:r>
      <w:r w:rsidR="008F477F">
        <w:t xml:space="preserve"> na ktorej sa Zmluvné strany dohodnú pri odovzdaní Vozidiel Objednávateľa</w:t>
      </w:r>
      <w:r w:rsidR="008F477F" w:rsidRPr="002C5D9B">
        <w:t xml:space="preserve"> </w:t>
      </w:r>
      <w:r w:rsidRPr="002C5D9B">
        <w:t>je oprávnený výhradne autorizovaný servis určený Objednávateľom. V</w:t>
      </w:r>
      <w:r w:rsidR="00E6694A">
        <w:t> </w:t>
      </w:r>
      <w:r w:rsidRPr="002C5D9B">
        <w:t>prípade pochybnosti o rozsahu potrebného technického zásahu na Vozidle Objednávateľa je Dopravca povinný vopred oznámiť Objednávateľovi charakter potrebného technického zásahu a je oprávnený ho na Vozidle Objednávateľa vykonať len so súhlasom Objednávateľa</w:t>
      </w:r>
      <w:r>
        <w:t>.</w:t>
      </w:r>
      <w:bookmarkEnd w:id="48"/>
    </w:p>
    <w:p w14:paraId="36F4C223" w14:textId="77777777" w:rsidR="00FF4C9E" w:rsidRDefault="00FF4C9E" w:rsidP="00843502">
      <w:pPr>
        <w:pStyle w:val="Heading3"/>
        <w:keepNext w:val="0"/>
        <w:keepLines w:val="0"/>
        <w:widowControl w:val="0"/>
        <w:ind w:left="709" w:hanging="709"/>
      </w:pPr>
      <w:r w:rsidRPr="002C5D9B">
        <w:t>V rámci nájmu Objednávateľ nesie zodpovednosť za úhrady daní, poplatkov a iné úhrady súvisiace s prenájmom Vozidla Objednávateľa, ktoré je Objednávateľ povinný hradiť počas celej doby trvania nájmu</w:t>
      </w:r>
      <w:r w:rsidR="00F46F46">
        <w:t>  v nasledovnom rozsahu</w:t>
      </w:r>
      <w:r>
        <w:t>:</w:t>
      </w:r>
    </w:p>
    <w:p w14:paraId="66C88D15" w14:textId="77777777" w:rsidR="00FF4C9E" w:rsidRDefault="00FF4C9E" w:rsidP="004A2A18">
      <w:pPr>
        <w:pStyle w:val="ListParagraph"/>
        <w:widowControl w:val="0"/>
        <w:numPr>
          <w:ilvl w:val="0"/>
          <w:numId w:val="120"/>
        </w:numPr>
        <w:spacing w:after="120" w:line="240" w:lineRule="auto"/>
        <w:ind w:left="1134" w:hanging="425"/>
        <w:contextualSpacing w:val="0"/>
        <w:rPr>
          <w:rFonts w:ascii="Lato" w:hAnsi="Lato"/>
        </w:rPr>
      </w:pPr>
      <w:r>
        <w:rPr>
          <w:rFonts w:ascii="Lato" w:hAnsi="Lato"/>
        </w:rPr>
        <w:t>registračná daň,</w:t>
      </w:r>
    </w:p>
    <w:p w14:paraId="36D94CB3" w14:textId="77777777" w:rsidR="00FF4C9E" w:rsidRDefault="00FF4C9E" w:rsidP="004A2A18">
      <w:pPr>
        <w:pStyle w:val="ListParagraph"/>
        <w:widowControl w:val="0"/>
        <w:numPr>
          <w:ilvl w:val="0"/>
          <w:numId w:val="120"/>
        </w:numPr>
        <w:spacing w:after="120" w:line="240" w:lineRule="auto"/>
        <w:ind w:left="1134" w:hanging="425"/>
        <w:contextualSpacing w:val="0"/>
        <w:rPr>
          <w:rFonts w:ascii="Lato" w:hAnsi="Lato"/>
        </w:rPr>
      </w:pPr>
      <w:r>
        <w:rPr>
          <w:rFonts w:ascii="Lato" w:hAnsi="Lato"/>
        </w:rPr>
        <w:t>daň z motorových vozidiel,</w:t>
      </w:r>
    </w:p>
    <w:p w14:paraId="49604259" w14:textId="77777777" w:rsidR="00FF4C9E" w:rsidRDefault="00FF4C9E" w:rsidP="004A2A18">
      <w:pPr>
        <w:pStyle w:val="ListParagraph"/>
        <w:widowControl w:val="0"/>
        <w:numPr>
          <w:ilvl w:val="0"/>
          <w:numId w:val="120"/>
        </w:numPr>
        <w:spacing w:after="120" w:line="240" w:lineRule="auto"/>
        <w:ind w:left="1134" w:hanging="425"/>
        <w:contextualSpacing w:val="0"/>
        <w:rPr>
          <w:rFonts w:ascii="Lato" w:hAnsi="Lato"/>
        </w:rPr>
      </w:pPr>
      <w:r>
        <w:rPr>
          <w:rFonts w:ascii="Lato" w:hAnsi="Lato"/>
        </w:rPr>
        <w:t>povinné zmluvné poistenie,</w:t>
      </w:r>
    </w:p>
    <w:p w14:paraId="0CDE2993" w14:textId="77777777" w:rsidR="00FF4C9E" w:rsidRDefault="00FF4C9E" w:rsidP="004A2A18">
      <w:pPr>
        <w:pStyle w:val="ListParagraph"/>
        <w:widowControl w:val="0"/>
        <w:numPr>
          <w:ilvl w:val="0"/>
          <w:numId w:val="120"/>
        </w:numPr>
        <w:spacing w:after="120" w:line="240" w:lineRule="auto"/>
        <w:ind w:left="1134" w:hanging="425"/>
        <w:contextualSpacing w:val="0"/>
        <w:rPr>
          <w:rFonts w:ascii="Lato" w:hAnsi="Lato"/>
        </w:rPr>
      </w:pPr>
      <w:r>
        <w:rPr>
          <w:rFonts w:ascii="Lato" w:hAnsi="Lato"/>
        </w:rPr>
        <w:t>havarijné poistenie.</w:t>
      </w:r>
    </w:p>
    <w:p w14:paraId="41EDACB1" w14:textId="77777777" w:rsidR="00FF4C9E" w:rsidRDefault="00FF4C9E" w:rsidP="00843502">
      <w:pPr>
        <w:pStyle w:val="Heading3"/>
        <w:keepNext w:val="0"/>
        <w:keepLines w:val="0"/>
        <w:widowControl w:val="0"/>
        <w:ind w:left="709" w:hanging="709"/>
      </w:pPr>
      <w:bookmarkStart w:id="49" w:name="_Ref106373243"/>
      <w:r>
        <w:t>Pre</w:t>
      </w:r>
      <w:r w:rsidRPr="00C60B0F">
        <w:t xml:space="preserve"> účely </w:t>
      </w:r>
      <w:r w:rsidRPr="00221858">
        <w:t>starostlivosti o Vozidlá Objednávateľa budú platiť nasledovné podmienky</w:t>
      </w:r>
      <w:r>
        <w:t>:</w:t>
      </w:r>
      <w:bookmarkEnd w:id="49"/>
    </w:p>
    <w:p w14:paraId="5606D64B" w14:textId="77777777" w:rsidR="00FF4C9E" w:rsidRDefault="00D50E32" w:rsidP="00843502">
      <w:pPr>
        <w:pStyle w:val="ListParagraph"/>
        <w:widowControl w:val="0"/>
        <w:numPr>
          <w:ilvl w:val="0"/>
          <w:numId w:val="49"/>
        </w:numPr>
        <w:spacing w:after="120" w:line="240" w:lineRule="auto"/>
        <w:ind w:left="1134" w:hanging="425"/>
        <w:contextualSpacing w:val="0"/>
        <w:jc w:val="both"/>
        <w:rPr>
          <w:rFonts w:ascii="Lato" w:hAnsi="Lato"/>
        </w:rPr>
      </w:pPr>
      <w:bookmarkStart w:id="50" w:name="_Ref106373944"/>
      <w:r>
        <w:rPr>
          <w:rFonts w:ascii="Lato" w:hAnsi="Lato"/>
        </w:rPr>
        <w:t>P</w:t>
      </w:r>
      <w:r w:rsidR="00FF4C9E">
        <w:rPr>
          <w:rFonts w:ascii="Lato" w:hAnsi="Lato"/>
        </w:rPr>
        <w:t xml:space="preserve">re </w:t>
      </w:r>
      <w:r w:rsidR="00FF4C9E" w:rsidRPr="004B589E">
        <w:rPr>
          <w:rFonts w:ascii="Lato" w:hAnsi="Lato"/>
        </w:rPr>
        <w:t>pravidelnú údržbu, revízie a servisné prehliadky</w:t>
      </w:r>
      <w:r w:rsidR="00FF4C9E">
        <w:rPr>
          <w:rFonts w:ascii="Lato" w:hAnsi="Lato"/>
        </w:rPr>
        <w:t>:</w:t>
      </w:r>
      <w:bookmarkEnd w:id="50"/>
    </w:p>
    <w:p w14:paraId="5F57ECD6" w14:textId="77777777" w:rsidR="00FF4C9E" w:rsidRDefault="002213AE" w:rsidP="00843502">
      <w:pPr>
        <w:pStyle w:val="Heading5"/>
        <w:keepNext w:val="0"/>
        <w:keepLines w:val="0"/>
        <w:widowControl w:val="0"/>
        <w:numPr>
          <w:ilvl w:val="0"/>
          <w:numId w:val="51"/>
        </w:numPr>
        <w:spacing w:before="0" w:after="120" w:line="240" w:lineRule="auto"/>
        <w:ind w:left="1701" w:hanging="567"/>
        <w:jc w:val="both"/>
        <w:rPr>
          <w:rFonts w:ascii="Lato" w:hAnsi="Lato"/>
          <w:color w:val="auto"/>
        </w:rPr>
      </w:pPr>
      <w:r w:rsidRPr="007E1B26">
        <w:rPr>
          <w:rFonts w:ascii="Lato" w:hAnsi="Lato"/>
          <w:color w:val="auto"/>
        </w:rPr>
        <w:t>Objednávateľ Dopravcovi spolu s Vozidlami Objednávateľa odovzdá všetky prevádzkové poriadky obsahujúce periodicitu a rozsah úkonov povinnej údržby a servisných a iných prehliadok Vozidiel Objednávateľa</w:t>
      </w:r>
      <w:r w:rsidR="006F414B">
        <w:rPr>
          <w:rFonts w:ascii="Lato" w:hAnsi="Lato"/>
          <w:color w:val="auto"/>
        </w:rPr>
        <w:t>;</w:t>
      </w:r>
    </w:p>
    <w:p w14:paraId="4B25B5AB" w14:textId="77777777" w:rsidR="002213AE" w:rsidRDefault="002213AE" w:rsidP="00843502">
      <w:pPr>
        <w:pStyle w:val="Heading5"/>
        <w:keepNext w:val="0"/>
        <w:keepLines w:val="0"/>
        <w:widowControl w:val="0"/>
        <w:numPr>
          <w:ilvl w:val="0"/>
          <w:numId w:val="51"/>
        </w:numPr>
        <w:spacing w:before="0" w:after="120" w:line="240" w:lineRule="auto"/>
        <w:ind w:left="1701" w:hanging="567"/>
        <w:jc w:val="both"/>
        <w:rPr>
          <w:rFonts w:ascii="Lato" w:hAnsi="Lato"/>
          <w:color w:val="auto"/>
        </w:rPr>
      </w:pPr>
      <w:r w:rsidRPr="007E1B26">
        <w:rPr>
          <w:rFonts w:ascii="Lato" w:hAnsi="Lato"/>
          <w:color w:val="auto"/>
        </w:rPr>
        <w:t xml:space="preserve">Objednávateľ Dopravcovi oznámi miesto servisného strediska (stredísk), v ktorých budú všetky tieto úkony vykonávané (ďalej ako </w:t>
      </w:r>
      <w:r w:rsidRPr="00BD4245">
        <w:rPr>
          <w:rFonts w:ascii="Lato" w:hAnsi="Lato"/>
          <w:b/>
          <w:bCs/>
          <w:i/>
          <w:iCs/>
          <w:color w:val="auto"/>
        </w:rPr>
        <w:t>„Servisné stredisko</w:t>
      </w:r>
      <w:r w:rsidR="006F414B" w:rsidRPr="00BD4245">
        <w:rPr>
          <w:rFonts w:ascii="Lato" w:hAnsi="Lato"/>
          <w:b/>
          <w:bCs/>
          <w:i/>
          <w:iCs/>
          <w:color w:val="auto"/>
        </w:rPr>
        <w:t>“</w:t>
      </w:r>
      <w:r w:rsidR="006F414B" w:rsidRPr="007E1B26">
        <w:rPr>
          <w:rFonts w:ascii="Lato" w:hAnsi="Lato"/>
          <w:color w:val="auto"/>
        </w:rPr>
        <w:t>)</w:t>
      </w:r>
      <w:r w:rsidR="006F414B">
        <w:rPr>
          <w:rFonts w:ascii="Lato" w:hAnsi="Lato"/>
          <w:color w:val="auto"/>
        </w:rPr>
        <w:t>;</w:t>
      </w:r>
    </w:p>
    <w:p w14:paraId="00B7387E" w14:textId="77777777" w:rsidR="002213AE" w:rsidRPr="002213AE" w:rsidRDefault="002213AE" w:rsidP="00843502">
      <w:pPr>
        <w:pStyle w:val="Heading5"/>
        <w:keepNext w:val="0"/>
        <w:keepLines w:val="0"/>
        <w:widowControl w:val="0"/>
        <w:numPr>
          <w:ilvl w:val="0"/>
          <w:numId w:val="51"/>
        </w:numPr>
        <w:spacing w:before="0" w:after="120" w:line="240" w:lineRule="auto"/>
        <w:ind w:left="1701" w:hanging="567"/>
        <w:jc w:val="both"/>
        <w:rPr>
          <w:rFonts w:ascii="Lato" w:hAnsi="Lato"/>
          <w:color w:val="auto"/>
        </w:rPr>
      </w:pPr>
      <w:r w:rsidRPr="007E1B26">
        <w:rPr>
          <w:rFonts w:ascii="Lato" w:hAnsi="Lato"/>
          <w:color w:val="auto"/>
        </w:rPr>
        <w:t>Dopravca bude povinný riadne a včas zabezpečiť pristavenie Vozidiel Objednávateľa v príslušnom Servisnom stredisku na vykonanie všetkej údržby, revízií a servisných prehliadok v rozsahu, ktorý mu Objednávateľ oznámi; pričom</w:t>
      </w:r>
    </w:p>
    <w:p w14:paraId="0FFEE54F" w14:textId="77777777" w:rsidR="002213AE" w:rsidRDefault="002213AE" w:rsidP="00843502">
      <w:pPr>
        <w:pStyle w:val="Heading5"/>
        <w:keepNext w:val="0"/>
        <w:keepLines w:val="0"/>
        <w:widowControl w:val="0"/>
        <w:numPr>
          <w:ilvl w:val="0"/>
          <w:numId w:val="51"/>
        </w:numPr>
        <w:spacing w:before="0" w:after="120" w:line="240" w:lineRule="auto"/>
        <w:ind w:left="1701" w:hanging="567"/>
        <w:jc w:val="both"/>
        <w:rPr>
          <w:rFonts w:ascii="Lato" w:hAnsi="Lato"/>
          <w:color w:val="auto"/>
        </w:rPr>
      </w:pPr>
      <w:r w:rsidRPr="007E1B26">
        <w:rPr>
          <w:rFonts w:ascii="Lato" w:hAnsi="Lato"/>
          <w:color w:val="auto"/>
        </w:rPr>
        <w:t>Objednávateľ Dopravcovi oznámi tiež dohodu medzi Objednávateľom a Servisným strediskom o cenách za všetky tieto úkony a Dopravca bude hradiť všetky faktúry vystavené týmto Servisným strediskom za tieto úkony (</w:t>
      </w:r>
      <w:r w:rsidR="00B1354E">
        <w:rPr>
          <w:rFonts w:ascii="Lato" w:hAnsi="Lato"/>
          <w:color w:val="auto"/>
        </w:rPr>
        <w:t>najviac do výšky cien</w:t>
      </w:r>
      <w:r w:rsidRPr="007E1B26">
        <w:rPr>
          <w:rFonts w:ascii="Lato" w:hAnsi="Lato"/>
          <w:color w:val="auto"/>
        </w:rPr>
        <w:t xml:space="preserve">, ktoré Dopravcovi oznámil Objednávateľ) a Dopravca si tieto náklady vyúčtuje v rámci Príspevku ako ekonomicky oprávnené náklady postupom podľa </w:t>
      </w:r>
      <w:r>
        <w:rPr>
          <w:rFonts w:ascii="Lato" w:hAnsi="Lato"/>
          <w:color w:val="auto"/>
        </w:rPr>
        <w:t xml:space="preserve">článku </w:t>
      </w:r>
      <w:r w:rsidR="007A7306">
        <w:rPr>
          <w:rFonts w:ascii="Lato" w:hAnsi="Lato"/>
          <w:color w:val="auto"/>
        </w:rPr>
        <w:t>5</w:t>
      </w:r>
      <w:r w:rsidRPr="007E1B26">
        <w:rPr>
          <w:rFonts w:ascii="Lato" w:hAnsi="Lato"/>
          <w:color w:val="auto"/>
        </w:rPr>
        <w:t xml:space="preserve"> tejto Zmluvy</w:t>
      </w:r>
      <w:r w:rsidR="00E6694A">
        <w:rPr>
          <w:rFonts w:ascii="Lato" w:hAnsi="Lato"/>
          <w:color w:val="auto"/>
        </w:rPr>
        <w:t>.</w:t>
      </w:r>
    </w:p>
    <w:p w14:paraId="40AFCFA2" w14:textId="77777777" w:rsidR="002213AE" w:rsidRDefault="00D50E32" w:rsidP="00843502">
      <w:pPr>
        <w:pStyle w:val="ListParagraph"/>
        <w:widowControl w:val="0"/>
        <w:numPr>
          <w:ilvl w:val="0"/>
          <w:numId w:val="49"/>
        </w:numPr>
        <w:spacing w:after="120" w:line="240" w:lineRule="auto"/>
        <w:ind w:left="1134" w:hanging="425"/>
        <w:contextualSpacing w:val="0"/>
        <w:jc w:val="both"/>
        <w:rPr>
          <w:rFonts w:ascii="Lato" w:hAnsi="Lato"/>
        </w:rPr>
      </w:pPr>
      <w:bookmarkStart w:id="51" w:name="_Ref106373949"/>
      <w:r>
        <w:rPr>
          <w:rFonts w:ascii="Lato" w:hAnsi="Lato"/>
        </w:rPr>
        <w:t>P</w:t>
      </w:r>
      <w:r w:rsidR="002213AE" w:rsidRPr="00221858">
        <w:rPr>
          <w:rFonts w:ascii="Lato" w:hAnsi="Lato"/>
        </w:rPr>
        <w:t>re opravy Vozidiel Objednávateľa Dopravca oznámi povahu vady Vozidla Objednávateľa príslušnému Servisnému stredisku (a v prípade potreby na diagnostiku vady Vozidlo Objednávateľa pristaví do Servisného strediska podľa pokynov Servisného strediska) a podľa povahy vady</w:t>
      </w:r>
      <w:r w:rsidR="002213AE">
        <w:rPr>
          <w:rFonts w:ascii="Lato" w:hAnsi="Lato"/>
        </w:rPr>
        <w:t>:</w:t>
      </w:r>
      <w:bookmarkEnd w:id="51"/>
    </w:p>
    <w:p w14:paraId="33BD4737" w14:textId="77777777" w:rsidR="002213AE" w:rsidRPr="002213AE" w:rsidRDefault="002213AE" w:rsidP="00843502">
      <w:pPr>
        <w:pStyle w:val="Heading5"/>
        <w:keepNext w:val="0"/>
        <w:keepLines w:val="0"/>
        <w:widowControl w:val="0"/>
        <w:numPr>
          <w:ilvl w:val="0"/>
          <w:numId w:val="56"/>
        </w:numPr>
        <w:spacing w:before="0" w:after="120" w:line="240" w:lineRule="auto"/>
        <w:ind w:left="1701" w:hanging="567"/>
        <w:jc w:val="both"/>
        <w:rPr>
          <w:rFonts w:ascii="Lato" w:hAnsi="Lato"/>
          <w:color w:val="auto"/>
        </w:rPr>
      </w:pPr>
      <w:r w:rsidRPr="007E1B26">
        <w:rPr>
          <w:rFonts w:ascii="Lato" w:hAnsi="Lato"/>
          <w:color w:val="auto"/>
        </w:rPr>
        <w:lastRenderedPageBreak/>
        <w:t>ak Servisné stredisko uzná, že vadu odstráni v rámci záruky, tak zabezpečí odstránenie vady Servisným strediskom; a</w:t>
      </w:r>
    </w:p>
    <w:p w14:paraId="7F61E48A" w14:textId="77777777" w:rsidR="002213AE" w:rsidRDefault="002213AE" w:rsidP="00843502">
      <w:pPr>
        <w:pStyle w:val="Heading5"/>
        <w:keepNext w:val="0"/>
        <w:keepLines w:val="0"/>
        <w:widowControl w:val="0"/>
        <w:numPr>
          <w:ilvl w:val="0"/>
          <w:numId w:val="56"/>
        </w:numPr>
        <w:spacing w:before="0" w:after="120" w:line="240" w:lineRule="auto"/>
        <w:ind w:left="1701" w:hanging="567"/>
        <w:jc w:val="both"/>
        <w:rPr>
          <w:rFonts w:ascii="Lato" w:hAnsi="Lato"/>
          <w:color w:val="auto"/>
        </w:rPr>
      </w:pPr>
      <w:r w:rsidRPr="007E1B26">
        <w:rPr>
          <w:rFonts w:ascii="Lato" w:hAnsi="Lato"/>
          <w:color w:val="auto"/>
        </w:rPr>
        <w:t>ak Servisné stredisko neuzná, že vadu odstráni v rámci záruky, Objednávateľ so</w:t>
      </w:r>
      <w:r w:rsidR="00D50E32">
        <w:rPr>
          <w:rFonts w:ascii="Lato" w:hAnsi="Lato"/>
          <w:color w:val="auto"/>
        </w:rPr>
        <w:t> </w:t>
      </w:r>
      <w:r w:rsidRPr="007E1B26">
        <w:rPr>
          <w:rFonts w:ascii="Lato" w:hAnsi="Lato"/>
          <w:color w:val="auto"/>
        </w:rPr>
        <w:t xml:space="preserve">Servisným strediskom dojedná podmienky a cenu, za ktorých Servisné stredisko (alebo iná Objednávateľom poverená osoba) vykoná opravu Vozidla Objednávateľa, pričom náklady na túto opravu uhradí Dopravca a vyúčtuje si ich v rámci Príspevku ako ekonomicky oprávnené náklady postupom podľa </w:t>
      </w:r>
      <w:r>
        <w:rPr>
          <w:rFonts w:ascii="Lato" w:hAnsi="Lato"/>
          <w:color w:val="auto"/>
        </w:rPr>
        <w:t xml:space="preserve">článku </w:t>
      </w:r>
      <w:r w:rsidR="007A7306">
        <w:rPr>
          <w:rFonts w:ascii="Lato" w:hAnsi="Lato"/>
          <w:color w:val="auto"/>
        </w:rPr>
        <w:t>5</w:t>
      </w:r>
      <w:r w:rsidRPr="007E1B26">
        <w:rPr>
          <w:rFonts w:ascii="Lato" w:hAnsi="Lato"/>
          <w:color w:val="auto"/>
        </w:rPr>
        <w:t xml:space="preserve"> tejto Zmluvy</w:t>
      </w:r>
      <w:r w:rsidR="00D50E32">
        <w:rPr>
          <w:rFonts w:ascii="Lato" w:hAnsi="Lato"/>
          <w:color w:val="auto"/>
        </w:rPr>
        <w:t>.</w:t>
      </w:r>
    </w:p>
    <w:p w14:paraId="698980FC" w14:textId="073312C5" w:rsidR="002213AE" w:rsidRDefault="00D50E32" w:rsidP="00843502">
      <w:pPr>
        <w:pStyle w:val="ListParagraph"/>
        <w:widowControl w:val="0"/>
        <w:numPr>
          <w:ilvl w:val="0"/>
          <w:numId w:val="49"/>
        </w:numPr>
        <w:spacing w:after="120" w:line="240" w:lineRule="auto"/>
        <w:ind w:left="1134" w:hanging="425"/>
        <w:contextualSpacing w:val="0"/>
        <w:jc w:val="both"/>
        <w:rPr>
          <w:rFonts w:ascii="Lato" w:hAnsi="Lato"/>
        </w:rPr>
      </w:pPr>
      <w:r>
        <w:rPr>
          <w:rFonts w:ascii="Lato" w:hAnsi="Lato"/>
        </w:rPr>
        <w:t>O</w:t>
      </w:r>
      <w:r w:rsidR="002213AE" w:rsidRPr="00221858">
        <w:rPr>
          <w:rFonts w:ascii="Lato" w:hAnsi="Lato"/>
        </w:rPr>
        <w:t>statnú bežnú údržbu Vozidiel Objednávateľa</w:t>
      </w:r>
      <w:r w:rsidR="0049398F" w:rsidRPr="0049398F">
        <w:t xml:space="preserve"> </w:t>
      </w:r>
      <w:r w:rsidR="0049398F" w:rsidRPr="0049398F">
        <w:rPr>
          <w:rFonts w:ascii="Lato" w:hAnsi="Lato"/>
        </w:rPr>
        <w:t>v</w:t>
      </w:r>
      <w:r w:rsidR="0049398F">
        <w:rPr>
          <w:rFonts w:ascii="Lato" w:hAnsi="Lato"/>
        </w:rPr>
        <w:t> </w:t>
      </w:r>
      <w:r w:rsidR="0049398F" w:rsidRPr="0049398F">
        <w:rPr>
          <w:rFonts w:ascii="Lato" w:hAnsi="Lato"/>
        </w:rPr>
        <w:t>rozsahu</w:t>
      </w:r>
      <w:r w:rsidR="0049398F">
        <w:rPr>
          <w:rFonts w:ascii="Lato" w:hAnsi="Lato"/>
        </w:rPr>
        <w:t>,</w:t>
      </w:r>
      <w:r w:rsidR="0049398F" w:rsidRPr="0049398F">
        <w:rPr>
          <w:rFonts w:ascii="Lato" w:hAnsi="Lato"/>
        </w:rPr>
        <w:t xml:space="preserve"> na ktorom sa Zmluvné strany dohodnú pri odovzdaní Vozidiel Objednávateľa</w:t>
      </w:r>
      <w:r w:rsidR="0049398F">
        <w:rPr>
          <w:rFonts w:ascii="Lato" w:hAnsi="Lato"/>
        </w:rPr>
        <w:t xml:space="preserve"> podľa bodu </w:t>
      </w:r>
      <w:r w:rsidR="00650FEF">
        <w:rPr>
          <w:rFonts w:ascii="Lato" w:hAnsi="Lato"/>
        </w:rPr>
        <w:fldChar w:fldCharType="begin"/>
      </w:r>
      <w:r w:rsidR="0049398F">
        <w:rPr>
          <w:rFonts w:ascii="Lato" w:hAnsi="Lato"/>
        </w:rPr>
        <w:instrText xml:space="preserve"> REF _Ref120267791 \r \h </w:instrText>
      </w:r>
      <w:r w:rsidR="00650FEF">
        <w:rPr>
          <w:rFonts w:ascii="Lato" w:hAnsi="Lato"/>
        </w:rPr>
      </w:r>
      <w:r w:rsidR="00650FEF">
        <w:rPr>
          <w:rFonts w:ascii="Lato" w:hAnsi="Lato"/>
        </w:rPr>
        <w:fldChar w:fldCharType="separate"/>
      </w:r>
      <w:r w:rsidR="001C7151">
        <w:rPr>
          <w:rFonts w:ascii="Lato" w:hAnsi="Lato"/>
        </w:rPr>
        <w:t>3.19.5</w:t>
      </w:r>
      <w:r w:rsidR="00650FEF">
        <w:rPr>
          <w:rFonts w:ascii="Lato" w:hAnsi="Lato"/>
        </w:rPr>
        <w:fldChar w:fldCharType="end"/>
      </w:r>
      <w:r w:rsidR="0049398F">
        <w:rPr>
          <w:rFonts w:ascii="Lato" w:hAnsi="Lato"/>
        </w:rPr>
        <w:t xml:space="preserve"> tejto Zmluvy</w:t>
      </w:r>
      <w:r w:rsidR="002213AE" w:rsidRPr="00221858">
        <w:rPr>
          <w:rFonts w:ascii="Lato" w:hAnsi="Lato"/>
        </w:rPr>
        <w:t xml:space="preserve"> </w:t>
      </w:r>
      <w:r w:rsidR="0049398F">
        <w:rPr>
          <w:rFonts w:ascii="Lato" w:hAnsi="Lato"/>
        </w:rPr>
        <w:t>vykonáva Dopravca sám</w:t>
      </w:r>
      <w:r>
        <w:rPr>
          <w:rFonts w:ascii="Lato" w:hAnsi="Lato"/>
        </w:rPr>
        <w:t>.</w:t>
      </w:r>
      <w:r w:rsidR="0049398F">
        <w:rPr>
          <w:rFonts w:ascii="Lato" w:hAnsi="Lato"/>
        </w:rPr>
        <w:t xml:space="preserve"> Náklady na bežnú údržbu Vozidiel Objednávateľa </w:t>
      </w:r>
      <w:r w:rsidR="0049398F" w:rsidRPr="007E1B26">
        <w:rPr>
          <w:rFonts w:ascii="Lato" w:hAnsi="Lato"/>
        </w:rPr>
        <w:t xml:space="preserve">hradí Dopravca a vyúčtuje si ich v rámci Príspevku ako ekonomicky oprávnené náklady postupom podľa </w:t>
      </w:r>
      <w:r w:rsidR="00B42EC7">
        <w:rPr>
          <w:rFonts w:ascii="Lato" w:hAnsi="Lato"/>
        </w:rPr>
        <w:t xml:space="preserve">bodu </w:t>
      </w:r>
      <w:r w:rsidR="00650FEF">
        <w:rPr>
          <w:rFonts w:ascii="Lato" w:hAnsi="Lato"/>
        </w:rPr>
        <w:fldChar w:fldCharType="begin"/>
      </w:r>
      <w:r w:rsidR="00B42EC7">
        <w:rPr>
          <w:rFonts w:ascii="Lato" w:hAnsi="Lato"/>
        </w:rPr>
        <w:instrText xml:space="preserve"> REF _Ref80781671 \r \h </w:instrText>
      </w:r>
      <w:r w:rsidR="00650FEF">
        <w:rPr>
          <w:rFonts w:ascii="Lato" w:hAnsi="Lato"/>
        </w:rPr>
      </w:r>
      <w:r w:rsidR="00650FEF">
        <w:rPr>
          <w:rFonts w:ascii="Lato" w:hAnsi="Lato"/>
        </w:rPr>
        <w:fldChar w:fldCharType="separate"/>
      </w:r>
      <w:r w:rsidR="001C7151">
        <w:rPr>
          <w:rFonts w:ascii="Lato" w:hAnsi="Lato"/>
        </w:rPr>
        <w:t>5.7.3</w:t>
      </w:r>
      <w:r w:rsidR="00650FEF">
        <w:rPr>
          <w:rFonts w:ascii="Lato" w:hAnsi="Lato"/>
        </w:rPr>
        <w:fldChar w:fldCharType="end"/>
      </w:r>
      <w:r w:rsidR="0049398F" w:rsidRPr="007E1B26">
        <w:rPr>
          <w:rFonts w:ascii="Lato" w:hAnsi="Lato"/>
        </w:rPr>
        <w:t xml:space="preserve"> Zmluvy</w:t>
      </w:r>
      <w:r w:rsidR="0049398F">
        <w:rPr>
          <w:rFonts w:ascii="Lato" w:hAnsi="Lato"/>
        </w:rPr>
        <w:t>.</w:t>
      </w:r>
    </w:p>
    <w:p w14:paraId="5B263151" w14:textId="77777777" w:rsidR="00D33926" w:rsidRDefault="00D33926" w:rsidP="00843502">
      <w:pPr>
        <w:pStyle w:val="ListParagraph"/>
        <w:widowControl w:val="0"/>
        <w:numPr>
          <w:ilvl w:val="0"/>
          <w:numId w:val="49"/>
        </w:numPr>
        <w:spacing w:after="120" w:line="240" w:lineRule="auto"/>
        <w:ind w:left="1134" w:hanging="425"/>
        <w:contextualSpacing w:val="0"/>
        <w:jc w:val="both"/>
        <w:rPr>
          <w:rFonts w:ascii="Lato" w:hAnsi="Lato"/>
        </w:rPr>
      </w:pPr>
      <w:r w:rsidRPr="00221858">
        <w:rPr>
          <w:rFonts w:ascii="Lato" w:hAnsi="Lato"/>
        </w:rPr>
        <w:t>Pre plnenie Vozidiel Objednávateľa pohonnými hmotami</w:t>
      </w:r>
      <w:r>
        <w:rPr>
          <w:rFonts w:ascii="Lato" w:hAnsi="Lato"/>
        </w:rPr>
        <w:t xml:space="preserve"> (či zabezpečenie inej formy energie potrebnej pre ich pohon)</w:t>
      </w:r>
      <w:r w:rsidRPr="00221858">
        <w:rPr>
          <w:rFonts w:ascii="Lato" w:hAnsi="Lato"/>
        </w:rPr>
        <w:t>:</w:t>
      </w:r>
    </w:p>
    <w:p w14:paraId="633ECE3C" w14:textId="77777777" w:rsidR="00D33926" w:rsidRDefault="00D33926" w:rsidP="00843502">
      <w:pPr>
        <w:pStyle w:val="Heading5"/>
        <w:keepNext w:val="0"/>
        <w:keepLines w:val="0"/>
        <w:widowControl w:val="0"/>
        <w:numPr>
          <w:ilvl w:val="0"/>
          <w:numId w:val="59"/>
        </w:numPr>
        <w:spacing w:before="0" w:after="120" w:line="240" w:lineRule="auto"/>
        <w:ind w:left="1701" w:hanging="567"/>
        <w:jc w:val="both"/>
        <w:rPr>
          <w:rFonts w:ascii="Lato" w:hAnsi="Lato"/>
          <w:color w:val="auto"/>
        </w:rPr>
      </w:pPr>
      <w:r w:rsidRPr="007E1B26">
        <w:rPr>
          <w:rFonts w:ascii="Lato" w:hAnsi="Lato"/>
          <w:color w:val="auto"/>
        </w:rPr>
        <w:t>Objednávateľ Dopravcovi oznámi miesta plniacich staníc, ktoré bude Dopravca využívať na plnenie Vozidiel Objednávateľa pohonnými hmotami v závislosti od</w:t>
      </w:r>
      <w:r w:rsidR="00D50E32">
        <w:rPr>
          <w:rFonts w:ascii="Lato" w:hAnsi="Lato"/>
          <w:color w:val="auto"/>
        </w:rPr>
        <w:t> </w:t>
      </w:r>
      <w:r w:rsidRPr="007E1B26">
        <w:rPr>
          <w:rFonts w:ascii="Lato" w:hAnsi="Lato"/>
          <w:color w:val="auto"/>
        </w:rPr>
        <w:t xml:space="preserve">toho, na aký pohon budú Vozidlá Objednávateľa prevádzkované (ďalej ako </w:t>
      </w:r>
      <w:r w:rsidRPr="00BD4245">
        <w:rPr>
          <w:rFonts w:ascii="Lato" w:hAnsi="Lato"/>
          <w:b/>
          <w:bCs/>
          <w:i/>
          <w:iCs/>
          <w:color w:val="auto"/>
        </w:rPr>
        <w:t>„Plniaca stanica“</w:t>
      </w:r>
      <w:r w:rsidRPr="007E1B26">
        <w:rPr>
          <w:rFonts w:ascii="Lato" w:hAnsi="Lato"/>
          <w:color w:val="auto"/>
        </w:rPr>
        <w:t>); pričom</w:t>
      </w:r>
    </w:p>
    <w:p w14:paraId="7B7ABD84" w14:textId="77777777" w:rsidR="00D33926" w:rsidRDefault="00D33926" w:rsidP="00843502">
      <w:pPr>
        <w:pStyle w:val="Heading5"/>
        <w:keepNext w:val="0"/>
        <w:keepLines w:val="0"/>
        <w:widowControl w:val="0"/>
        <w:numPr>
          <w:ilvl w:val="0"/>
          <w:numId w:val="59"/>
        </w:numPr>
        <w:spacing w:before="0" w:after="120" w:line="240" w:lineRule="auto"/>
        <w:ind w:left="1701" w:hanging="567"/>
        <w:jc w:val="both"/>
        <w:rPr>
          <w:rFonts w:ascii="Lato" w:hAnsi="Lato"/>
          <w:color w:val="auto"/>
        </w:rPr>
      </w:pPr>
      <w:r w:rsidRPr="007E1B26">
        <w:rPr>
          <w:rFonts w:ascii="Lato" w:hAnsi="Lato"/>
          <w:color w:val="auto"/>
        </w:rPr>
        <w:t>Objednávateľ Dopravcovi oznámi tiež dohodu medzi Objednávateľom a prevádzkovateľom Plniacej stanice o cenách za pohonné hmoty a Dopravca bude hradiť všetky faktúry vystavené prevádzkovateľom Plniacej stanice za tieto pohonné hmoty (</w:t>
      </w:r>
      <w:r w:rsidR="00B1354E">
        <w:rPr>
          <w:rFonts w:ascii="Lato" w:hAnsi="Lato"/>
          <w:color w:val="auto"/>
        </w:rPr>
        <w:t> najviac do výšky cien</w:t>
      </w:r>
      <w:r w:rsidRPr="007E1B26">
        <w:rPr>
          <w:rFonts w:ascii="Lato" w:hAnsi="Lato"/>
          <w:color w:val="auto"/>
        </w:rPr>
        <w:t xml:space="preserve">, ktoré Dopravcovi oznámil Objednávateľ) a vyúčtuje si ich v rámci Príspevku ako ekonomicky oprávnené náklady postupom podľa </w:t>
      </w:r>
      <w:r>
        <w:rPr>
          <w:rFonts w:ascii="Lato" w:hAnsi="Lato"/>
          <w:color w:val="auto"/>
        </w:rPr>
        <w:t xml:space="preserve">článku </w:t>
      </w:r>
      <w:r w:rsidR="007A7306">
        <w:rPr>
          <w:rFonts w:ascii="Lato" w:hAnsi="Lato"/>
          <w:color w:val="auto"/>
        </w:rPr>
        <w:t>5</w:t>
      </w:r>
      <w:r w:rsidRPr="007E1B26">
        <w:rPr>
          <w:rFonts w:ascii="Lato" w:hAnsi="Lato"/>
          <w:color w:val="auto"/>
        </w:rPr>
        <w:t xml:space="preserve"> tejto Zmluvy.</w:t>
      </w:r>
    </w:p>
    <w:p w14:paraId="2EC57C79" w14:textId="77777777" w:rsidR="00D33926" w:rsidRDefault="00D33926" w:rsidP="00843502">
      <w:pPr>
        <w:pStyle w:val="Heading3"/>
        <w:keepNext w:val="0"/>
        <w:keepLines w:val="0"/>
        <w:widowControl w:val="0"/>
        <w:ind w:left="709" w:hanging="709"/>
      </w:pPr>
      <w:r w:rsidRPr="009B217A">
        <w:t>V prípade objektívnej nemožnosti zabezpečenia Služby (čo do rozsahu či kvality) z dôvodov nedostupnosti Vozidiel Objednávateľa (vrátane poruchy, či zhoršenia prevádzkového stavu Vozidla Objednávateľa znemožňujúceho jeho využitie pre účely zabezpečenia Služby) Objednávateľ nezodpovedá za škodu, avšak v takom prípade a v</w:t>
      </w:r>
      <w:r>
        <w:t> </w:t>
      </w:r>
      <w:r w:rsidRPr="009B217A">
        <w:t>rozsahu</w:t>
      </w:r>
      <w:r>
        <w:t>,</w:t>
      </w:r>
      <w:r w:rsidRPr="009B217A">
        <w:t xml:space="preserve"> v akom tento výpadok nie je objektívne možné pokryť a plnenie Služby zabezpečiť využitím iných záložných </w:t>
      </w:r>
      <w:r>
        <w:t>v</w:t>
      </w:r>
      <w:r w:rsidRPr="009B217A">
        <w:t>ozidiel, Dopravca nezodpovedá za plnenie Služby</w:t>
      </w:r>
      <w:r>
        <w:t>.</w:t>
      </w:r>
      <w:r w:rsidR="00B1354E">
        <w:t xml:space="preserve"> Výluka zodpovednosti Dopravcu za plnenie Služby podľa tohto bodu neplatí v prípade, ak nedostupnosť Vozidiel Objednávateľa bola spôsobená zanedbaním starostlivosti Dopravcu o Vozidlá objednávateľa alebo ak nedostupnosti Vozidiel Objednávateľa bolo možné predísť riadnou starostlivosťou o Vozidlá objednávateľa, ak by bola vykonávaná v súlade so Zmluvou.</w:t>
      </w:r>
    </w:p>
    <w:p w14:paraId="6944E9D3" w14:textId="056F837E" w:rsidR="00D33926" w:rsidRDefault="00D33926" w:rsidP="00843502">
      <w:pPr>
        <w:pStyle w:val="Heading3"/>
        <w:keepNext w:val="0"/>
        <w:keepLines w:val="0"/>
        <w:widowControl w:val="0"/>
        <w:ind w:left="709" w:hanging="709"/>
      </w:pPr>
      <w:r w:rsidRPr="009B217A">
        <w:t>Objednávateľ je oprávnený kedykoľvek nájom Vozidla Dopravcu ukončiť výpoveďou s</w:t>
      </w:r>
      <w:r w:rsidR="00D43378">
        <w:t> </w:t>
      </w:r>
      <w:r w:rsidRPr="009B217A">
        <w:t xml:space="preserve">výpovednou lehotou </w:t>
      </w:r>
      <w:r>
        <w:t>najmenej 180 dní</w:t>
      </w:r>
      <w:r w:rsidRPr="009B217A">
        <w:t xml:space="preserve"> a Dopravcovi nariadiť, aby Dopravca zabezpečil náhradu za Vozidlo Objednávateľa. Na zabezpečenie Vozidla Dopravcu podľa tohto bodu sa primerane uplatňujú podmienky a lehoty podľa bodu </w:t>
      </w:r>
      <w:r w:rsidR="00650FEF">
        <w:fldChar w:fldCharType="begin"/>
      </w:r>
      <w:r w:rsidR="00D43378">
        <w:instrText xml:space="preserve"> REF _Ref98506585 \r \h </w:instrText>
      </w:r>
      <w:r w:rsidR="00650FEF">
        <w:fldChar w:fldCharType="separate"/>
      </w:r>
      <w:r w:rsidR="001C7151">
        <w:t>3.18</w:t>
      </w:r>
      <w:r w:rsidR="00650FEF">
        <w:fldChar w:fldCharType="end"/>
      </w:r>
      <w:r w:rsidRPr="009B217A">
        <w:t xml:space="preserve"> tejto Zmluvy. Oprávnenie Objednávateľa nariadiť Dopravcovi povinnosť zabezpečiť náhradné </w:t>
      </w:r>
      <w:r>
        <w:t>v</w:t>
      </w:r>
      <w:r w:rsidRPr="009B217A">
        <w:t>ozidlo za Vozidlo Objednávateľa nie je viazané na výpoveď nájmu v prípade, ak dôjde k zániku Vozidla Objednávateľa alebo sa Vozidlo Objednávateľa stane dlhodobo nespôsobilé na užívanie na</w:t>
      </w:r>
      <w:r w:rsidR="00D43378">
        <w:t> </w:t>
      </w:r>
      <w:r w:rsidRPr="009B217A">
        <w:t>účel, na ktorý je určené</w:t>
      </w:r>
      <w:r>
        <w:t>.</w:t>
      </w:r>
    </w:p>
    <w:p w14:paraId="13CB2284" w14:textId="77777777" w:rsidR="00D33926" w:rsidRPr="00D33926" w:rsidRDefault="00D33926" w:rsidP="00843502">
      <w:pPr>
        <w:pStyle w:val="Heading3"/>
        <w:keepNext w:val="0"/>
        <w:keepLines w:val="0"/>
        <w:widowControl w:val="0"/>
        <w:ind w:left="709" w:hanging="709"/>
      </w:pPr>
      <w:r>
        <w:t xml:space="preserve"> </w:t>
      </w:r>
      <w:r w:rsidRPr="009B217A">
        <w:t>V deň skončenia nájmu je Dopravca povinný pristaviť Vozidlo Objednávateľa do miesta určeného Objednávateľom. Dopravca je povinný Vozidlo Objednávateľa vrátiť čisté, v stave zodpovedajúcom veku a počtu najazdených kilometrov a so všetkými príslušnými dokladmi k</w:t>
      </w:r>
      <w:r w:rsidR="00D43378">
        <w:t> </w:t>
      </w:r>
      <w:r w:rsidRPr="009B217A">
        <w:t>Vozidlu Objednávateľa. O spätnom odovzdaní a prevzatí Vozidla Objednávateľa Zmluvné strany spíšu preberací protokol</w:t>
      </w:r>
      <w:r>
        <w:t>.</w:t>
      </w:r>
    </w:p>
    <w:bookmarkEnd w:id="40"/>
    <w:bookmarkEnd w:id="41"/>
    <w:bookmarkEnd w:id="42"/>
    <w:bookmarkEnd w:id="43"/>
    <w:p w14:paraId="72F7D3C7" w14:textId="77777777" w:rsidR="000D0254" w:rsidRPr="00A5149D" w:rsidRDefault="000D0254" w:rsidP="00843502">
      <w:pPr>
        <w:pStyle w:val="Heading2"/>
        <w:keepNext w:val="0"/>
        <w:keepLines w:val="0"/>
        <w:widowControl w:val="0"/>
      </w:pPr>
      <w:r w:rsidRPr="00A5149D">
        <w:t xml:space="preserve">Dopravca je </w:t>
      </w:r>
      <w:r w:rsidR="004167B2" w:rsidRPr="00A5149D">
        <w:t xml:space="preserve">povinný </w:t>
      </w:r>
      <w:r w:rsidRPr="00A5149D">
        <w:t>navrhnúť Objednávateľovi</w:t>
      </w:r>
      <w:r w:rsidR="00393A28" w:rsidRPr="00A5149D">
        <w:t xml:space="preserve"> a Organizátorovi </w:t>
      </w:r>
      <w:r w:rsidRPr="00A5149D">
        <w:t xml:space="preserve">v priebehu plnenia Zmluvy prípadné čiastkové úpravy </w:t>
      </w:r>
      <w:r w:rsidR="001501CD" w:rsidRPr="00A5149D">
        <w:t>CP</w:t>
      </w:r>
      <w:r w:rsidRPr="00A5149D">
        <w:t xml:space="preserve"> s cieľom optimalizácie </w:t>
      </w:r>
      <w:r w:rsidR="004167B2" w:rsidRPr="00A5149D">
        <w:t>O</w:t>
      </w:r>
      <w:r w:rsidRPr="00A5149D">
        <w:t>behov</w:t>
      </w:r>
      <w:r w:rsidR="00C42C9F" w:rsidRPr="00A5149D">
        <w:t xml:space="preserve"> vozidiel</w:t>
      </w:r>
      <w:r w:rsidR="004167B2" w:rsidRPr="00A5149D">
        <w:t>,</w:t>
      </w:r>
      <w:r w:rsidRPr="00A5149D">
        <w:t xml:space="preserve"> </w:t>
      </w:r>
      <w:r w:rsidR="004167B2" w:rsidRPr="00A5149D">
        <w:t>najmä</w:t>
      </w:r>
      <w:r w:rsidRPr="00A5149D">
        <w:t xml:space="preserve"> zníženia </w:t>
      </w:r>
      <w:r w:rsidR="004167B2" w:rsidRPr="00A5149D">
        <w:lastRenderedPageBreak/>
        <w:t>ubehnutých</w:t>
      </w:r>
      <w:r w:rsidRPr="00A5149D">
        <w:t xml:space="preserve"> </w:t>
      </w:r>
      <w:r w:rsidR="00EA78C0" w:rsidRPr="00A5149D">
        <w:t xml:space="preserve">Technických </w:t>
      </w:r>
      <w:r w:rsidRPr="00A5149D">
        <w:t>kilometrov</w:t>
      </w:r>
      <w:r w:rsidR="004167B2" w:rsidRPr="00A5149D">
        <w:t>, počtu použitých vozidiel</w:t>
      </w:r>
      <w:r w:rsidRPr="00A5149D">
        <w:t xml:space="preserve">, lepšej nadväznosti </w:t>
      </w:r>
      <w:r w:rsidR="004167B2" w:rsidRPr="00A5149D">
        <w:t>ich</w:t>
      </w:r>
      <w:r w:rsidRPr="00A5149D">
        <w:t xml:space="preserve"> obehov a zvýšenia efektívnosti poskytovanej Služby. </w:t>
      </w:r>
      <w:bookmarkStart w:id="52" w:name="_Hlk39050562"/>
      <w:r w:rsidRPr="00A5149D">
        <w:t xml:space="preserve">Objednávateľ nie je povinný jednotlivé návrhy Dopravcu na úpravu </w:t>
      </w:r>
      <w:r w:rsidR="001501CD" w:rsidRPr="00A5149D">
        <w:t>CP</w:t>
      </w:r>
      <w:r w:rsidRPr="00A5149D">
        <w:t xml:space="preserve"> akceptovať. V prípade, že návrh Dopravcu nebude zo strany Objednávateľa prijatý a zohľadnený, zašle Objednávateľ Dopravcovi vecné odôvodnenie </w:t>
      </w:r>
      <w:r w:rsidR="00393A28" w:rsidRPr="00A5149D">
        <w:t>zamietnutia</w:t>
      </w:r>
      <w:r w:rsidRPr="00A5149D">
        <w:t xml:space="preserve"> predmetného návrhu.</w:t>
      </w:r>
      <w:bookmarkEnd w:id="52"/>
    </w:p>
    <w:p w14:paraId="2884717B" w14:textId="77777777" w:rsidR="000D0254" w:rsidRPr="00A5149D" w:rsidRDefault="000D0254" w:rsidP="00843502">
      <w:pPr>
        <w:pStyle w:val="Heading2"/>
        <w:keepNext w:val="0"/>
        <w:keepLines w:val="0"/>
        <w:widowControl w:val="0"/>
      </w:pPr>
      <w:bookmarkStart w:id="53" w:name="_Ref51919053"/>
      <w:r w:rsidRPr="00A5149D">
        <w:t xml:space="preserve">Dopravca sa zaväzuje, že pri aktualizácii </w:t>
      </w:r>
      <w:r w:rsidR="001501CD" w:rsidRPr="00A5149D">
        <w:t>CP</w:t>
      </w:r>
      <w:r w:rsidRPr="00A5149D">
        <w:t xml:space="preserve"> alebo pri zmene rozsahu Služby spracuje a</w:t>
      </w:r>
      <w:r w:rsidR="00F6778E">
        <w:t> </w:t>
      </w:r>
      <w:r w:rsidRPr="00A5149D">
        <w:t>predloží Objednávateľovi</w:t>
      </w:r>
      <w:r w:rsidR="004A7847" w:rsidRPr="00A5149D">
        <w:t xml:space="preserve"> a Organizátorovi</w:t>
      </w:r>
      <w:r w:rsidRPr="00A5149D">
        <w:t xml:space="preserve"> aktualizované </w:t>
      </w:r>
      <w:bookmarkStart w:id="54" w:name="_Hlk35941782"/>
      <w:r w:rsidRPr="00A5149D">
        <w:t>Obehy vozidiel</w:t>
      </w:r>
      <w:r w:rsidR="00FB3FF3" w:rsidRPr="00A5149D">
        <w:t xml:space="preserve"> a </w:t>
      </w:r>
      <w:r w:rsidR="001501CD" w:rsidRPr="00A5149D">
        <w:t>T</w:t>
      </w:r>
      <w:r w:rsidR="00FB3FF3" w:rsidRPr="00A5149D">
        <w:t>urnusy vodičov</w:t>
      </w:r>
      <w:r w:rsidRPr="00A5149D">
        <w:t xml:space="preserve"> </w:t>
      </w:r>
      <w:bookmarkEnd w:id="54"/>
      <w:r w:rsidRPr="00A5149D">
        <w:t>najneskôr 1</w:t>
      </w:r>
      <w:r w:rsidR="0013011C" w:rsidRPr="00A5149D">
        <w:t>5</w:t>
      </w:r>
      <w:r w:rsidR="001A4364" w:rsidRPr="00A5149D">
        <w:t xml:space="preserve"> </w:t>
      </w:r>
      <w:r w:rsidRPr="00A5149D">
        <w:t xml:space="preserve">pracovných dní pred začatím platnosti aktualizácie </w:t>
      </w:r>
      <w:r w:rsidR="001501CD" w:rsidRPr="00A5149D">
        <w:t>CP</w:t>
      </w:r>
      <w:r w:rsidRPr="00A5149D">
        <w:t xml:space="preserve"> alebo zmeny rozsahu Služby. Súčasťou predložených aktualizovaných Obehov vozidiel</w:t>
      </w:r>
      <w:r w:rsidR="00FB3FF3" w:rsidRPr="00A5149D">
        <w:t xml:space="preserve"> a </w:t>
      </w:r>
      <w:r w:rsidR="001501CD" w:rsidRPr="00A5149D">
        <w:t>T</w:t>
      </w:r>
      <w:r w:rsidR="00FB3FF3" w:rsidRPr="00A5149D">
        <w:t>urnusov vodičov</w:t>
      </w:r>
      <w:r w:rsidRPr="00A5149D">
        <w:t xml:space="preserve"> musí byť aj </w:t>
      </w:r>
      <w:r w:rsidR="00393A28" w:rsidRPr="00A5149D">
        <w:t>zdôvodnenie</w:t>
      </w:r>
      <w:r w:rsidRPr="00A5149D">
        <w:t xml:space="preserve"> rozsahu Služby pripadajúce</w:t>
      </w:r>
      <w:r w:rsidR="00C42C9F" w:rsidRPr="00A5149D">
        <w:t>ho</w:t>
      </w:r>
      <w:r w:rsidRPr="00A5149D">
        <w:t xml:space="preserve"> na príslušnú kategóriu vozidiel</w:t>
      </w:r>
      <w:r w:rsidR="00623607" w:rsidRPr="00A5149D">
        <w:t xml:space="preserve"> ako aj </w:t>
      </w:r>
      <w:r w:rsidR="00393A28" w:rsidRPr="00A5149D">
        <w:t xml:space="preserve">vyčíslenie </w:t>
      </w:r>
      <w:r w:rsidRPr="00A5149D">
        <w:t>poč</w:t>
      </w:r>
      <w:r w:rsidR="00623607" w:rsidRPr="00A5149D">
        <w:t>tu</w:t>
      </w:r>
      <w:r w:rsidRPr="00A5149D">
        <w:t xml:space="preserve"> vozidiel </w:t>
      </w:r>
      <w:r w:rsidR="00623607" w:rsidRPr="00A5149D">
        <w:t>podľa</w:t>
      </w:r>
      <w:r w:rsidRPr="00A5149D">
        <w:t xml:space="preserve"> jednotlivých kategórií</w:t>
      </w:r>
      <w:r w:rsidR="00FB3FF3" w:rsidRPr="00A5149D">
        <w:t xml:space="preserve"> a</w:t>
      </w:r>
      <w:r w:rsidR="00623607" w:rsidRPr="00A5149D">
        <w:t> </w:t>
      </w:r>
      <w:r w:rsidR="00AD27E9" w:rsidRPr="00F96BE4">
        <w:t>P</w:t>
      </w:r>
      <w:r w:rsidR="00F248AA" w:rsidRPr="00A5149D">
        <w:t>otrebn</w:t>
      </w:r>
      <w:r w:rsidR="00623607" w:rsidRPr="00A5149D">
        <w:t>ého</w:t>
      </w:r>
      <w:r w:rsidR="00FB3FF3" w:rsidRPr="00A5149D">
        <w:t xml:space="preserve"> poč</w:t>
      </w:r>
      <w:r w:rsidR="00623607" w:rsidRPr="00A5149D">
        <w:t>tu</w:t>
      </w:r>
      <w:r w:rsidR="00FB3FF3" w:rsidRPr="00A5149D">
        <w:t xml:space="preserve"> vodičov pre zabezpečenie Služby</w:t>
      </w:r>
      <w:r w:rsidRPr="00A5149D">
        <w:t xml:space="preserve">. Objednávateľ je oprávnený </w:t>
      </w:r>
      <w:r w:rsidR="00623607" w:rsidRPr="00A5149D">
        <w:t>Pokynom</w:t>
      </w:r>
      <w:r w:rsidRPr="00A5149D">
        <w:t xml:space="preserve"> </w:t>
      </w:r>
      <w:r w:rsidR="001501CD" w:rsidRPr="00A5149D">
        <w:t>o</w:t>
      </w:r>
      <w:r w:rsidRPr="00A5149D">
        <w:t>bjednávateľa uložiť Dopravcovi povinnosť upraviť Obehy vozidiel.</w:t>
      </w:r>
      <w:bookmarkEnd w:id="53"/>
    </w:p>
    <w:p w14:paraId="7C023CA5" w14:textId="2F80AE31" w:rsidR="00580B27" w:rsidRPr="00A5149D" w:rsidRDefault="00580B27" w:rsidP="00843502">
      <w:pPr>
        <w:pStyle w:val="Heading2"/>
        <w:keepNext w:val="0"/>
        <w:keepLines w:val="0"/>
        <w:widowControl w:val="0"/>
      </w:pPr>
      <w:r w:rsidRPr="00A5149D">
        <w:t>Lehot</w:t>
      </w:r>
      <w:r w:rsidR="0018379E" w:rsidRPr="00A5149D">
        <w:t>a</w:t>
      </w:r>
      <w:r w:rsidRPr="00A5149D">
        <w:t xml:space="preserve"> uveden</w:t>
      </w:r>
      <w:r w:rsidR="0018379E" w:rsidRPr="00A5149D">
        <w:t>á</w:t>
      </w:r>
      <w:r w:rsidRPr="00A5149D">
        <w:t xml:space="preserve"> v bode </w:t>
      </w:r>
      <w:r w:rsidR="00572D6E">
        <w:fldChar w:fldCharType="begin"/>
      </w:r>
      <w:r w:rsidR="00572D6E">
        <w:instrText xml:space="preserve"> REF _Ref51919053 \r \h  \* MERGEFORMAT </w:instrText>
      </w:r>
      <w:r w:rsidR="00572D6E">
        <w:fldChar w:fldCharType="separate"/>
      </w:r>
      <w:r w:rsidR="001C7151">
        <w:t>3.21</w:t>
      </w:r>
      <w:r w:rsidR="00572D6E">
        <w:fldChar w:fldCharType="end"/>
      </w:r>
      <w:r w:rsidR="0018379E" w:rsidRPr="00A5149D">
        <w:t xml:space="preserve"> sa nebude aplikovať v prípade potreby</w:t>
      </w:r>
      <w:r w:rsidR="00571A0F" w:rsidRPr="00A5149D">
        <w:t xml:space="preserve"> operatívnych rozhodnutí Objednávateľa spojených s </w:t>
      </w:r>
      <w:r w:rsidR="00571A0F" w:rsidRPr="00A5149D">
        <w:rPr>
          <w:rFonts w:cs="Calibri"/>
        </w:rPr>
        <w:t xml:space="preserve">dôvodmi </w:t>
      </w:r>
      <w:r w:rsidR="00C1518B" w:rsidRPr="00A5149D">
        <w:rPr>
          <w:rFonts w:cs="Calibri"/>
        </w:rPr>
        <w:t>uvedenými v článku 4 Zmluvy</w:t>
      </w:r>
      <w:r w:rsidR="0071144C" w:rsidRPr="00A5149D">
        <w:rPr>
          <w:rFonts w:cs="Calibri"/>
        </w:rPr>
        <w:t xml:space="preserve"> ako aj v prípade iných objektívnych</w:t>
      </w:r>
      <w:r w:rsidR="00593B88" w:rsidRPr="00A5149D">
        <w:rPr>
          <w:rFonts w:cs="Calibri"/>
        </w:rPr>
        <w:t xml:space="preserve"> rozhodnutí </w:t>
      </w:r>
      <w:r w:rsidR="00571A0F" w:rsidRPr="00A5149D">
        <w:t>s ohľadom na efektívne vynakladanie verejných prostriedkov Objednávateľa pri</w:t>
      </w:r>
      <w:r w:rsidR="006D2702" w:rsidRPr="00A5149D">
        <w:t> </w:t>
      </w:r>
      <w:r w:rsidR="00571A0F" w:rsidRPr="00A5149D">
        <w:t>zabezpečovaní dopravnej obslužnosti</w:t>
      </w:r>
      <w:r w:rsidR="0018379E" w:rsidRPr="00A5149D">
        <w:t>.</w:t>
      </w:r>
    </w:p>
    <w:p w14:paraId="7CDD7249" w14:textId="77777777" w:rsidR="00310CFD" w:rsidRDefault="00310CFD" w:rsidP="00843502">
      <w:pPr>
        <w:pStyle w:val="Heading2"/>
        <w:keepNext w:val="0"/>
        <w:keepLines w:val="0"/>
        <w:widowControl w:val="0"/>
      </w:pPr>
      <w:bookmarkStart w:id="55" w:name="_Ref98855833"/>
      <w:bookmarkStart w:id="56" w:name="_Ref98915387"/>
      <w:r>
        <w:t xml:space="preserve">V prípade, </w:t>
      </w:r>
      <w:r w:rsidR="00EE5714">
        <w:t xml:space="preserve">že </w:t>
      </w:r>
      <w:r>
        <w:t xml:space="preserve">aktualizované CP </w:t>
      </w:r>
      <w:r w:rsidRPr="00D6435E">
        <w:t xml:space="preserve">alebo </w:t>
      </w:r>
      <w:r w:rsidRPr="0092234D">
        <w:t>dočasná zmena trasy Autobusovej linky alebo Spoja na</w:t>
      </w:r>
      <w:r>
        <w:t> </w:t>
      </w:r>
      <w:r w:rsidRPr="0092234D">
        <w:t>nej v</w:t>
      </w:r>
      <w:r>
        <w:t> </w:t>
      </w:r>
      <w:r w:rsidRPr="0092234D">
        <w:t xml:space="preserve">dôsledku </w:t>
      </w:r>
      <w:r w:rsidRPr="0005686D">
        <w:t>výluk, uzávierok</w:t>
      </w:r>
      <w:r w:rsidR="00BE2258">
        <w:t xml:space="preserve"> alebo </w:t>
      </w:r>
      <w:r w:rsidRPr="0005686D">
        <w:t>obchádzok,</w:t>
      </w:r>
      <w:r w:rsidRPr="0092234D">
        <w:rPr>
          <w:i/>
          <w:iCs/>
        </w:rPr>
        <w:t xml:space="preserve"> </w:t>
      </w:r>
      <w:r w:rsidRPr="0092234D">
        <w:t>ktoré trvajú dlhšie ako 30 dní a ktoré znemožňujú Dopravcovi využiť štandardnú dopravnú trasu</w:t>
      </w:r>
      <w:r w:rsidRPr="00D6435E">
        <w:t>,</w:t>
      </w:r>
      <w:r>
        <w:t xml:space="preserve"> </w:t>
      </w:r>
      <w:r w:rsidR="00A358A1">
        <w:t>majú vplyv na zmenu</w:t>
      </w:r>
      <w:r>
        <w:t xml:space="preserve"> </w:t>
      </w:r>
      <w:r w:rsidRPr="00245A74">
        <w:t>kilometrickej dĺžky jednotlivých Spojov</w:t>
      </w:r>
      <w:r>
        <w:t xml:space="preserve">, Objednávateľ </w:t>
      </w:r>
      <w:r w:rsidRPr="00A5149D">
        <w:t>oznámi</w:t>
      </w:r>
      <w:r w:rsidR="00695EB6">
        <w:t>/odsúhlasí</w:t>
      </w:r>
      <w:r w:rsidRPr="00A5149D">
        <w:t xml:space="preserve"> Dopravcovi novú kilometrickú dĺžku jednotlivých Spojov</w:t>
      </w:r>
      <w:r>
        <w:t xml:space="preserve">, </w:t>
      </w:r>
      <w:r w:rsidRPr="00A5149D">
        <w:t>stanovenú podľa digitálnych máp (</w:t>
      </w:r>
      <w:r w:rsidR="00EE5714">
        <w:t>G</w:t>
      </w:r>
      <w:r w:rsidR="00EE5714" w:rsidRPr="00A5149D">
        <w:t xml:space="preserve">oogle </w:t>
      </w:r>
      <w:r w:rsidR="00EE5714">
        <w:t>M</w:t>
      </w:r>
      <w:r w:rsidR="00EE5714" w:rsidRPr="00A5149D">
        <w:t>aps</w:t>
      </w:r>
      <w:r w:rsidRPr="00A5149D">
        <w:t>)</w:t>
      </w:r>
      <w:r w:rsidR="00CE0BDB">
        <w:t xml:space="preserve"> v súlade s Metodikou určovania dĺžky spojov pre účel objednávky dopravných výkonov (ktorá je prílohou </w:t>
      </w:r>
      <w:r w:rsidR="00CE0BDB" w:rsidRPr="00FC71E1">
        <w:t>Štandardov kvality IDS Východ</w:t>
      </w:r>
      <w:r w:rsidR="00CE0BDB">
        <w:t>)</w:t>
      </w:r>
      <w:r>
        <w:t>, a teda dôjde k aktualizácii Prílohy č. 2 Zmluvy.</w:t>
      </w:r>
      <w:bookmarkEnd w:id="55"/>
    </w:p>
    <w:p w14:paraId="56764D89" w14:textId="0F0EF274" w:rsidR="005B5B5B" w:rsidRPr="00A5149D" w:rsidRDefault="00310CFD" w:rsidP="00843502">
      <w:pPr>
        <w:pStyle w:val="Heading2"/>
        <w:keepNext w:val="0"/>
        <w:keepLines w:val="0"/>
        <w:widowControl w:val="0"/>
        <w:numPr>
          <w:ilvl w:val="0"/>
          <w:numId w:val="0"/>
        </w:numPr>
        <w:ind w:left="709"/>
      </w:pPr>
      <w:r w:rsidRPr="009F455C">
        <w:t xml:space="preserve">Dočasné zmeny štandardnej dopravnej trasy v dôsledku </w:t>
      </w:r>
      <w:r w:rsidR="00BE2258" w:rsidRPr="009F455C">
        <w:t>výluk</w:t>
      </w:r>
      <w:r w:rsidR="00BE2258">
        <w:t>,</w:t>
      </w:r>
      <w:r w:rsidR="00BE2258" w:rsidRPr="009F455C">
        <w:t xml:space="preserve"> </w:t>
      </w:r>
      <w:r w:rsidRPr="009F455C">
        <w:t>uzávierok</w:t>
      </w:r>
      <w:r w:rsidR="00BE2258" w:rsidRPr="00BE2258">
        <w:t xml:space="preserve"> </w:t>
      </w:r>
      <w:r w:rsidR="00BE2258" w:rsidRPr="009F455C">
        <w:t>alebo</w:t>
      </w:r>
      <w:r w:rsidRPr="009F455C">
        <w:t xml:space="preserve"> obchádzok, ktoré netrvajú dlhšie ako 30 dní (vrátane) a ktoré majú za následok zmenu kilometrickej dĺžky Spoja, uplatňuje Dopravca </w:t>
      </w:r>
      <w:r>
        <w:t>pri predkladaní príslušných výkazov a v rámci ročného zúčtovania</w:t>
      </w:r>
      <w:r w:rsidRPr="009F455C">
        <w:t xml:space="preserve"> za</w:t>
      </w:r>
      <w:r>
        <w:t> </w:t>
      </w:r>
      <w:r w:rsidRPr="009F455C">
        <w:t>príslušný kalendárny rok podľa</w:t>
      </w:r>
      <w:r>
        <w:t xml:space="preserve"> Objednávateľom </w:t>
      </w:r>
      <w:r w:rsidR="00BE2258">
        <w:t>oznámenej</w:t>
      </w:r>
      <w:r w:rsidR="00562027">
        <w:t>/odsúhlasenej</w:t>
      </w:r>
      <w:r w:rsidRPr="009F455C">
        <w:t xml:space="preserve"> dĺžky dočasnej zmeny štandardnej dopravnej trasy</w:t>
      </w:r>
      <w:r>
        <w:t xml:space="preserve"> a počtu dotknutých Spojov (podľa bodu </w:t>
      </w:r>
      <w:r w:rsidR="00650FEF">
        <w:fldChar w:fldCharType="begin"/>
      </w:r>
      <w:r>
        <w:instrText xml:space="preserve"> REF _Ref76036892 \r \h </w:instrText>
      </w:r>
      <w:r w:rsidR="00650FEF">
        <w:fldChar w:fldCharType="separate"/>
      </w:r>
      <w:r w:rsidR="001C7151">
        <w:t>3.10</w:t>
      </w:r>
      <w:r w:rsidR="00650FEF">
        <w:fldChar w:fldCharType="end"/>
      </w:r>
      <w:r>
        <w:t xml:space="preserve"> Zmluvy), </w:t>
      </w:r>
      <w:r w:rsidRPr="009F455C">
        <w:t>avšak Dopravca je povinný Objednávateľa na túto dočasnú zmenu bezodkladne</w:t>
      </w:r>
      <w:r w:rsidRPr="00DC1B63">
        <w:t xml:space="preserve"> </w:t>
      </w:r>
      <w:r w:rsidRPr="009F455C">
        <w:t>písomne upozorniť, najneskôr do</w:t>
      </w:r>
      <w:r>
        <w:t> </w:t>
      </w:r>
      <w:r w:rsidRPr="009F455C">
        <w:t>24</w:t>
      </w:r>
      <w:r>
        <w:t> </w:t>
      </w:r>
      <w:r w:rsidRPr="009F455C">
        <w:t xml:space="preserve">hodín </w:t>
      </w:r>
      <w:r w:rsidR="00CE0BDB">
        <w:t xml:space="preserve">pracovného dňa </w:t>
      </w:r>
      <w:r w:rsidRPr="009F455C">
        <w:t>od zistenia tejto zmeny</w:t>
      </w:r>
      <w:r>
        <w:t>.</w:t>
      </w:r>
      <w:bookmarkEnd w:id="56"/>
    </w:p>
    <w:p w14:paraId="138953B8" w14:textId="77777777" w:rsidR="000D0254" w:rsidRPr="00A5149D" w:rsidRDefault="000D0254" w:rsidP="00843502">
      <w:pPr>
        <w:pStyle w:val="Heading2"/>
        <w:keepNext w:val="0"/>
        <w:keepLines w:val="0"/>
        <w:widowControl w:val="0"/>
      </w:pPr>
      <w:r w:rsidRPr="00A5149D">
        <w:t xml:space="preserve">Aktualizovaný </w:t>
      </w:r>
      <w:r w:rsidR="001501CD" w:rsidRPr="00A5149D">
        <w:t>CP</w:t>
      </w:r>
      <w:r w:rsidRPr="00A5149D">
        <w:t xml:space="preserve"> sa stane pre Dopravcu záväzným úkonom schválenia z úrovne Dopravného správneho orgánu a platí od dátumu v ňom uvedenom ako deň platnosti.</w:t>
      </w:r>
    </w:p>
    <w:p w14:paraId="165D703F" w14:textId="77777777" w:rsidR="006E69C3" w:rsidRDefault="00046437" w:rsidP="00843502">
      <w:pPr>
        <w:pStyle w:val="Heading2"/>
        <w:keepNext w:val="0"/>
        <w:keepLines w:val="0"/>
        <w:widowControl w:val="0"/>
      </w:pPr>
      <w:r w:rsidRPr="00A5149D">
        <w:t xml:space="preserve">Dopravca berie na vedomie a súhlasí s tým, že dôvodom alebo podkladom pre akékoľvek zmeny Zmluvy, zmenu </w:t>
      </w:r>
      <w:r w:rsidR="005536CB" w:rsidRPr="00A5149D">
        <w:t>rozsahu Služby</w:t>
      </w:r>
      <w:r w:rsidRPr="00A5149D">
        <w:t>, výluky a akékoľvek iné obdobné zmeny, ktoré priamo vyplývajú z tejto Zmluvy, nemusí byť len rozhodnutie Objednávateľa, ale môže ísť aj o</w:t>
      </w:r>
      <w:r w:rsidR="00C40F76">
        <w:t> </w:t>
      </w:r>
      <w:r w:rsidRPr="00A5149D">
        <w:t>rozhodnutie Organizátora</w:t>
      </w:r>
      <w:r w:rsidR="00623607" w:rsidRPr="00A5149D">
        <w:t xml:space="preserve"> </w:t>
      </w:r>
      <w:r w:rsidRPr="00A5149D">
        <w:t>alebo akéhokoľvek iného na to kompetentného orgánu verejnej moci, ak sú činené na základe</w:t>
      </w:r>
      <w:r w:rsidR="00623607" w:rsidRPr="00A5149D">
        <w:t xml:space="preserve"> zmluvného vzťahu s Objednávateľom (napr. mandátna zmluva)</w:t>
      </w:r>
      <w:r w:rsidRPr="00A5149D">
        <w:t xml:space="preserve"> alebo v súlade s akýmkoľvek v danom čase aplikovateľným právnym predpisom (vrátane podzákonných noriem).</w:t>
      </w:r>
      <w:r w:rsidR="00BA4EB7">
        <w:t xml:space="preserve"> </w:t>
      </w:r>
      <w:r w:rsidR="00AC5A11">
        <w:t>S ohľadom na povahu záväzku založeného touto Zmluvou a ustanovenia zakladajúce možnosť Objednávateľa prijímať ro</w:t>
      </w:r>
      <w:r w:rsidR="005433D7">
        <w:t>zhodnutia o rozsahu Služby, či iných úkonoch predpokladaných Zmluvou</w:t>
      </w:r>
      <w:r w:rsidR="002675B9">
        <w:t>,</w:t>
      </w:r>
      <w:r w:rsidR="005433D7">
        <w:t xml:space="preserve"> </w:t>
      </w:r>
      <w:r w:rsidR="00D65A18">
        <w:t>a</w:t>
      </w:r>
      <w:r w:rsidR="00F35C89">
        <w:t xml:space="preserve"> vydávať </w:t>
      </w:r>
      <w:r w:rsidR="00D65A18">
        <w:t>Pokyn</w:t>
      </w:r>
      <w:r w:rsidR="00F35C89">
        <w:t>y</w:t>
      </w:r>
      <w:r w:rsidR="002675B9">
        <w:t xml:space="preserve"> objednávateľa</w:t>
      </w:r>
      <w:r w:rsidR="006E69C3">
        <w:t>,</w:t>
      </w:r>
      <w:r w:rsidR="00AC5A11">
        <w:t xml:space="preserve"> </w:t>
      </w:r>
      <w:r w:rsidR="004F7193" w:rsidRPr="004F7193">
        <w:t>pre možnosť posúdenia právnej prípustnosti vydania akéhokoľvek Pokynu</w:t>
      </w:r>
      <w:r w:rsidR="00A1258A">
        <w:t xml:space="preserve"> objednávateľa</w:t>
      </w:r>
      <w:r w:rsidR="00103FC2">
        <w:t>,</w:t>
      </w:r>
      <w:r w:rsidR="004F7193" w:rsidRPr="004F7193">
        <w:t xml:space="preserve"> či iniciovania akejkoľvek inej zmeny </w:t>
      </w:r>
      <w:r w:rsidR="00103FC2">
        <w:t>alebo</w:t>
      </w:r>
      <w:r w:rsidR="004F7193" w:rsidRPr="004F7193">
        <w:t xml:space="preserve"> rozhodnutia zo strany Objednávateľa, ktoré môž</w:t>
      </w:r>
      <w:r w:rsidR="00103FC2">
        <w:t>u</w:t>
      </w:r>
      <w:r w:rsidR="004F7193" w:rsidRPr="004F7193">
        <w:t xml:space="preserve"> mať dopad na </w:t>
      </w:r>
      <w:r w:rsidR="00D65A18">
        <w:t>rozsah záväzkov podľa</w:t>
      </w:r>
      <w:r w:rsidR="004F7193" w:rsidRPr="004F7193">
        <w:t xml:space="preserve"> Zmluvy, je Dopravca povinný Objednávateľovi poskytnúť akúkoľvek a </w:t>
      </w:r>
      <w:r w:rsidR="00103FC2">
        <w:t>plnú</w:t>
      </w:r>
      <w:r w:rsidR="004F7193" w:rsidRPr="004F7193">
        <w:t xml:space="preserve"> súčinnosť, informácie a doklady, ktoré Objednávateľovi umožnia analyzovať </w:t>
      </w:r>
      <w:r w:rsidR="00A1258A">
        <w:t xml:space="preserve">a posúdiť </w:t>
      </w:r>
      <w:r w:rsidR="004F7193" w:rsidRPr="004F7193">
        <w:t>prípustnosť takého Pokynu</w:t>
      </w:r>
      <w:r w:rsidR="00A1258A">
        <w:t xml:space="preserve"> objednávateľa</w:t>
      </w:r>
      <w:r w:rsidR="004F7193" w:rsidRPr="004F7193">
        <w:t>, zmeny</w:t>
      </w:r>
      <w:r w:rsidR="00A1258A">
        <w:t>,</w:t>
      </w:r>
      <w:r w:rsidR="004F7193" w:rsidRPr="004F7193">
        <w:t xml:space="preserve"> či rozhodnutia a</w:t>
      </w:r>
      <w:r w:rsidR="00A1258A">
        <w:t>  zároveň</w:t>
      </w:r>
      <w:r w:rsidR="004F7193" w:rsidRPr="004F7193">
        <w:t xml:space="preserve"> </w:t>
      </w:r>
      <w:r w:rsidR="00A1258A">
        <w:t>Objednávateľovi</w:t>
      </w:r>
      <w:r w:rsidR="004F7193" w:rsidRPr="004F7193">
        <w:t xml:space="preserve"> umožnia prijať informované rozhodnutie o tom, či taký</w:t>
      </w:r>
      <w:r w:rsidR="00A1258A">
        <w:t>to</w:t>
      </w:r>
      <w:r w:rsidR="004F7193" w:rsidRPr="004F7193">
        <w:t xml:space="preserve"> Pokyn</w:t>
      </w:r>
      <w:r w:rsidR="00A1258A">
        <w:t xml:space="preserve"> objednávateľa</w:t>
      </w:r>
      <w:r w:rsidR="004F7193" w:rsidRPr="004F7193">
        <w:t>, zmenu</w:t>
      </w:r>
      <w:r w:rsidR="00A1258A">
        <w:t>,</w:t>
      </w:r>
      <w:r w:rsidR="004F7193" w:rsidRPr="004F7193">
        <w:t xml:space="preserve"> resp. rozhodnutie nariadi</w:t>
      </w:r>
      <w:r w:rsidR="00A1258A">
        <w:t>,</w:t>
      </w:r>
      <w:r w:rsidR="004F7193" w:rsidRPr="004F7193">
        <w:t xml:space="preserve"> a to najmä vo väzbe na prípustnosť zmien Zmluvy</w:t>
      </w:r>
      <w:r w:rsidR="002F162F">
        <w:t xml:space="preserve"> a</w:t>
      </w:r>
      <w:r w:rsidR="00D0209B">
        <w:t> dodržanie princípov</w:t>
      </w:r>
      <w:r w:rsidR="004F7193" w:rsidRPr="004F7193">
        <w:t xml:space="preserve"> podľa zákona č. 343/2015 Z. z</w:t>
      </w:r>
      <w:r w:rsidR="00D65A18">
        <w:t>.</w:t>
      </w:r>
    </w:p>
    <w:p w14:paraId="19A7CF6B" w14:textId="77777777" w:rsidR="006E1925" w:rsidRPr="00A23A61" w:rsidRDefault="006E1925" w:rsidP="00843502">
      <w:pPr>
        <w:widowControl w:val="0"/>
      </w:pPr>
    </w:p>
    <w:p w14:paraId="55CD0DFE" w14:textId="77777777" w:rsidR="00222A90" w:rsidRPr="00A5149D" w:rsidRDefault="00222A90" w:rsidP="001A797C">
      <w:pPr>
        <w:pStyle w:val="Heading1"/>
        <w:keepNext w:val="0"/>
        <w:keepLines w:val="0"/>
        <w:widowControl w:val="0"/>
        <w:ind w:left="0"/>
      </w:pPr>
      <w:r w:rsidRPr="00140F65">
        <w:br/>
      </w:r>
      <w:bookmarkStart w:id="57" w:name="_Ref126589556"/>
      <w:r w:rsidRPr="00A5149D">
        <w:t>MIMORIADNA SITUÁCIA</w:t>
      </w:r>
      <w:bookmarkEnd w:id="57"/>
    </w:p>
    <w:p w14:paraId="369EA61C" w14:textId="00E3F507" w:rsidR="00222A90" w:rsidRPr="00A5149D" w:rsidRDefault="00222A90" w:rsidP="001A797C">
      <w:pPr>
        <w:pStyle w:val="Heading2"/>
        <w:keepNext w:val="0"/>
        <w:keepLines w:val="0"/>
        <w:widowControl w:val="0"/>
      </w:pPr>
      <w:bookmarkStart w:id="58" w:name="_Ref72763639"/>
      <w:r w:rsidRPr="00A5149D">
        <w:t xml:space="preserve">V čase vyhlásenej mimoriadnej situácie, núdzového stavu alebo výnimočného stavu alebo počas trvania opatrení prijatých za účelom zamedzenia šírenia prenosného respiračného ochorenia (ďalej ako </w:t>
      </w:r>
      <w:r w:rsidRPr="00A5149D">
        <w:rPr>
          <w:b/>
          <w:bCs/>
          <w:i/>
          <w:iCs/>
        </w:rPr>
        <w:t>„</w:t>
      </w:r>
      <w:r w:rsidR="00C40F76">
        <w:rPr>
          <w:b/>
          <w:bCs/>
          <w:i/>
          <w:iCs/>
        </w:rPr>
        <w:t>M</w:t>
      </w:r>
      <w:r w:rsidRPr="00A5149D">
        <w:rPr>
          <w:b/>
          <w:bCs/>
          <w:i/>
          <w:iCs/>
        </w:rPr>
        <w:t>imoriadna situácia“</w:t>
      </w:r>
      <w:r w:rsidRPr="00A5149D">
        <w:t xml:space="preserve">) platia ustanovenia Zmluvy a jej príloh s odchýlkami uvedenými v bodoch </w:t>
      </w:r>
      <w:r w:rsidR="000F3035" w:rsidRPr="00A5149D">
        <w:t>4</w:t>
      </w:r>
      <w:r w:rsidRPr="00A5149D">
        <w:t xml:space="preserve">.2 až </w:t>
      </w:r>
      <w:r w:rsidR="00572D6E">
        <w:fldChar w:fldCharType="begin"/>
      </w:r>
      <w:r w:rsidR="00572D6E">
        <w:instrText xml:space="preserve"> REF _Ref72746473 \r \h  \* MERGEFORMAT </w:instrText>
      </w:r>
      <w:r w:rsidR="00572D6E">
        <w:fldChar w:fldCharType="separate"/>
      </w:r>
      <w:r w:rsidR="001C7151">
        <w:t>4.4</w:t>
      </w:r>
      <w:r w:rsidR="00572D6E">
        <w:fldChar w:fldCharType="end"/>
      </w:r>
      <w:r w:rsidRPr="00A5149D">
        <w:t xml:space="preserve"> Zmluvy.</w:t>
      </w:r>
      <w:bookmarkEnd w:id="58"/>
      <w:r w:rsidRPr="00A5149D">
        <w:t xml:space="preserve">  </w:t>
      </w:r>
    </w:p>
    <w:p w14:paraId="7F575C08" w14:textId="77777777" w:rsidR="00222A90" w:rsidRDefault="00222A90" w:rsidP="001A797C">
      <w:pPr>
        <w:pStyle w:val="Heading2"/>
        <w:keepNext w:val="0"/>
        <w:keepLines w:val="0"/>
        <w:widowControl w:val="0"/>
      </w:pPr>
      <w:bookmarkStart w:id="59" w:name="_Ref71890007"/>
      <w:r w:rsidRPr="00A5149D">
        <w:t xml:space="preserve">Zmluvné strany sa dohodli, že počas </w:t>
      </w:r>
      <w:r w:rsidR="00C40F76">
        <w:t>M</w:t>
      </w:r>
      <w:r w:rsidRPr="00A5149D">
        <w:t xml:space="preserve">imoriadnej situácie je Objednávateľ oprávnený  operatívne nariadiť Dopravcovi zmeny voči bežnému režimu poskytovania Služby (napr. prázdninový režim, sobotňajší, nedeľný alebo iný Objednávateľom stanovený režim </w:t>
      </w:r>
      <w:r w:rsidR="009C3EE1">
        <w:t>CP</w:t>
      </w:r>
      <w:r w:rsidRPr="00A5149D">
        <w:t>) a</w:t>
      </w:r>
      <w:r w:rsidR="009C3EE1">
        <w:t> </w:t>
      </w:r>
      <w:r w:rsidRPr="00A5149D">
        <w:t>Dopravca sa zaväzuje poskytovať Službu podľa takto nariadených operatívnych zmien od</w:t>
      </w:r>
      <w:r w:rsidR="009C3EE1">
        <w:t> </w:t>
      </w:r>
      <w:r w:rsidRPr="00A5149D">
        <w:t xml:space="preserve">dátumu </w:t>
      </w:r>
      <w:r w:rsidR="00E25C8C" w:rsidRPr="00A5149D">
        <w:t>účinnosti</w:t>
      </w:r>
      <w:r w:rsidRPr="00A5149D">
        <w:t xml:space="preserve"> požadovanom Objednávateľom.</w:t>
      </w:r>
      <w:bookmarkEnd w:id="59"/>
      <w:r w:rsidR="006C22CA">
        <w:t xml:space="preserve"> </w:t>
      </w:r>
      <w:r w:rsidR="007D3B9B">
        <w:t>V prípade nutnosti spracovať pre</w:t>
      </w:r>
      <w:r w:rsidR="00FD32F7">
        <w:t> </w:t>
      </w:r>
      <w:r w:rsidR="007D3B9B">
        <w:t>stanovený režim nové turnusové obehy je Dopravca povinný pripraviť ich spravidla v lehote do 3 pracovných dní resp. v odôvodnených zložitých prípadoch najneskôr do 7 pracovných dní</w:t>
      </w:r>
      <w:r w:rsidR="006C22CA">
        <w:t>.</w:t>
      </w:r>
    </w:p>
    <w:p w14:paraId="55729345" w14:textId="147E3D52" w:rsidR="00601517" w:rsidRPr="00601517" w:rsidRDefault="00222A90" w:rsidP="001A797C">
      <w:pPr>
        <w:pStyle w:val="Heading2"/>
        <w:keepNext w:val="0"/>
        <w:keepLines w:val="0"/>
        <w:widowControl w:val="0"/>
      </w:pPr>
      <w:bookmarkStart w:id="60" w:name="_Ref72746391"/>
      <w:r w:rsidRPr="00A5149D">
        <w:t>Zmluvné strany sa dohodli, že</w:t>
      </w:r>
      <w:r w:rsidR="0007231B" w:rsidRPr="00A5149D">
        <w:t xml:space="preserve"> </w:t>
      </w:r>
      <w:r w:rsidRPr="00A5149D">
        <w:t xml:space="preserve">zmeny zavedené podľa bodu </w:t>
      </w:r>
      <w:r w:rsidR="00572D6E">
        <w:fldChar w:fldCharType="begin"/>
      </w:r>
      <w:r w:rsidR="00572D6E">
        <w:instrText xml:space="preserve"> REF _Ref71890007 \r \h  \* MERGEFORMAT </w:instrText>
      </w:r>
      <w:r w:rsidR="00572D6E">
        <w:fldChar w:fldCharType="separate"/>
      </w:r>
      <w:r w:rsidR="001C7151">
        <w:t>4.2</w:t>
      </w:r>
      <w:r w:rsidR="00572D6E">
        <w:fldChar w:fldCharType="end"/>
      </w:r>
      <w:r w:rsidR="000F3035" w:rsidRPr="00A5149D">
        <w:t xml:space="preserve"> </w:t>
      </w:r>
      <w:r w:rsidRPr="00A5149D">
        <w:t xml:space="preserve">tohto článku Zmluvy sa </w:t>
      </w:r>
      <w:r w:rsidRPr="00A5149D">
        <w:rPr>
          <w:b/>
          <w:bCs/>
          <w:i/>
          <w:iCs/>
        </w:rPr>
        <w:t>nezapočítava</w:t>
      </w:r>
      <w:r w:rsidR="0007231B" w:rsidRPr="00A5149D">
        <w:rPr>
          <w:b/>
          <w:bCs/>
          <w:i/>
          <w:iCs/>
        </w:rPr>
        <w:t>jú</w:t>
      </w:r>
      <w:r w:rsidRPr="00A5149D">
        <w:rPr>
          <w:b/>
          <w:bCs/>
          <w:i/>
          <w:iCs/>
        </w:rPr>
        <w:t xml:space="preserve"> do zmien rozsahu Služby</w:t>
      </w:r>
      <w:r w:rsidRPr="00A5149D">
        <w:t xml:space="preserve"> podľa </w:t>
      </w:r>
      <w:r w:rsidR="000F3035" w:rsidRPr="00A5149D">
        <w:t xml:space="preserve">bodu </w:t>
      </w:r>
      <w:r w:rsidR="00572D6E">
        <w:fldChar w:fldCharType="begin"/>
      </w:r>
      <w:r w:rsidR="00572D6E">
        <w:instrText xml:space="preserve"> REF _Ref71547275 \r \h  \* MERGEFORMAT </w:instrText>
      </w:r>
      <w:r w:rsidR="00572D6E">
        <w:fldChar w:fldCharType="separate"/>
      </w:r>
      <w:r w:rsidR="001C7151">
        <w:t>3.9</w:t>
      </w:r>
      <w:r w:rsidR="00572D6E">
        <w:fldChar w:fldCharType="end"/>
      </w:r>
      <w:r w:rsidR="000F3035" w:rsidRPr="00A5149D">
        <w:t xml:space="preserve"> Zmluvy</w:t>
      </w:r>
      <w:r w:rsidRPr="00A5149D">
        <w:t>,</w:t>
      </w:r>
      <w:r w:rsidR="000F3035" w:rsidRPr="00A5149D">
        <w:t xml:space="preserve"> a teda</w:t>
      </w:r>
      <w:r w:rsidRPr="00A5149D">
        <w:t xml:space="preserve"> nepovažuje</w:t>
      </w:r>
      <w:r w:rsidR="000F3035" w:rsidRPr="00A5149D">
        <w:t xml:space="preserve"> sa</w:t>
      </w:r>
      <w:r w:rsidRPr="00A5149D">
        <w:t xml:space="preserve"> za porušenie povinnosti Objednávateľa, ak v dôsledku zmien zavedených podľa bodu </w:t>
      </w:r>
      <w:r w:rsidR="00572D6E">
        <w:fldChar w:fldCharType="begin"/>
      </w:r>
      <w:r w:rsidR="00572D6E">
        <w:instrText xml:space="preserve"> REF _Ref71890007 \r \h  \* MERGEFORMAT </w:instrText>
      </w:r>
      <w:r w:rsidR="00572D6E">
        <w:fldChar w:fldCharType="separate"/>
      </w:r>
      <w:r w:rsidR="001C7151">
        <w:t>4.2</w:t>
      </w:r>
      <w:r w:rsidR="00572D6E">
        <w:fldChar w:fldCharType="end"/>
      </w:r>
      <w:r w:rsidR="002D6E74" w:rsidRPr="00A5149D">
        <w:t xml:space="preserve"> </w:t>
      </w:r>
      <w:r w:rsidRPr="00A5149D">
        <w:t xml:space="preserve">tohto článku Zmluvy Objednávateľ nedodrží </w:t>
      </w:r>
      <w:r w:rsidR="002D6E74" w:rsidRPr="00A5149D">
        <w:t>maximálnu medziročnú zmenu dopravných výkonov 10</w:t>
      </w:r>
      <w:r w:rsidR="00C40F76">
        <w:t> </w:t>
      </w:r>
      <w:r w:rsidR="002D6E74" w:rsidRPr="00A5149D">
        <w:t>%</w:t>
      </w:r>
      <w:r w:rsidRPr="00A5149D">
        <w:t xml:space="preserve"> a/alebo ak zníži </w:t>
      </w:r>
      <w:r w:rsidR="005E167E" w:rsidRPr="00A5149D">
        <w:t>rozsah dopravných výkonov</w:t>
      </w:r>
      <w:r w:rsidRPr="00A5149D">
        <w:t xml:space="preserve"> o viac ako </w:t>
      </w:r>
      <w:r w:rsidR="007F35AD" w:rsidRPr="00DE149E">
        <w:t xml:space="preserve">20 </w:t>
      </w:r>
      <w:r w:rsidRPr="00DE149E">
        <w:t>%</w:t>
      </w:r>
      <w:r w:rsidRPr="00A5149D">
        <w:t xml:space="preserve"> oproti Východiskovému rozsahu Služby podľa bodu</w:t>
      </w:r>
      <w:r w:rsidR="002D6E74" w:rsidRPr="00A5149D">
        <w:t xml:space="preserve"> </w:t>
      </w:r>
      <w:r w:rsidR="00572D6E">
        <w:fldChar w:fldCharType="begin"/>
      </w:r>
      <w:r w:rsidR="00572D6E">
        <w:instrText xml:space="preserve"> REF _Ref41571201 \r \h  \* MERGEFORMAT </w:instrText>
      </w:r>
      <w:r w:rsidR="00572D6E">
        <w:fldChar w:fldCharType="separate"/>
      </w:r>
      <w:r w:rsidR="001C7151">
        <w:t>3.1</w:t>
      </w:r>
      <w:r w:rsidR="00572D6E">
        <w:fldChar w:fldCharType="end"/>
      </w:r>
      <w:r w:rsidR="002D6E74" w:rsidRPr="00A5149D">
        <w:t xml:space="preserve"> písm. </w:t>
      </w:r>
      <w:r w:rsidR="00572D6E">
        <w:fldChar w:fldCharType="begin"/>
      </w:r>
      <w:r w:rsidR="00572D6E">
        <w:instrText xml:space="preserve"> REF _Ref41571249 \r \h  \* MERGEFORMAT </w:instrText>
      </w:r>
      <w:r w:rsidR="00572D6E">
        <w:fldChar w:fldCharType="separate"/>
      </w:r>
      <w:r w:rsidR="001C7151">
        <w:t>b)</w:t>
      </w:r>
      <w:r w:rsidR="00572D6E">
        <w:fldChar w:fldCharType="end"/>
      </w:r>
      <w:r w:rsidR="002D6E74" w:rsidRPr="00A5149D">
        <w:t xml:space="preserve"> Zmluvy</w:t>
      </w:r>
      <w:r w:rsidRPr="00A5149D">
        <w:t>.</w:t>
      </w:r>
      <w:bookmarkEnd w:id="60"/>
    </w:p>
    <w:p w14:paraId="27889B5B" w14:textId="321DE02E" w:rsidR="00222A90" w:rsidRPr="00A5149D" w:rsidRDefault="00222A90" w:rsidP="001A797C">
      <w:pPr>
        <w:pStyle w:val="Heading2"/>
        <w:keepNext w:val="0"/>
        <w:keepLines w:val="0"/>
        <w:widowControl w:val="0"/>
      </w:pPr>
      <w:bookmarkStart w:id="61" w:name="_Ref72746473"/>
      <w:bookmarkStart w:id="62" w:name="_Ref72830885"/>
      <w:r w:rsidRPr="00A5149D">
        <w:t xml:space="preserve">Zmluvné strany sa dohodli, že </w:t>
      </w:r>
      <w:r w:rsidR="00E57744" w:rsidRPr="00A5149D">
        <w:t>zníženie</w:t>
      </w:r>
      <w:r w:rsidRPr="00A5149D">
        <w:t xml:space="preserve"> rozsahu </w:t>
      </w:r>
      <w:r w:rsidR="005E167E" w:rsidRPr="00A5149D">
        <w:t>dopravných výkonov</w:t>
      </w:r>
      <w:r w:rsidRPr="00A5149D">
        <w:t xml:space="preserve"> z dôvodu vzniku </w:t>
      </w:r>
      <w:r w:rsidR="00C40F76">
        <w:t>M</w:t>
      </w:r>
      <w:r w:rsidRPr="00A5149D">
        <w:t xml:space="preserve">imoriadnej situácie </w:t>
      </w:r>
      <w:r w:rsidR="0007231B" w:rsidRPr="00A5149D">
        <w:t>podľa bodov</w:t>
      </w:r>
      <w:r w:rsidRPr="00A5149D">
        <w:t xml:space="preserve"> </w:t>
      </w:r>
      <w:r w:rsidR="00572D6E">
        <w:fldChar w:fldCharType="begin"/>
      </w:r>
      <w:r w:rsidR="00572D6E">
        <w:instrText xml:space="preserve"> REF _Ref72763639 \r \h  \* MERGEFORMAT </w:instrText>
      </w:r>
      <w:r w:rsidR="00572D6E">
        <w:fldChar w:fldCharType="separate"/>
      </w:r>
      <w:r w:rsidR="001C7151">
        <w:t>4.1</w:t>
      </w:r>
      <w:r w:rsidR="00572D6E">
        <w:fldChar w:fldCharType="end"/>
      </w:r>
      <w:r w:rsidR="0007231B" w:rsidRPr="00A5149D">
        <w:t xml:space="preserve"> a </w:t>
      </w:r>
      <w:r w:rsidR="00572D6E">
        <w:fldChar w:fldCharType="begin"/>
      </w:r>
      <w:r w:rsidR="00572D6E">
        <w:instrText xml:space="preserve"> REF _Ref71890007 \r \h  \* MERGEFORMAT </w:instrText>
      </w:r>
      <w:r w:rsidR="00572D6E">
        <w:fldChar w:fldCharType="separate"/>
      </w:r>
      <w:r w:rsidR="001C7151">
        <w:t>4.2</w:t>
      </w:r>
      <w:r w:rsidR="00572D6E">
        <w:fldChar w:fldCharType="end"/>
      </w:r>
      <w:r w:rsidR="0007231B" w:rsidRPr="00A5149D">
        <w:t xml:space="preserve"> </w:t>
      </w:r>
      <w:r w:rsidRPr="00A5149D">
        <w:t>Zmluvy bud</w:t>
      </w:r>
      <w:r w:rsidR="00E57744" w:rsidRPr="00A5149D">
        <w:t>e zohľadnené pri výpočte Ceny služby podľa článku</w:t>
      </w:r>
      <w:r w:rsidR="005C5AC0" w:rsidRPr="00A5149D">
        <w:t> </w:t>
      </w:r>
      <w:r w:rsidR="00E57744" w:rsidRPr="00A5149D">
        <w:t>5</w:t>
      </w:r>
      <w:r w:rsidR="005C5AC0" w:rsidRPr="00A5149D">
        <w:t> </w:t>
      </w:r>
      <w:r w:rsidR="00E57744" w:rsidRPr="00A5149D">
        <w:t>Zmluvy</w:t>
      </w:r>
      <w:bookmarkEnd w:id="61"/>
      <w:r w:rsidR="00E57744" w:rsidRPr="00A5149D">
        <w:t xml:space="preserve">, konkrétne bodu </w:t>
      </w:r>
      <w:r w:rsidR="00572D6E">
        <w:fldChar w:fldCharType="begin"/>
      </w:r>
      <w:r w:rsidR="00572D6E">
        <w:instrText xml:space="preserve"> REF _Ref41661590 \r \h  \* MERGEFORMAT </w:instrText>
      </w:r>
      <w:r w:rsidR="00572D6E">
        <w:fldChar w:fldCharType="separate"/>
      </w:r>
      <w:r w:rsidR="001C7151">
        <w:t>5.4.5.3</w:t>
      </w:r>
      <w:r w:rsidR="00572D6E">
        <w:fldChar w:fldCharType="end"/>
      </w:r>
      <w:r w:rsidR="005C5AC0" w:rsidRPr="00A5149D">
        <w:t>.</w:t>
      </w:r>
      <w:bookmarkEnd w:id="62"/>
    </w:p>
    <w:p w14:paraId="3EBCAB01" w14:textId="77777777" w:rsidR="00222A90" w:rsidRPr="00A5149D" w:rsidRDefault="00222A90" w:rsidP="001A797C">
      <w:pPr>
        <w:pStyle w:val="Heading2"/>
        <w:keepNext w:val="0"/>
        <w:keepLines w:val="0"/>
        <w:widowControl w:val="0"/>
      </w:pPr>
      <w:r w:rsidRPr="00A5149D">
        <w:t xml:space="preserve">Akékoľvek iné nepredvídateľné situácie, ktoré majú pôvod v dôvodoch vyššej moci a ktoré budú mať dosah na rozsah poskytovania Služby, budú riešené  vzájomnou písomnou dohodou </w:t>
      </w:r>
      <w:r w:rsidR="005C5AC0" w:rsidRPr="00A5149D">
        <w:t>Z</w:t>
      </w:r>
      <w:r w:rsidRPr="00A5149D">
        <w:t xml:space="preserve">mluvných strán a v súlade </w:t>
      </w:r>
      <w:r w:rsidR="006D2702" w:rsidRPr="00A5149D">
        <w:t>so</w:t>
      </w:r>
      <w:r w:rsidRPr="00A5149D">
        <w:t xml:space="preserve"> zákona č. 343/2015 Z. z.</w:t>
      </w:r>
    </w:p>
    <w:p w14:paraId="66F92100" w14:textId="77777777" w:rsidR="009E2BE2" w:rsidRPr="00A5149D" w:rsidRDefault="009E2BE2" w:rsidP="001A797C">
      <w:pPr>
        <w:widowControl w:val="0"/>
        <w:rPr>
          <w:rFonts w:ascii="Lato" w:hAnsi="Lato"/>
        </w:rPr>
      </w:pPr>
    </w:p>
    <w:p w14:paraId="7E73DC75" w14:textId="77777777" w:rsidR="00EC5370" w:rsidRPr="00A5149D" w:rsidRDefault="00813597" w:rsidP="001A797C">
      <w:pPr>
        <w:pStyle w:val="Heading1"/>
        <w:keepNext w:val="0"/>
        <w:keepLines w:val="0"/>
        <w:widowControl w:val="0"/>
        <w:ind w:left="0"/>
      </w:pPr>
      <w:r w:rsidRPr="00A5149D">
        <w:br/>
      </w:r>
      <w:bookmarkStart w:id="63" w:name="_Ref102123508"/>
      <w:r w:rsidR="00C00322" w:rsidRPr="00A5149D">
        <w:t>PRÍSPEVOK ZA SLUŽBU</w:t>
      </w:r>
      <w:r w:rsidRPr="00A5149D">
        <w:t xml:space="preserve">, </w:t>
      </w:r>
      <w:r w:rsidR="00C00322" w:rsidRPr="00A5149D">
        <w:t>PRAVIDLÁ JEHO VÝPOČTU A HARMONOGRAM ÚHRAD</w:t>
      </w:r>
      <w:bookmarkEnd w:id="63"/>
    </w:p>
    <w:p w14:paraId="3DDD5E14" w14:textId="77777777" w:rsidR="00813597" w:rsidRPr="00A5149D" w:rsidRDefault="00813597" w:rsidP="001A797C">
      <w:pPr>
        <w:widowControl w:val="0"/>
        <w:jc w:val="center"/>
        <w:rPr>
          <w:rFonts w:ascii="Lato" w:hAnsi="Lato"/>
          <w:b/>
          <w:bCs/>
          <w:caps/>
        </w:rPr>
      </w:pPr>
      <w:r w:rsidRPr="00A5149D">
        <w:rPr>
          <w:rFonts w:ascii="Lato" w:hAnsi="Lato"/>
          <w:b/>
          <w:bCs/>
          <w:caps/>
        </w:rPr>
        <w:t>Jednotková cena</w:t>
      </w:r>
    </w:p>
    <w:p w14:paraId="706EFC8E" w14:textId="77865D5C" w:rsidR="0018379E" w:rsidRDefault="008F1F3E" w:rsidP="001A797C">
      <w:pPr>
        <w:pStyle w:val="Heading2"/>
        <w:keepNext w:val="0"/>
        <w:keepLines w:val="0"/>
        <w:widowControl w:val="0"/>
      </w:pPr>
      <w:r w:rsidRPr="0084422C">
        <w:t>Zmluvné strany sa dohodli, že jednotková cena</w:t>
      </w:r>
      <w:r w:rsidR="00031406">
        <w:t xml:space="preserve"> (v EUR bez DPH)</w:t>
      </w:r>
      <w:r w:rsidRPr="0084422C">
        <w:t xml:space="preserve"> za 1 skutočne </w:t>
      </w:r>
      <w:r w:rsidR="00701F80" w:rsidRPr="0084422C">
        <w:t>realizovaný</w:t>
      </w:r>
      <w:r w:rsidRPr="0084422C">
        <w:t xml:space="preserve"> kilometer Služby</w:t>
      </w:r>
      <w:r w:rsidR="00DA294D" w:rsidRPr="0084422C">
        <w:t xml:space="preserve"> </w:t>
      </w:r>
      <w:r w:rsidR="00690523" w:rsidRPr="0084422C">
        <w:t>v</w:t>
      </w:r>
      <w:r w:rsidR="001D62B6" w:rsidRPr="0084422C">
        <w:t> </w:t>
      </w:r>
      <w:r w:rsidR="00690523" w:rsidRPr="0084422C">
        <w:t>rozsahu</w:t>
      </w:r>
      <w:r w:rsidR="001D62B6" w:rsidRPr="0084422C">
        <w:t xml:space="preserve">, ktorý bol Dopravca povinný plniť podľa </w:t>
      </w:r>
      <w:r w:rsidR="00C40F76" w:rsidRPr="0084422C">
        <w:t xml:space="preserve">Prílohy č. 2 </w:t>
      </w:r>
      <w:r w:rsidR="001D62B6" w:rsidRPr="0084422C">
        <w:t>Zmluvy</w:t>
      </w:r>
      <w:r w:rsidR="00CD0E0B">
        <w:t xml:space="preserve"> a bodu </w:t>
      </w:r>
      <w:r w:rsidR="00650FEF">
        <w:fldChar w:fldCharType="begin"/>
      </w:r>
      <w:r w:rsidR="00CD0E0B">
        <w:instrText xml:space="preserve"> REF _Ref76036892 \r \h </w:instrText>
      </w:r>
      <w:r w:rsidR="00650FEF">
        <w:fldChar w:fldCharType="separate"/>
      </w:r>
      <w:r w:rsidR="001C7151">
        <w:t>3.10</w:t>
      </w:r>
      <w:r w:rsidR="00650FEF">
        <w:fldChar w:fldCharType="end"/>
      </w:r>
      <w:r w:rsidR="00CD0E0B">
        <w:t xml:space="preserve"> Zmluvy</w:t>
      </w:r>
      <w:r w:rsidRPr="00A5149D">
        <w:t xml:space="preserve"> (ďalej ako </w:t>
      </w:r>
      <w:r w:rsidRPr="00A5149D">
        <w:rPr>
          <w:b/>
          <w:bCs/>
        </w:rPr>
        <w:t>„Výsledná jednotková cena“</w:t>
      </w:r>
      <w:r w:rsidRPr="00A5149D">
        <w:t>)</w:t>
      </w:r>
      <w:r w:rsidR="00F248AA" w:rsidRPr="00A5149D">
        <w:t>,</w:t>
      </w:r>
      <w:r w:rsidRPr="00A5149D">
        <w:t xml:space="preserve"> </w:t>
      </w:r>
      <w:r w:rsidR="006B722B">
        <w:t>je</w:t>
      </w:r>
      <w:r w:rsidRPr="00A5149D">
        <w:t xml:space="preserve"> tvorená súčtom vážených variabilných a fixných jednotkových nákladov (ďalej ako </w:t>
      </w:r>
      <w:r w:rsidRPr="00A5149D">
        <w:rPr>
          <w:b/>
          <w:bCs/>
        </w:rPr>
        <w:t>„Vážené variabilné jednotkové náklady</w:t>
      </w:r>
      <w:r w:rsidR="007E60E0" w:rsidRPr="00A5149D">
        <w:rPr>
          <w:b/>
          <w:bCs/>
        </w:rPr>
        <w:t xml:space="preserve"> resp. VVJN</w:t>
      </w:r>
      <w:r w:rsidRPr="00A5149D">
        <w:rPr>
          <w:b/>
          <w:bCs/>
        </w:rPr>
        <w:t>“</w:t>
      </w:r>
      <w:r w:rsidRPr="00A5149D">
        <w:t xml:space="preserve"> a </w:t>
      </w:r>
      <w:r w:rsidRPr="00A5149D">
        <w:rPr>
          <w:b/>
          <w:bCs/>
        </w:rPr>
        <w:t>„Vážené fixné jednotkové náklady</w:t>
      </w:r>
      <w:r w:rsidR="007E60E0" w:rsidRPr="00A5149D">
        <w:rPr>
          <w:b/>
          <w:bCs/>
        </w:rPr>
        <w:t xml:space="preserve"> resp. VFJN</w:t>
      </w:r>
      <w:r w:rsidRPr="00A5149D">
        <w:rPr>
          <w:b/>
          <w:bCs/>
        </w:rPr>
        <w:t>“</w:t>
      </w:r>
      <w:r w:rsidRPr="00A5149D">
        <w:t>)</w:t>
      </w:r>
      <w:r w:rsidR="00D97391">
        <w:t xml:space="preserve"> a Zisku dopravcu</w:t>
      </w:r>
      <w:r w:rsidR="00690523" w:rsidRPr="00A5149D">
        <w:t>,</w:t>
      </w:r>
      <w:r w:rsidRPr="00A5149D">
        <w:t xml:space="preserve"> zaokrúhlených matematicky na </w:t>
      </w:r>
      <w:r w:rsidR="00CB50D5" w:rsidRPr="00A5149D">
        <w:t xml:space="preserve">4 </w:t>
      </w:r>
      <w:r w:rsidRPr="00A5149D">
        <w:t xml:space="preserve">desatinné miesta, uvedených v Ponuke </w:t>
      </w:r>
      <w:r w:rsidR="007E60E0" w:rsidRPr="00A5149D">
        <w:t>d</w:t>
      </w:r>
      <w:r w:rsidRPr="00A5149D">
        <w:t xml:space="preserve">opravcu, ktorá je Prílohou č. </w:t>
      </w:r>
      <w:r w:rsidR="00563E77" w:rsidRPr="00A5149D">
        <w:t>7</w:t>
      </w:r>
      <w:r w:rsidRPr="00A5149D">
        <w:t xml:space="preserve"> Zmluvy. </w:t>
      </w:r>
      <w:r w:rsidR="004F3F72" w:rsidRPr="00A5149D">
        <w:t>VVJN a VFJN</w:t>
      </w:r>
      <w:r w:rsidRPr="00A5149D">
        <w:t xml:space="preserve"> vychádzajú z jednotkových nákladov jednotlivých kategórií vozidiel (ďalej ako „</w:t>
      </w:r>
      <w:r w:rsidRPr="00A5149D">
        <w:rPr>
          <w:b/>
          <w:bCs/>
        </w:rPr>
        <w:t>Jednotkové náklady</w:t>
      </w:r>
      <w:r w:rsidRPr="00A5149D">
        <w:t>“) a sú prepočítané pomerom, akým sa príslušná kategória vozidiel podieľa na</w:t>
      </w:r>
      <w:r w:rsidR="009E3F6B">
        <w:t> </w:t>
      </w:r>
      <w:r w:rsidRPr="00A5149D">
        <w:t xml:space="preserve">realizovaní celkového rozsahu Služby. Jednotkové náklady pre jednotlivé kategórie vozidiel </w:t>
      </w:r>
      <w:r w:rsidR="00D97391">
        <w:t xml:space="preserve">a Zisk dopravcu </w:t>
      </w:r>
      <w:r w:rsidRPr="00A5149D">
        <w:t>sú zaokrúhlené matematicky na</w:t>
      </w:r>
      <w:r w:rsidR="006B722B">
        <w:t> </w:t>
      </w:r>
      <w:r w:rsidR="00CB50D5" w:rsidRPr="00A5149D">
        <w:t>4</w:t>
      </w:r>
      <w:r w:rsidRPr="00A5149D">
        <w:t xml:space="preserve"> desatinné miesta.</w:t>
      </w:r>
    </w:p>
    <w:p w14:paraId="6CDBC4E0" w14:textId="77777777" w:rsidR="009C3EE1" w:rsidRPr="009C3EE1" w:rsidRDefault="00BE5A83" w:rsidP="001A797C">
      <w:pPr>
        <w:pStyle w:val="Heading2"/>
        <w:keepNext w:val="0"/>
        <w:keepLines w:val="0"/>
        <w:widowControl w:val="0"/>
      </w:pPr>
      <w:r w:rsidRPr="00A5149D">
        <w:t xml:space="preserve">Súčasťou </w:t>
      </w:r>
      <w:r w:rsidR="004F3F72" w:rsidRPr="00A5149D">
        <w:t>J</w:t>
      </w:r>
      <w:r w:rsidRPr="00A5149D">
        <w:t>ednotkových nákladov nie sú poplatky za infraštruktúru, predovšetkým poplatky za</w:t>
      </w:r>
      <w:r w:rsidR="0046573F">
        <w:t> </w:t>
      </w:r>
      <w:r w:rsidRPr="00A86621">
        <w:t xml:space="preserve">vstup Spoja do autobusových staníc a ich užívanie, </w:t>
      </w:r>
      <w:r w:rsidR="00192B1C" w:rsidRPr="00A86621">
        <w:t>poplatky</w:t>
      </w:r>
      <w:r w:rsidRPr="00A86621">
        <w:t> za použitie cestnej infraštruktúry</w:t>
      </w:r>
      <w:r w:rsidR="00192B1C" w:rsidRPr="00A86621">
        <w:t xml:space="preserve"> a náklady súvisiace s používaním </w:t>
      </w:r>
      <w:r w:rsidR="00A50F93" w:rsidRPr="00A86621">
        <w:t>D</w:t>
      </w:r>
      <w:r w:rsidR="00192B1C" w:rsidRPr="00A86621">
        <w:t>opravných kariet</w:t>
      </w:r>
      <w:r w:rsidRPr="00A86621">
        <w:t>.</w:t>
      </w:r>
      <w:r w:rsidRPr="00A5149D">
        <w:t xml:space="preserve"> Tieto náklady </w:t>
      </w:r>
      <w:r w:rsidR="006B722B">
        <w:t>s</w:t>
      </w:r>
      <w:r w:rsidRPr="00A5149D">
        <w:t>ú Dopravcovi hradené Objednávateľom</w:t>
      </w:r>
      <w:r w:rsidR="00503F8C" w:rsidRPr="00A5149D">
        <w:t xml:space="preserve"> </w:t>
      </w:r>
      <w:r w:rsidRPr="00A5149D">
        <w:t xml:space="preserve">na základe vyúčtovania nákladov a dokladov o ich úhrade </w:t>
      </w:r>
      <w:r w:rsidR="007E60E0" w:rsidRPr="00A5149D">
        <w:t>a</w:t>
      </w:r>
      <w:r w:rsidR="006B722B">
        <w:t> </w:t>
      </w:r>
      <w:r w:rsidRPr="00A5149D">
        <w:t>vykaz</w:t>
      </w:r>
      <w:r w:rsidR="006B722B">
        <w:t xml:space="preserve">ujú sa </w:t>
      </w:r>
      <w:r w:rsidRPr="00A5149D">
        <w:t xml:space="preserve">ako samostatné položky </w:t>
      </w:r>
      <w:r w:rsidR="000E49E1">
        <w:t>v rámci</w:t>
      </w:r>
      <w:r w:rsidRPr="00A5149D">
        <w:t xml:space="preserve"> Príspevku. </w:t>
      </w:r>
    </w:p>
    <w:p w14:paraId="461CB7CA" w14:textId="77777777" w:rsidR="006B722B" w:rsidRPr="006B722B" w:rsidRDefault="00BE5A83" w:rsidP="00843502">
      <w:pPr>
        <w:pStyle w:val="Heading3"/>
        <w:keepNext w:val="0"/>
        <w:keepLines w:val="0"/>
        <w:widowControl w:val="0"/>
        <w:ind w:left="709" w:hanging="709"/>
      </w:pPr>
      <w:r w:rsidRPr="00A5149D">
        <w:lastRenderedPageBreak/>
        <w:t xml:space="preserve">Poplatky za použitie cestnej siete </w:t>
      </w:r>
      <w:r w:rsidR="006B722B">
        <w:t>s</w:t>
      </w:r>
      <w:r w:rsidRPr="00A5149D">
        <w:t xml:space="preserve">ú Objednávateľom hradené iba za skutočne prejdené kilometre po spoplatnených úsekoch ciest v rámci plnenia záväzku Dopravcu poskytovať Službu počas doby a v rozsahu stanovených v Zmluve. </w:t>
      </w:r>
    </w:p>
    <w:p w14:paraId="56C3A84F" w14:textId="0B539D14" w:rsidR="008F1F3E" w:rsidRPr="00A5149D" w:rsidRDefault="00467C3F" w:rsidP="00843502">
      <w:pPr>
        <w:pStyle w:val="Heading3"/>
        <w:keepNext w:val="0"/>
        <w:keepLines w:val="0"/>
        <w:widowControl w:val="0"/>
        <w:ind w:left="709" w:hanging="709"/>
      </w:pPr>
      <w:bookmarkStart w:id="64" w:name="_Ref98506746"/>
      <w:r>
        <w:t xml:space="preserve">Vo vzťahu k poplatkom za vjazd a užívanie autobusových staníc je </w:t>
      </w:r>
      <w:r w:rsidR="00BE5A83" w:rsidRPr="00A5149D">
        <w:t xml:space="preserve">Dopravca </w:t>
      </w:r>
      <w:r>
        <w:t xml:space="preserve">vždy predtým, ako uzatvorí konkrétnu zmluvu upravujúcu podmienky užívania </w:t>
      </w:r>
      <w:r w:rsidR="00BE5A83" w:rsidRPr="00A5149D">
        <w:t xml:space="preserve"> autobusových staníc</w:t>
      </w:r>
      <w:r>
        <w:t xml:space="preserve"> s príslušným vlastníkom (resp. inou oprávnenou osobou) autobusovej stanice</w:t>
      </w:r>
      <w:r w:rsidR="00CB52EB" w:rsidRPr="00A5149D">
        <w:t>,</w:t>
      </w:r>
      <w:r w:rsidR="00BE5A83" w:rsidRPr="00A5149D">
        <w:t xml:space="preserve"> </w:t>
      </w:r>
      <w:r w:rsidR="00077004">
        <w:t xml:space="preserve">povinný </w:t>
      </w:r>
      <w:r>
        <w:t>s</w:t>
      </w:r>
      <w:r w:rsidR="00DF636F">
        <w:t> </w:t>
      </w:r>
      <w:r w:rsidR="00F67C52">
        <w:t>Objednávateľom</w:t>
      </w:r>
      <w:r w:rsidR="00F67C52" w:rsidRPr="00A5149D">
        <w:t xml:space="preserve"> </w:t>
      </w:r>
      <w:r w:rsidR="00BE5A83" w:rsidRPr="00A5149D">
        <w:t xml:space="preserve">vopred prerokovať </w:t>
      </w:r>
      <w:r>
        <w:t>výšku poplatkov za vjazd a užívanie dotknutej autobusovej stanice.</w:t>
      </w:r>
      <w:r w:rsidR="00077004">
        <w:t xml:space="preserve"> Pre prípad, že Objednávateľ bude súhlasiť s výškou dojednanej odplaty za vstupy a užívanie autobusovej stanice, Objednávateľ to Dopravcovi oznámi a Dopravcovi bude uhrádzať všetky náklady spojené so vstupom a užívaním autobusovej stanice podľa bodu </w:t>
      </w:r>
      <w:r w:rsidR="00650FEF">
        <w:fldChar w:fldCharType="begin"/>
      </w:r>
      <w:r w:rsidR="00077004">
        <w:instrText xml:space="preserve"> REF _Ref80781671 \r \h </w:instrText>
      </w:r>
      <w:r w:rsidR="00650FEF">
        <w:fldChar w:fldCharType="separate"/>
      </w:r>
      <w:r w:rsidR="001C7151">
        <w:t>5.7.3</w:t>
      </w:r>
      <w:r w:rsidR="00650FEF">
        <w:fldChar w:fldCharType="end"/>
      </w:r>
      <w:r w:rsidR="00077004">
        <w:t xml:space="preserve"> tejto Zmluvy. Pre prípad, že Dopravca s príslušným vlastníkom (resp. inou oprávnenou osobou) autobusovej stanice</w:t>
      </w:r>
      <w:r w:rsidR="00077004" w:rsidRPr="00A5149D" w:rsidDel="00467C3F">
        <w:t xml:space="preserve"> </w:t>
      </w:r>
      <w:r w:rsidR="00077004">
        <w:t xml:space="preserve">uzatvorí zmluvu upravujúcu podmienky užívania </w:t>
      </w:r>
      <w:r w:rsidR="00077004" w:rsidRPr="00A5149D">
        <w:t xml:space="preserve"> autobusových staníc</w:t>
      </w:r>
      <w:r w:rsidR="00077004">
        <w:t xml:space="preserve"> s výškou dojednanej odplaty za vstupy a užívanie autobusovej stanice, s ktorou Objednávateľ nebude súhlasiť (najmä s prihliadnutím na</w:t>
      </w:r>
      <w:r w:rsidR="00EF7338" w:rsidRPr="00A5149D">
        <w:t> </w:t>
      </w:r>
      <w:r w:rsidR="00077004">
        <w:t xml:space="preserve">aktuálne cenníky </w:t>
      </w:r>
      <w:r w:rsidR="00EF7338" w:rsidRPr="00A5149D">
        <w:t xml:space="preserve">predmetnej autobusovej stanice v danom čase a cenníkov ostatných </w:t>
      </w:r>
      <w:r w:rsidR="00C71540" w:rsidRPr="00A5149D">
        <w:t xml:space="preserve">autobusových </w:t>
      </w:r>
      <w:r w:rsidR="00EF7338" w:rsidRPr="00A5149D">
        <w:t xml:space="preserve">staníc na území </w:t>
      </w:r>
      <w:r w:rsidR="00C71540" w:rsidRPr="00A5149D">
        <w:t>východného</w:t>
      </w:r>
      <w:r w:rsidR="00EF7338" w:rsidRPr="00A5149D">
        <w:t xml:space="preserve"> Slovensk</w:t>
      </w:r>
      <w:r w:rsidR="00C71540" w:rsidRPr="00A5149D">
        <w:t>a</w:t>
      </w:r>
      <w:r w:rsidR="006F4E67" w:rsidRPr="00A5149D">
        <w:t>,</w:t>
      </w:r>
      <w:r w:rsidR="00DE6BEB" w:rsidRPr="00A5149D">
        <w:t xml:space="preserve"> so zohľadnením počtu</w:t>
      </w:r>
      <w:r w:rsidR="008E43AE" w:rsidRPr="00A5149D">
        <w:t xml:space="preserve"> všetkých</w:t>
      </w:r>
      <w:r w:rsidR="00DE6BEB" w:rsidRPr="00A5149D">
        <w:t xml:space="preserve"> vstupov dopravcov</w:t>
      </w:r>
      <w:r w:rsidR="00077004">
        <w:t xml:space="preserve">), Objednávateľ síce bude i naďalej uhrádzať náklady spojené so vstupom a užívaním autobusovej stanice podľa bodu </w:t>
      </w:r>
      <w:r w:rsidR="00650FEF">
        <w:fldChar w:fldCharType="begin"/>
      </w:r>
      <w:r w:rsidR="00077004">
        <w:instrText xml:space="preserve"> REF _Ref80781671 \r \h </w:instrText>
      </w:r>
      <w:r w:rsidR="00650FEF">
        <w:fldChar w:fldCharType="separate"/>
      </w:r>
      <w:r w:rsidR="001C7151">
        <w:t>5.7.3</w:t>
      </w:r>
      <w:r w:rsidR="00650FEF">
        <w:fldChar w:fldCharType="end"/>
      </w:r>
      <w:r w:rsidR="00077004">
        <w:t xml:space="preserve"> tejto Zmluvy, avšak zároveň upozorňuje, že môže v súlade s ostatnými ustanoveniami tejto Zmluvy rozhodnúť o zmene Cestovných poriadkov tak, aby došlo k obmedzeniu nehospodárneho využívania dotknutej autobusovej stanice a optimalizácii </w:t>
      </w:r>
      <w:r w:rsidR="00F67C52">
        <w:t>nákladov</w:t>
      </w:r>
      <w:r w:rsidR="00DE6BEB" w:rsidRPr="00A5149D">
        <w:t>.</w:t>
      </w:r>
      <w:bookmarkEnd w:id="64"/>
    </w:p>
    <w:p w14:paraId="2B1CB611" w14:textId="77777777" w:rsidR="00046437" w:rsidRDefault="00046437" w:rsidP="001A797C">
      <w:pPr>
        <w:widowControl w:val="0"/>
        <w:spacing w:after="120" w:line="240" w:lineRule="auto"/>
        <w:ind w:left="709"/>
        <w:jc w:val="both"/>
        <w:rPr>
          <w:rFonts w:ascii="Lato" w:hAnsi="Lato"/>
        </w:rPr>
      </w:pPr>
      <w:r w:rsidRPr="00AD0790">
        <w:rPr>
          <w:rFonts w:ascii="Lato" w:hAnsi="Lato"/>
        </w:rPr>
        <w:t xml:space="preserve">Dopravca je povinný zaslať Objednávateľovi kópiu alebo </w:t>
      </w:r>
      <w:r w:rsidR="00C71540" w:rsidRPr="00AD0790">
        <w:rPr>
          <w:rFonts w:ascii="Lato" w:hAnsi="Lato"/>
        </w:rPr>
        <w:t>sken</w:t>
      </w:r>
      <w:r w:rsidRPr="00AD0790">
        <w:rPr>
          <w:rFonts w:ascii="Lato" w:hAnsi="Lato"/>
        </w:rPr>
        <w:t xml:space="preserve"> každej zo zmlúv podľa § 11 písm. d) </w:t>
      </w:r>
      <w:r w:rsidR="00185F80" w:rsidRPr="00AD0790">
        <w:rPr>
          <w:rFonts w:ascii="Lato" w:hAnsi="Lato"/>
        </w:rPr>
        <w:t xml:space="preserve">zákona č. 56/2012 Z. z. </w:t>
      </w:r>
      <w:r w:rsidRPr="00AD0790">
        <w:rPr>
          <w:rFonts w:ascii="Lato" w:hAnsi="Lato"/>
        </w:rPr>
        <w:t xml:space="preserve">uzatvorenej pre účely plnenia tejto Zmluvy bezprostredne, najneskôr však </w:t>
      </w:r>
      <w:r w:rsidR="00C127FB" w:rsidRPr="00AD0790">
        <w:rPr>
          <w:rFonts w:ascii="Lato" w:hAnsi="Lato"/>
        </w:rPr>
        <w:t>3</w:t>
      </w:r>
      <w:r w:rsidR="00CB4AC9" w:rsidRPr="00AD0790">
        <w:rPr>
          <w:rFonts w:ascii="Lato" w:hAnsi="Lato"/>
        </w:rPr>
        <w:t> </w:t>
      </w:r>
      <w:r w:rsidRPr="00AD0790">
        <w:rPr>
          <w:rFonts w:ascii="Lato" w:hAnsi="Lato"/>
        </w:rPr>
        <w:t>pracovné dni po tom, čo ju uzatvorí; to platí aj o zasielaní akýchkoľvek zmien týchto zmlúv alebo právnych úkonov, ktorými sú menené (napr. dodatkov).</w:t>
      </w:r>
    </w:p>
    <w:p w14:paraId="07817C14" w14:textId="77777777" w:rsidR="00192B1C" w:rsidRPr="00A86621" w:rsidRDefault="00A50F93" w:rsidP="00843502">
      <w:pPr>
        <w:pStyle w:val="Heading3"/>
        <w:keepNext w:val="0"/>
        <w:keepLines w:val="0"/>
        <w:widowControl w:val="0"/>
        <w:ind w:left="709" w:hanging="709"/>
      </w:pPr>
      <w:r w:rsidRPr="00A86621">
        <w:t xml:space="preserve">Náklady súvisiace s používaním </w:t>
      </w:r>
      <w:r w:rsidR="00A26F94" w:rsidRPr="00A86621">
        <w:t>D</w:t>
      </w:r>
      <w:r w:rsidRPr="00A86621">
        <w:t xml:space="preserve">opravných kariet zahŕňajú preukázateľné a nevyhnutné náklady na predané  Dopravné karty, </w:t>
      </w:r>
      <w:r w:rsidRPr="00DE69D0">
        <w:t>vrátane ich inicializácie</w:t>
      </w:r>
      <w:r w:rsidRPr="00A86621">
        <w:t xml:space="preserve"> a náklady na poplatky a provízie v súvislosti s používaním Dopravných kariet cestujúcimi</w:t>
      </w:r>
      <w:r w:rsidR="00A26F94" w:rsidRPr="00A86621">
        <w:t>,</w:t>
      </w:r>
      <w:r w:rsidRPr="00A86621">
        <w:t xml:space="preserve"> tzn. </w:t>
      </w:r>
      <w:r w:rsidR="00A26F94" w:rsidRPr="00A86621">
        <w:t>najmä</w:t>
      </w:r>
      <w:r w:rsidRPr="00A86621">
        <w:t xml:space="preserve"> provízie za dobitie elektronickej peňaženky na Dopravnej karte cez sprostredkovateľa, bankové terminály, ako aj poplatky </w:t>
      </w:r>
      <w:r w:rsidR="00A26F94" w:rsidRPr="00A86621">
        <w:t>Z</w:t>
      </w:r>
      <w:r w:rsidRPr="00A86621">
        <w:t>účtovaciemu</w:t>
      </w:r>
      <w:r w:rsidR="00A26F94" w:rsidRPr="00A86621">
        <w:t xml:space="preserve"> centru </w:t>
      </w:r>
      <w:r w:rsidRPr="00A86621">
        <w:t>/</w:t>
      </w:r>
      <w:r w:rsidR="00A26F94" w:rsidRPr="00A86621">
        <w:t xml:space="preserve"> C</w:t>
      </w:r>
      <w:r w:rsidRPr="00A86621">
        <w:t>learingovému centru</w:t>
      </w:r>
      <w:r w:rsidR="00A26F94" w:rsidRPr="00A86621">
        <w:t xml:space="preserve"> IDS Východ (v prípade jeho zriadenia)</w:t>
      </w:r>
      <w:r w:rsidRPr="00A86621">
        <w:t xml:space="preserve"> za zúčtovanie</w:t>
      </w:r>
      <w:r w:rsidR="00A26F94" w:rsidRPr="00A86621">
        <w:t xml:space="preserve"> </w:t>
      </w:r>
      <w:r w:rsidRPr="00A86621">
        <w:t>transakcií</w:t>
      </w:r>
      <w:r w:rsidR="00A26F94" w:rsidRPr="00A86621">
        <w:t xml:space="preserve"> a rozúčtovanie tržieb z cestovného.</w:t>
      </w:r>
    </w:p>
    <w:p w14:paraId="0D81ACD6" w14:textId="77777777" w:rsidR="007E7DC0" w:rsidRPr="00A5149D" w:rsidRDefault="007E7DC0" w:rsidP="001A797C">
      <w:pPr>
        <w:pStyle w:val="Heading2"/>
        <w:keepNext w:val="0"/>
        <w:keepLines w:val="0"/>
        <w:widowControl w:val="0"/>
      </w:pPr>
      <w:r w:rsidRPr="00A5149D">
        <w:t>Z hľadiska výpočtu Príspevku za Službu sa Zmluvné strany dohodli na nasledujúcom:</w:t>
      </w:r>
    </w:p>
    <w:p w14:paraId="42D04F9B" w14:textId="77777777" w:rsidR="007E7DC0" w:rsidRPr="009C3EE1" w:rsidRDefault="007E7DC0" w:rsidP="001A797C">
      <w:pPr>
        <w:widowControl w:val="0"/>
        <w:spacing w:after="0" w:line="240" w:lineRule="auto"/>
        <w:ind w:left="709" w:hanging="1"/>
        <w:jc w:val="both"/>
        <w:rPr>
          <w:rFonts w:ascii="Lato" w:hAnsi="Lato"/>
          <w:b/>
          <w:bCs/>
          <w:color w:val="000000" w:themeColor="text1"/>
        </w:rPr>
      </w:pPr>
      <w:r w:rsidRPr="00A5149D">
        <w:rPr>
          <w:rFonts w:ascii="Lato" w:hAnsi="Lato"/>
          <w:color w:val="000000" w:themeColor="text1"/>
        </w:rPr>
        <w:t xml:space="preserve">Tabuľka 1 Údaje z Ponuky </w:t>
      </w:r>
      <w:r w:rsidR="00CB50D5" w:rsidRPr="00A5149D">
        <w:rPr>
          <w:rFonts w:ascii="Lato" w:hAnsi="Lato"/>
          <w:color w:val="000000" w:themeColor="text1"/>
        </w:rPr>
        <w:t>d</w:t>
      </w:r>
      <w:r w:rsidRPr="00A5149D">
        <w:rPr>
          <w:rFonts w:ascii="Lato" w:hAnsi="Lato"/>
          <w:color w:val="000000" w:themeColor="text1"/>
        </w:rPr>
        <w:t>opravcu</w:t>
      </w:r>
      <w:r w:rsidR="009C3EE1">
        <w:rPr>
          <w:rFonts w:ascii="Lato" w:hAnsi="Lato"/>
          <w:color w:val="000000" w:themeColor="text1"/>
        </w:rPr>
        <w:t xml:space="preserve"> </w:t>
      </w:r>
      <w:r w:rsidR="009C3EE1" w:rsidRPr="00A5149D">
        <w:rPr>
          <w:rFonts w:ascii="Lato" w:hAnsi="Lato"/>
          <w:highlight w:val="yellow"/>
        </w:rPr>
        <w:t>[</w:t>
      </w:r>
      <w:r w:rsidR="009C3EE1">
        <w:rPr>
          <w:rFonts w:ascii="Lato" w:hAnsi="Lato"/>
          <w:highlight w:val="yellow"/>
        </w:rPr>
        <w:t>TABUĽK</w:t>
      </w:r>
      <w:r w:rsidR="00A86621">
        <w:rPr>
          <w:rFonts w:ascii="Lato" w:hAnsi="Lato"/>
          <w:highlight w:val="yellow"/>
        </w:rPr>
        <w:t>U</w:t>
      </w:r>
      <w:r w:rsidR="009C3EE1">
        <w:rPr>
          <w:rFonts w:ascii="Lato" w:hAnsi="Lato"/>
          <w:highlight w:val="yellow"/>
        </w:rPr>
        <w:t xml:space="preserve"> </w:t>
      </w:r>
      <w:r w:rsidR="00A86621">
        <w:rPr>
          <w:rFonts w:ascii="Lato" w:hAnsi="Lato"/>
          <w:highlight w:val="yellow"/>
        </w:rPr>
        <w:t>DOPLNÍ UCHÁDZAČ</w:t>
      </w:r>
      <w:r w:rsidR="009C3EE1" w:rsidRPr="00A5149D">
        <w:rPr>
          <w:rFonts w:ascii="Lato" w:hAnsi="Lato"/>
          <w:highlight w:val="yellow"/>
        </w:rPr>
        <w:t>]</w:t>
      </w:r>
    </w:p>
    <w:tbl>
      <w:tblPr>
        <w:tblStyle w:val="TableGrid"/>
        <w:tblW w:w="8785" w:type="dxa"/>
        <w:tblInd w:w="708" w:type="dxa"/>
        <w:tblLook w:val="04A0" w:firstRow="1" w:lastRow="0" w:firstColumn="1" w:lastColumn="0" w:noHBand="0" w:noVBand="1"/>
      </w:tblPr>
      <w:tblGrid>
        <w:gridCol w:w="2031"/>
        <w:gridCol w:w="2107"/>
        <w:gridCol w:w="2108"/>
        <w:gridCol w:w="2539"/>
      </w:tblGrid>
      <w:tr w:rsidR="007E7DC0" w:rsidRPr="00A5149D" w14:paraId="00CFAF64" w14:textId="77777777" w:rsidTr="008D1999">
        <w:tc>
          <w:tcPr>
            <w:tcW w:w="2031" w:type="dxa"/>
            <w:vAlign w:val="center"/>
          </w:tcPr>
          <w:p w14:paraId="4C8ABA2F" w14:textId="77777777" w:rsidR="007E7DC0" w:rsidRPr="00A5149D" w:rsidRDefault="007E7DC0" w:rsidP="001A797C">
            <w:pPr>
              <w:widowControl w:val="0"/>
              <w:jc w:val="center"/>
              <w:rPr>
                <w:rFonts w:ascii="Lato" w:hAnsi="Lato"/>
                <w:b/>
                <w:bCs/>
                <w:color w:val="000000" w:themeColor="text1"/>
              </w:rPr>
            </w:pPr>
            <w:r w:rsidRPr="00A5149D">
              <w:rPr>
                <w:rFonts w:ascii="Lato" w:hAnsi="Lato"/>
                <w:b/>
                <w:bCs/>
                <w:color w:val="000000" w:themeColor="text1"/>
              </w:rPr>
              <w:t>Kategória vozidiel</w:t>
            </w:r>
          </w:p>
        </w:tc>
        <w:tc>
          <w:tcPr>
            <w:tcW w:w="2107" w:type="dxa"/>
            <w:vAlign w:val="center"/>
          </w:tcPr>
          <w:p w14:paraId="011584DB" w14:textId="77777777" w:rsidR="007E7DC0" w:rsidRPr="00A5149D" w:rsidRDefault="007E7DC0" w:rsidP="001A797C">
            <w:pPr>
              <w:widowControl w:val="0"/>
              <w:jc w:val="center"/>
              <w:rPr>
                <w:rFonts w:ascii="Lato" w:hAnsi="Lato"/>
                <w:b/>
                <w:bCs/>
                <w:color w:val="000000" w:themeColor="text1"/>
              </w:rPr>
            </w:pPr>
            <w:r w:rsidRPr="00A5149D">
              <w:rPr>
                <w:rFonts w:ascii="Lato" w:hAnsi="Lato"/>
                <w:b/>
                <w:bCs/>
                <w:color w:val="000000" w:themeColor="text1"/>
              </w:rPr>
              <w:t xml:space="preserve">Východiskový rozsah </w:t>
            </w:r>
            <w:r w:rsidR="009B0F03" w:rsidRPr="00A5149D">
              <w:rPr>
                <w:rFonts w:ascii="Lato" w:hAnsi="Lato"/>
                <w:b/>
                <w:bCs/>
                <w:color w:val="000000" w:themeColor="text1"/>
              </w:rPr>
              <w:t>s</w:t>
            </w:r>
            <w:r w:rsidRPr="00A5149D">
              <w:rPr>
                <w:rFonts w:ascii="Lato" w:hAnsi="Lato"/>
                <w:b/>
                <w:bCs/>
                <w:color w:val="000000" w:themeColor="text1"/>
              </w:rPr>
              <w:t>lužby</w:t>
            </w:r>
          </w:p>
        </w:tc>
        <w:tc>
          <w:tcPr>
            <w:tcW w:w="2108" w:type="dxa"/>
            <w:vAlign w:val="center"/>
          </w:tcPr>
          <w:p w14:paraId="319668A0" w14:textId="77777777" w:rsidR="007E7DC0" w:rsidRPr="00A5149D" w:rsidRDefault="007E7DC0" w:rsidP="001A797C">
            <w:pPr>
              <w:widowControl w:val="0"/>
              <w:jc w:val="center"/>
              <w:rPr>
                <w:rFonts w:ascii="Lato" w:hAnsi="Lato"/>
                <w:b/>
                <w:bCs/>
                <w:color w:val="000000" w:themeColor="text1"/>
              </w:rPr>
            </w:pPr>
            <w:r w:rsidRPr="00A5149D">
              <w:rPr>
                <w:rFonts w:ascii="Lato" w:hAnsi="Lato"/>
                <w:b/>
                <w:bCs/>
                <w:color w:val="000000" w:themeColor="text1"/>
              </w:rPr>
              <w:t xml:space="preserve">Východiskový počet </w:t>
            </w:r>
            <w:r w:rsidR="009B0F03" w:rsidRPr="00A5149D">
              <w:rPr>
                <w:rFonts w:ascii="Lato" w:hAnsi="Lato"/>
                <w:b/>
                <w:bCs/>
                <w:color w:val="000000" w:themeColor="text1"/>
              </w:rPr>
              <w:t>p</w:t>
            </w:r>
            <w:r w:rsidRPr="00A5149D">
              <w:rPr>
                <w:rFonts w:ascii="Lato" w:hAnsi="Lato"/>
                <w:b/>
                <w:bCs/>
                <w:color w:val="000000" w:themeColor="text1"/>
              </w:rPr>
              <w:t>oužívaných vozidiel</w:t>
            </w:r>
          </w:p>
        </w:tc>
        <w:tc>
          <w:tcPr>
            <w:tcW w:w="2539" w:type="dxa"/>
            <w:vAlign w:val="center"/>
          </w:tcPr>
          <w:p w14:paraId="72389C43" w14:textId="77777777" w:rsidR="007E7DC0" w:rsidRPr="00A5149D" w:rsidRDefault="007E7DC0" w:rsidP="001A797C">
            <w:pPr>
              <w:widowControl w:val="0"/>
              <w:jc w:val="center"/>
              <w:rPr>
                <w:rFonts w:ascii="Lato" w:hAnsi="Lato"/>
                <w:b/>
                <w:bCs/>
                <w:color w:val="000000" w:themeColor="text1"/>
              </w:rPr>
            </w:pPr>
            <w:r w:rsidRPr="00A5149D">
              <w:rPr>
                <w:rFonts w:ascii="Lato" w:hAnsi="Lato"/>
                <w:b/>
                <w:bCs/>
                <w:color w:val="000000" w:themeColor="text1"/>
              </w:rPr>
              <w:t xml:space="preserve">Východiskový počet vodičov </w:t>
            </w:r>
            <w:r w:rsidRPr="00A5149D">
              <w:rPr>
                <w:rFonts w:ascii="Lato" w:hAnsi="Lato"/>
                <w:color w:val="000000" w:themeColor="text1"/>
              </w:rPr>
              <w:t>(prepočítaný na celé úväzky)</w:t>
            </w:r>
          </w:p>
        </w:tc>
      </w:tr>
      <w:tr w:rsidR="007E7DC0" w:rsidRPr="00A5149D" w14:paraId="6E6FC714" w14:textId="77777777" w:rsidTr="008D1999">
        <w:tc>
          <w:tcPr>
            <w:tcW w:w="2031" w:type="dxa"/>
          </w:tcPr>
          <w:p w14:paraId="3A88408F" w14:textId="77777777" w:rsidR="007E7DC0" w:rsidRPr="00A5149D" w:rsidRDefault="007E7DC0" w:rsidP="001A797C">
            <w:pPr>
              <w:widowControl w:val="0"/>
              <w:jc w:val="both"/>
              <w:rPr>
                <w:rFonts w:ascii="Lato" w:hAnsi="Lato"/>
                <w:b/>
                <w:bCs/>
                <w:color w:val="000000" w:themeColor="text1"/>
              </w:rPr>
            </w:pPr>
            <w:r w:rsidRPr="00A5149D">
              <w:rPr>
                <w:rFonts w:ascii="Lato" w:hAnsi="Lato"/>
                <w:b/>
                <w:bCs/>
                <w:color w:val="000000" w:themeColor="text1"/>
              </w:rPr>
              <w:t>L</w:t>
            </w:r>
          </w:p>
        </w:tc>
        <w:tc>
          <w:tcPr>
            <w:tcW w:w="2107" w:type="dxa"/>
          </w:tcPr>
          <w:p w14:paraId="18216E64" w14:textId="77777777" w:rsidR="007E7DC0" w:rsidRPr="00A5149D" w:rsidRDefault="007E7DC0" w:rsidP="001A797C">
            <w:pPr>
              <w:widowControl w:val="0"/>
              <w:jc w:val="both"/>
              <w:rPr>
                <w:rFonts w:ascii="Lato" w:hAnsi="Lato"/>
                <w:color w:val="000000" w:themeColor="text1"/>
              </w:rPr>
            </w:pPr>
          </w:p>
        </w:tc>
        <w:tc>
          <w:tcPr>
            <w:tcW w:w="2108" w:type="dxa"/>
          </w:tcPr>
          <w:p w14:paraId="5594B95C" w14:textId="77777777" w:rsidR="007E7DC0" w:rsidRPr="00A5149D" w:rsidRDefault="007E7DC0" w:rsidP="001A797C">
            <w:pPr>
              <w:widowControl w:val="0"/>
              <w:jc w:val="both"/>
              <w:rPr>
                <w:rFonts w:ascii="Lato" w:hAnsi="Lato"/>
                <w:color w:val="000000" w:themeColor="text1"/>
              </w:rPr>
            </w:pPr>
          </w:p>
        </w:tc>
        <w:tc>
          <w:tcPr>
            <w:tcW w:w="2539" w:type="dxa"/>
            <w:vMerge w:val="restart"/>
            <w:vAlign w:val="center"/>
          </w:tcPr>
          <w:p w14:paraId="4597DFC1" w14:textId="77777777" w:rsidR="007E7DC0" w:rsidRPr="00A5149D" w:rsidRDefault="007E7DC0" w:rsidP="001A797C">
            <w:pPr>
              <w:widowControl w:val="0"/>
              <w:jc w:val="center"/>
              <w:rPr>
                <w:rFonts w:ascii="Lato" w:hAnsi="Lato"/>
                <w:color w:val="000000" w:themeColor="text1"/>
              </w:rPr>
            </w:pPr>
          </w:p>
        </w:tc>
      </w:tr>
      <w:tr w:rsidR="00FA65A1" w:rsidRPr="00A5149D" w14:paraId="2D9404CE" w14:textId="77777777" w:rsidTr="008D1999">
        <w:tc>
          <w:tcPr>
            <w:tcW w:w="2031" w:type="dxa"/>
          </w:tcPr>
          <w:p w14:paraId="51352D8B" w14:textId="77777777" w:rsidR="00FA65A1" w:rsidRPr="00A5149D" w:rsidRDefault="00FA65A1" w:rsidP="001A797C">
            <w:pPr>
              <w:widowControl w:val="0"/>
              <w:jc w:val="both"/>
              <w:rPr>
                <w:rFonts w:ascii="Lato" w:hAnsi="Lato"/>
                <w:b/>
                <w:bCs/>
                <w:color w:val="000000" w:themeColor="text1"/>
              </w:rPr>
            </w:pPr>
            <w:r>
              <w:rPr>
                <w:rFonts w:ascii="Lato" w:hAnsi="Lato"/>
                <w:b/>
                <w:bCs/>
                <w:color w:val="000000" w:themeColor="text1"/>
              </w:rPr>
              <w:t>M</w:t>
            </w:r>
          </w:p>
        </w:tc>
        <w:tc>
          <w:tcPr>
            <w:tcW w:w="2107" w:type="dxa"/>
          </w:tcPr>
          <w:p w14:paraId="00212144" w14:textId="77777777" w:rsidR="00FA65A1" w:rsidRPr="00A5149D" w:rsidRDefault="00FA65A1" w:rsidP="001A797C">
            <w:pPr>
              <w:widowControl w:val="0"/>
              <w:jc w:val="both"/>
              <w:rPr>
                <w:rFonts w:ascii="Lato" w:hAnsi="Lato"/>
                <w:color w:val="000000" w:themeColor="text1"/>
              </w:rPr>
            </w:pPr>
          </w:p>
        </w:tc>
        <w:tc>
          <w:tcPr>
            <w:tcW w:w="2108" w:type="dxa"/>
          </w:tcPr>
          <w:p w14:paraId="1205D32C" w14:textId="77777777" w:rsidR="00FA65A1" w:rsidRPr="00A5149D" w:rsidRDefault="00FA65A1" w:rsidP="001A797C">
            <w:pPr>
              <w:widowControl w:val="0"/>
              <w:jc w:val="both"/>
              <w:rPr>
                <w:rFonts w:ascii="Lato" w:hAnsi="Lato"/>
                <w:color w:val="000000" w:themeColor="text1"/>
              </w:rPr>
            </w:pPr>
          </w:p>
        </w:tc>
        <w:tc>
          <w:tcPr>
            <w:tcW w:w="2539" w:type="dxa"/>
            <w:vMerge/>
          </w:tcPr>
          <w:p w14:paraId="0482EB92" w14:textId="77777777" w:rsidR="00FA65A1" w:rsidRPr="00A5149D" w:rsidRDefault="00FA65A1" w:rsidP="001A797C">
            <w:pPr>
              <w:widowControl w:val="0"/>
              <w:jc w:val="both"/>
              <w:rPr>
                <w:rFonts w:ascii="Lato" w:hAnsi="Lato"/>
                <w:color w:val="000000" w:themeColor="text1"/>
              </w:rPr>
            </w:pPr>
          </w:p>
        </w:tc>
      </w:tr>
      <w:tr w:rsidR="007E7DC0" w:rsidRPr="00A5149D" w14:paraId="60E14FEC" w14:textId="77777777" w:rsidTr="008D1999">
        <w:tc>
          <w:tcPr>
            <w:tcW w:w="2031" w:type="dxa"/>
          </w:tcPr>
          <w:p w14:paraId="22892AC9" w14:textId="77777777" w:rsidR="007E7DC0" w:rsidRPr="00A5149D" w:rsidRDefault="007E7DC0" w:rsidP="001A797C">
            <w:pPr>
              <w:widowControl w:val="0"/>
              <w:jc w:val="both"/>
              <w:rPr>
                <w:rFonts w:ascii="Lato" w:hAnsi="Lato"/>
                <w:b/>
                <w:bCs/>
                <w:color w:val="000000" w:themeColor="text1"/>
              </w:rPr>
            </w:pPr>
            <w:r w:rsidRPr="00A5149D">
              <w:rPr>
                <w:rFonts w:ascii="Lato" w:hAnsi="Lato"/>
                <w:b/>
                <w:bCs/>
                <w:color w:val="000000" w:themeColor="text1"/>
              </w:rPr>
              <w:t>S</w:t>
            </w:r>
          </w:p>
        </w:tc>
        <w:tc>
          <w:tcPr>
            <w:tcW w:w="2107" w:type="dxa"/>
          </w:tcPr>
          <w:p w14:paraId="033B25CF" w14:textId="77777777" w:rsidR="007E7DC0" w:rsidRPr="00A5149D" w:rsidRDefault="007E7DC0" w:rsidP="001A797C">
            <w:pPr>
              <w:widowControl w:val="0"/>
              <w:jc w:val="both"/>
              <w:rPr>
                <w:rFonts w:ascii="Lato" w:hAnsi="Lato"/>
                <w:color w:val="000000" w:themeColor="text1"/>
              </w:rPr>
            </w:pPr>
          </w:p>
        </w:tc>
        <w:tc>
          <w:tcPr>
            <w:tcW w:w="2108" w:type="dxa"/>
          </w:tcPr>
          <w:p w14:paraId="0F261FF0" w14:textId="77777777" w:rsidR="007E7DC0" w:rsidRPr="00A5149D" w:rsidRDefault="007E7DC0" w:rsidP="001A797C">
            <w:pPr>
              <w:widowControl w:val="0"/>
              <w:jc w:val="both"/>
              <w:rPr>
                <w:rFonts w:ascii="Lato" w:hAnsi="Lato"/>
                <w:color w:val="000000" w:themeColor="text1"/>
              </w:rPr>
            </w:pPr>
          </w:p>
        </w:tc>
        <w:tc>
          <w:tcPr>
            <w:tcW w:w="2539" w:type="dxa"/>
            <w:vMerge/>
          </w:tcPr>
          <w:p w14:paraId="44A3F456" w14:textId="77777777" w:rsidR="007E7DC0" w:rsidRPr="00A5149D" w:rsidRDefault="007E7DC0" w:rsidP="001A797C">
            <w:pPr>
              <w:widowControl w:val="0"/>
              <w:jc w:val="both"/>
              <w:rPr>
                <w:rFonts w:ascii="Lato" w:hAnsi="Lato"/>
                <w:color w:val="000000" w:themeColor="text1"/>
              </w:rPr>
            </w:pPr>
          </w:p>
        </w:tc>
      </w:tr>
      <w:tr w:rsidR="007F35AD" w:rsidRPr="00DF636F" w14:paraId="1F1D47BE" w14:textId="77777777" w:rsidTr="008D1999">
        <w:tc>
          <w:tcPr>
            <w:tcW w:w="2031" w:type="dxa"/>
          </w:tcPr>
          <w:p w14:paraId="3EC3F1EB" w14:textId="77777777" w:rsidR="007F35AD" w:rsidRPr="001748D5" w:rsidRDefault="007F35AD" w:rsidP="001A797C">
            <w:pPr>
              <w:widowControl w:val="0"/>
              <w:jc w:val="both"/>
              <w:rPr>
                <w:rFonts w:ascii="Lato" w:hAnsi="Lato"/>
                <w:b/>
                <w:bCs/>
                <w:strike/>
                <w:color w:val="000000" w:themeColor="text1"/>
              </w:rPr>
            </w:pPr>
            <w:r w:rsidRPr="00A5149D">
              <w:rPr>
                <w:rFonts w:ascii="Lato" w:hAnsi="Lato"/>
                <w:b/>
                <w:bCs/>
                <w:color w:val="000000" w:themeColor="text1"/>
              </w:rPr>
              <w:t>Celkom</w:t>
            </w:r>
          </w:p>
        </w:tc>
        <w:tc>
          <w:tcPr>
            <w:tcW w:w="2107" w:type="dxa"/>
          </w:tcPr>
          <w:p w14:paraId="7E248E66" w14:textId="77777777" w:rsidR="007F35AD" w:rsidRPr="001748D5" w:rsidRDefault="007F35AD" w:rsidP="001A797C">
            <w:pPr>
              <w:widowControl w:val="0"/>
              <w:jc w:val="both"/>
              <w:rPr>
                <w:rFonts w:ascii="Lato" w:hAnsi="Lato"/>
                <w:strike/>
                <w:color w:val="000000" w:themeColor="text1"/>
              </w:rPr>
            </w:pPr>
          </w:p>
        </w:tc>
        <w:tc>
          <w:tcPr>
            <w:tcW w:w="2108" w:type="dxa"/>
          </w:tcPr>
          <w:p w14:paraId="5B77CA93" w14:textId="77777777" w:rsidR="007F35AD" w:rsidRPr="001748D5" w:rsidRDefault="007F35AD" w:rsidP="001A797C">
            <w:pPr>
              <w:widowControl w:val="0"/>
              <w:jc w:val="both"/>
              <w:rPr>
                <w:rFonts w:ascii="Lato" w:hAnsi="Lato"/>
                <w:strike/>
                <w:color w:val="000000" w:themeColor="text1"/>
              </w:rPr>
            </w:pPr>
          </w:p>
        </w:tc>
        <w:tc>
          <w:tcPr>
            <w:tcW w:w="2539" w:type="dxa"/>
            <w:vMerge/>
          </w:tcPr>
          <w:p w14:paraId="1DA35C6B" w14:textId="77777777" w:rsidR="007F35AD" w:rsidRPr="001748D5" w:rsidRDefault="007F35AD" w:rsidP="001A797C">
            <w:pPr>
              <w:widowControl w:val="0"/>
              <w:jc w:val="both"/>
              <w:rPr>
                <w:rFonts w:ascii="Lato" w:hAnsi="Lato"/>
                <w:strike/>
                <w:color w:val="000000" w:themeColor="text1"/>
              </w:rPr>
            </w:pPr>
          </w:p>
        </w:tc>
      </w:tr>
    </w:tbl>
    <w:p w14:paraId="415619D1" w14:textId="77777777" w:rsidR="0046573F" w:rsidRPr="00A5149D" w:rsidRDefault="0046573F" w:rsidP="001A797C">
      <w:pPr>
        <w:widowControl w:val="0"/>
        <w:jc w:val="center"/>
        <w:rPr>
          <w:rFonts w:ascii="Lato" w:hAnsi="Lato"/>
          <w:b/>
          <w:bCs/>
          <w:caps/>
        </w:rPr>
      </w:pPr>
    </w:p>
    <w:p w14:paraId="1F293FF1" w14:textId="77777777" w:rsidR="00E7596A" w:rsidRPr="00A5149D" w:rsidRDefault="00E7596A" w:rsidP="001A797C">
      <w:pPr>
        <w:widowControl w:val="0"/>
        <w:jc w:val="center"/>
        <w:rPr>
          <w:rFonts w:ascii="Lato" w:hAnsi="Lato"/>
          <w:b/>
          <w:bCs/>
          <w:caps/>
        </w:rPr>
      </w:pPr>
      <w:r w:rsidRPr="00A5149D">
        <w:rPr>
          <w:rFonts w:ascii="Lato" w:hAnsi="Lato"/>
          <w:b/>
          <w:bCs/>
          <w:caps/>
        </w:rPr>
        <w:t>Úprava jednotkových nákladov a výslednej jednotkovej ceny</w:t>
      </w:r>
    </w:p>
    <w:p w14:paraId="0C86D24D" w14:textId="77777777" w:rsidR="007E7DC0" w:rsidRPr="00A5149D" w:rsidRDefault="007E7DC0" w:rsidP="001A797C">
      <w:pPr>
        <w:pStyle w:val="Heading2"/>
        <w:keepNext w:val="0"/>
        <w:keepLines w:val="0"/>
        <w:widowControl w:val="0"/>
      </w:pPr>
      <w:r w:rsidRPr="00A5149D">
        <w:t xml:space="preserve">Zmluvné strany sa dohodli, že počas trvania Zmluvy </w:t>
      </w:r>
      <w:r w:rsidR="006B722B">
        <w:t>je</w:t>
      </w:r>
      <w:r w:rsidRPr="00A5149D">
        <w:t xml:space="preserve"> Výsledn</w:t>
      </w:r>
      <w:r w:rsidR="006B722B">
        <w:t>á</w:t>
      </w:r>
      <w:r w:rsidRPr="00A5149D">
        <w:t xml:space="preserve"> jednotkov</w:t>
      </w:r>
      <w:r w:rsidR="006B722B">
        <w:t>á</w:t>
      </w:r>
      <w:r w:rsidRPr="00A5149D">
        <w:t xml:space="preserve"> cen</w:t>
      </w:r>
      <w:r w:rsidR="006B722B">
        <w:t>a upravovaná</w:t>
      </w:r>
      <w:r w:rsidRPr="00A5149D">
        <w:t xml:space="preserve">, a to v súlade s článkom </w:t>
      </w:r>
      <w:r w:rsidR="00CB4AC9" w:rsidRPr="00A5149D">
        <w:t>5</w:t>
      </w:r>
      <w:r w:rsidRPr="00A5149D">
        <w:t xml:space="preserve"> Zmluvy. Úprava </w:t>
      </w:r>
      <w:r w:rsidR="006B722B">
        <w:t>je</w:t>
      </w:r>
      <w:r w:rsidRPr="00A5149D">
        <w:t xml:space="preserve"> realizovaná najskôr úpravou položiek Jednotkových nákladov jednotlivých kategórií vozidiel a následným prepočtom </w:t>
      </w:r>
      <w:r w:rsidR="009B0F03" w:rsidRPr="00A5149D">
        <w:t>VVJN a VFJN</w:t>
      </w:r>
      <w:r w:rsidRPr="00A5149D">
        <w:t xml:space="preserve">. Výsledná jednotková cena </w:t>
      </w:r>
      <w:r w:rsidR="006B722B">
        <w:t>je</w:t>
      </w:r>
      <w:r w:rsidRPr="00A5149D">
        <w:t xml:space="preserve"> upravovaná prostredníctvom:</w:t>
      </w:r>
    </w:p>
    <w:p w14:paraId="2B3E8DF8" w14:textId="4614C410" w:rsidR="007E7DC0" w:rsidRPr="00BB4597" w:rsidRDefault="007E7DC0" w:rsidP="001A797C">
      <w:pPr>
        <w:pStyle w:val="ListParagraph"/>
        <w:widowControl w:val="0"/>
        <w:numPr>
          <w:ilvl w:val="0"/>
          <w:numId w:val="5"/>
        </w:numPr>
        <w:spacing w:after="120" w:line="240" w:lineRule="auto"/>
        <w:ind w:left="1134" w:hanging="425"/>
        <w:contextualSpacing w:val="0"/>
        <w:jc w:val="both"/>
        <w:rPr>
          <w:rFonts w:ascii="Lato" w:hAnsi="Lato"/>
          <w:color w:val="000000" w:themeColor="text1"/>
        </w:rPr>
      </w:pPr>
      <w:r w:rsidRPr="00A5149D">
        <w:rPr>
          <w:rFonts w:ascii="Lato" w:hAnsi="Lato"/>
          <w:color w:val="000000" w:themeColor="text1"/>
        </w:rPr>
        <w:t>pravidelnej valorizácie položiek Jednotkových nákladov</w:t>
      </w:r>
      <w:r w:rsidR="00503F8C" w:rsidRPr="00A5149D">
        <w:rPr>
          <w:rFonts w:ascii="Lato" w:hAnsi="Lato"/>
          <w:color w:val="000000" w:themeColor="text1"/>
        </w:rPr>
        <w:t xml:space="preserve"> za podmienok </w:t>
      </w:r>
      <w:r w:rsidRPr="00A5149D">
        <w:rPr>
          <w:rFonts w:ascii="Lato" w:hAnsi="Lato"/>
          <w:color w:val="000000" w:themeColor="text1"/>
        </w:rPr>
        <w:t xml:space="preserve">podľa </w:t>
      </w:r>
      <w:r w:rsidR="00021DB4" w:rsidRPr="00A5149D">
        <w:rPr>
          <w:rFonts w:ascii="Lato" w:hAnsi="Lato"/>
          <w:color w:val="000000" w:themeColor="text1"/>
        </w:rPr>
        <w:t>bodov</w:t>
      </w:r>
      <w:r w:rsidR="009D39E0" w:rsidRPr="00A5149D">
        <w:rPr>
          <w:rFonts w:ascii="Lato" w:hAnsi="Lato"/>
          <w:color w:val="000000" w:themeColor="text1"/>
        </w:rPr>
        <w:t xml:space="preserve"> </w:t>
      </w:r>
      <w:r w:rsidR="00572D6E">
        <w:fldChar w:fldCharType="begin"/>
      </w:r>
      <w:r w:rsidR="00572D6E">
        <w:instrText xml:space="preserve"> REF _Ref41660508 \r \h  \* MERGEFORMAT </w:instrText>
      </w:r>
      <w:r w:rsidR="00572D6E">
        <w:fldChar w:fldCharType="separate"/>
      </w:r>
      <w:r w:rsidR="001C7151" w:rsidRPr="007910E6">
        <w:rPr>
          <w:rFonts w:ascii="Lato" w:hAnsi="Lato"/>
          <w:color w:val="000000" w:themeColor="text1"/>
        </w:rPr>
        <w:t>5.4.1</w:t>
      </w:r>
      <w:r w:rsidR="00572D6E">
        <w:fldChar w:fldCharType="end"/>
      </w:r>
      <w:r w:rsidR="009D39E0" w:rsidRPr="00A5149D">
        <w:rPr>
          <w:rFonts w:ascii="Lato" w:hAnsi="Lato"/>
          <w:color w:val="000000" w:themeColor="text1"/>
        </w:rPr>
        <w:t xml:space="preserve">, </w:t>
      </w:r>
      <w:r w:rsidR="00572D6E">
        <w:fldChar w:fldCharType="begin"/>
      </w:r>
      <w:r w:rsidR="00572D6E">
        <w:instrText xml:space="preserve"> REF _Ref41660512 \r \h  \* MERGEFORMAT </w:instrText>
      </w:r>
      <w:r w:rsidR="00572D6E">
        <w:fldChar w:fldCharType="separate"/>
      </w:r>
      <w:r w:rsidR="001C7151" w:rsidRPr="007910E6">
        <w:rPr>
          <w:rFonts w:ascii="Lato" w:hAnsi="Lato"/>
          <w:color w:val="000000" w:themeColor="text1"/>
        </w:rPr>
        <w:t>5.4.2</w:t>
      </w:r>
      <w:r w:rsidR="00572D6E">
        <w:fldChar w:fldCharType="end"/>
      </w:r>
      <w:r w:rsidR="009D39E0" w:rsidRPr="00A5149D">
        <w:rPr>
          <w:rFonts w:ascii="Lato" w:hAnsi="Lato"/>
          <w:color w:val="000000" w:themeColor="text1"/>
        </w:rPr>
        <w:t xml:space="preserve">, </w:t>
      </w:r>
      <w:r w:rsidR="00572D6E">
        <w:fldChar w:fldCharType="begin"/>
      </w:r>
      <w:r w:rsidR="00572D6E">
        <w:instrText xml:space="preserve"> REF _Ref41660516 \r \h  \* MERGEFORMAT </w:instrText>
      </w:r>
      <w:r w:rsidR="00572D6E">
        <w:fldChar w:fldCharType="separate"/>
      </w:r>
      <w:r w:rsidR="001C7151" w:rsidRPr="007910E6">
        <w:rPr>
          <w:rFonts w:ascii="Lato" w:hAnsi="Lato"/>
          <w:color w:val="000000" w:themeColor="text1"/>
        </w:rPr>
        <w:t>5.4.3</w:t>
      </w:r>
      <w:r w:rsidR="00572D6E">
        <w:fldChar w:fldCharType="end"/>
      </w:r>
      <w:r w:rsidR="003C3E88">
        <w:rPr>
          <w:rFonts w:ascii="Lato" w:hAnsi="Lato"/>
          <w:color w:val="000000" w:themeColor="text1"/>
        </w:rPr>
        <w:t xml:space="preserve"> Zmluvy</w:t>
      </w:r>
      <w:r w:rsidR="001D62B6" w:rsidRPr="00A5149D">
        <w:rPr>
          <w:rFonts w:ascii="Lato" w:hAnsi="Lato"/>
          <w:color w:val="000000" w:themeColor="text1"/>
        </w:rPr>
        <w:t>,</w:t>
      </w:r>
      <w:r w:rsidRPr="00A5149D">
        <w:rPr>
          <w:rFonts w:ascii="Lato" w:hAnsi="Lato"/>
          <w:color w:val="000000" w:themeColor="text1"/>
        </w:rPr>
        <w:t xml:space="preserve"> </w:t>
      </w:r>
    </w:p>
    <w:p w14:paraId="19D92D33" w14:textId="25B28590" w:rsidR="007E7DC0" w:rsidRPr="00A5149D" w:rsidRDefault="007E7DC0" w:rsidP="001A797C">
      <w:pPr>
        <w:pStyle w:val="ListParagraph"/>
        <w:widowControl w:val="0"/>
        <w:numPr>
          <w:ilvl w:val="0"/>
          <w:numId w:val="5"/>
        </w:numPr>
        <w:spacing w:after="120" w:line="240" w:lineRule="auto"/>
        <w:ind w:left="1134" w:hanging="425"/>
        <w:contextualSpacing w:val="0"/>
        <w:jc w:val="both"/>
        <w:rPr>
          <w:rFonts w:ascii="Lato" w:hAnsi="Lato"/>
          <w:color w:val="000000" w:themeColor="text1"/>
        </w:rPr>
      </w:pPr>
      <w:r w:rsidRPr="00A5149D">
        <w:rPr>
          <w:rFonts w:ascii="Lato" w:hAnsi="Lato"/>
          <w:color w:val="000000" w:themeColor="text1"/>
        </w:rPr>
        <w:lastRenderedPageBreak/>
        <w:t>aktualizácie Jednotkových nákladov z hľadiska zmeny celkového rozsahu Služby a/alebo podielu jednotlivých kategórií vozidiel na celkovom rozsahu Služby a/alebo počtu Používaných vozidiel</w:t>
      </w:r>
      <w:r w:rsidR="00B76C7C">
        <w:rPr>
          <w:rFonts w:ascii="Lato" w:hAnsi="Lato"/>
          <w:color w:val="000000" w:themeColor="text1"/>
        </w:rPr>
        <w:t xml:space="preserve"> a/alebo Potrebného počtu vodičov</w:t>
      </w:r>
      <w:r w:rsidRPr="00A5149D">
        <w:rPr>
          <w:rFonts w:ascii="Lato" w:hAnsi="Lato"/>
          <w:color w:val="000000" w:themeColor="text1"/>
        </w:rPr>
        <w:t xml:space="preserve"> </w:t>
      </w:r>
      <w:r w:rsidR="00474508" w:rsidRPr="00A5149D">
        <w:rPr>
          <w:rFonts w:ascii="Lato" w:hAnsi="Lato"/>
          <w:color w:val="000000" w:themeColor="text1"/>
        </w:rPr>
        <w:t xml:space="preserve">za podmienok podľa </w:t>
      </w:r>
      <w:r w:rsidR="003C3E88">
        <w:rPr>
          <w:rFonts w:ascii="Lato" w:hAnsi="Lato"/>
          <w:color w:val="000000" w:themeColor="text1"/>
        </w:rPr>
        <w:t>bodu</w:t>
      </w:r>
      <w:r w:rsidR="00474508" w:rsidRPr="00A5149D">
        <w:rPr>
          <w:rFonts w:ascii="Lato" w:hAnsi="Lato"/>
          <w:color w:val="000000" w:themeColor="text1"/>
        </w:rPr>
        <w:t xml:space="preserve"> </w:t>
      </w:r>
      <w:r w:rsidR="00572D6E">
        <w:fldChar w:fldCharType="begin"/>
      </w:r>
      <w:r w:rsidR="00572D6E">
        <w:instrText xml:space="preserve"> REF _Ref41662081 \r \h  \* MERGEFORMAT </w:instrText>
      </w:r>
      <w:r w:rsidR="00572D6E">
        <w:fldChar w:fldCharType="separate"/>
      </w:r>
      <w:r w:rsidR="001C7151" w:rsidRPr="007910E6">
        <w:rPr>
          <w:rFonts w:ascii="Lato" w:hAnsi="Lato"/>
          <w:color w:val="000000" w:themeColor="text1"/>
        </w:rPr>
        <w:t>5.4.5</w:t>
      </w:r>
      <w:r w:rsidR="00572D6E">
        <w:fldChar w:fldCharType="end"/>
      </w:r>
      <w:r w:rsidR="003C3E88">
        <w:rPr>
          <w:rFonts w:ascii="Lato" w:hAnsi="Lato"/>
          <w:color w:val="000000" w:themeColor="text1"/>
        </w:rPr>
        <w:t xml:space="preserve"> Zmluvy</w:t>
      </w:r>
      <w:r w:rsidR="00D720D6" w:rsidRPr="00A5149D">
        <w:rPr>
          <w:rFonts w:ascii="Lato" w:hAnsi="Lato"/>
          <w:color w:val="000000" w:themeColor="text1"/>
        </w:rPr>
        <w:t>,</w:t>
      </w:r>
    </w:p>
    <w:p w14:paraId="3BA7C9A8" w14:textId="4CBAA06E" w:rsidR="004470F5" w:rsidRPr="00A5149D" w:rsidRDefault="004470F5" w:rsidP="001A797C">
      <w:pPr>
        <w:pStyle w:val="ListParagraph"/>
        <w:widowControl w:val="0"/>
        <w:numPr>
          <w:ilvl w:val="0"/>
          <w:numId w:val="5"/>
        </w:numPr>
        <w:spacing w:after="120" w:line="240" w:lineRule="auto"/>
        <w:ind w:left="1134" w:hanging="425"/>
        <w:contextualSpacing w:val="0"/>
        <w:jc w:val="both"/>
        <w:rPr>
          <w:rFonts w:ascii="Lato" w:hAnsi="Lato"/>
          <w:color w:val="000000" w:themeColor="text1"/>
        </w:rPr>
      </w:pPr>
      <w:r w:rsidRPr="00A5149D">
        <w:rPr>
          <w:rFonts w:ascii="Lato" w:hAnsi="Lato"/>
          <w:color w:val="000000" w:themeColor="text1"/>
        </w:rPr>
        <w:t xml:space="preserve">zohľadnenia využitia Používaných vozidiel v iných dopravách podľa bodu </w:t>
      </w:r>
      <w:r w:rsidR="00572D6E">
        <w:fldChar w:fldCharType="begin"/>
      </w:r>
      <w:r w:rsidR="00572D6E">
        <w:instrText xml:space="preserve"> REF _Ref53937264 \r \h  \* MERGEFORMAT </w:instrText>
      </w:r>
      <w:r w:rsidR="00572D6E">
        <w:fldChar w:fldCharType="separate"/>
      </w:r>
      <w:r w:rsidR="001C7151" w:rsidRPr="007910E6">
        <w:rPr>
          <w:rFonts w:ascii="Lato" w:hAnsi="Lato"/>
          <w:color w:val="000000" w:themeColor="text1"/>
        </w:rPr>
        <w:t>5.4.6</w:t>
      </w:r>
      <w:r w:rsidR="00572D6E">
        <w:fldChar w:fldCharType="end"/>
      </w:r>
      <w:r w:rsidRPr="00A5149D">
        <w:rPr>
          <w:rFonts w:ascii="Lato" w:hAnsi="Lato"/>
          <w:color w:val="000000" w:themeColor="text1"/>
        </w:rPr>
        <w:t xml:space="preserve"> Zmluvy.</w:t>
      </w:r>
    </w:p>
    <w:p w14:paraId="2EEFFA7D" w14:textId="77777777" w:rsidR="003C3E88" w:rsidRPr="00A5149D" w:rsidRDefault="003C3E88" w:rsidP="001A797C">
      <w:pPr>
        <w:widowControl w:val="0"/>
        <w:spacing w:after="120" w:line="240" w:lineRule="auto"/>
        <w:ind w:left="709"/>
        <w:jc w:val="both"/>
        <w:rPr>
          <w:rFonts w:ascii="Lato" w:hAnsi="Lato"/>
          <w:color w:val="000000" w:themeColor="text1"/>
        </w:rPr>
      </w:pPr>
      <w:r>
        <w:rPr>
          <w:rFonts w:ascii="Lato" w:hAnsi="Lato"/>
          <w:color w:val="000000" w:themeColor="text1"/>
        </w:rPr>
        <w:t>Úpravu Výslednej jednotkovej ceny vykonáva Dopravca, ktorý ju zohľadňuje pri predkladaní príslušných výkazov a výpočte Ceny služby za účelom ročného zúčtovania za uplynulý kalendárny rok.</w:t>
      </w:r>
    </w:p>
    <w:p w14:paraId="476959B0" w14:textId="77777777" w:rsidR="00BE5A83" w:rsidRPr="00313A99" w:rsidRDefault="00E7596A" w:rsidP="00843502">
      <w:pPr>
        <w:pStyle w:val="Heading3"/>
        <w:keepNext w:val="0"/>
        <w:keepLines w:val="0"/>
        <w:widowControl w:val="0"/>
        <w:ind w:left="709" w:hanging="709"/>
        <w:rPr>
          <w:b/>
          <w:bCs/>
        </w:rPr>
      </w:pPr>
      <w:bookmarkStart w:id="65" w:name="_Ref41660508"/>
      <w:r w:rsidRPr="00313A99">
        <w:rPr>
          <w:b/>
          <w:bCs/>
        </w:rPr>
        <w:t>Valorizácia časti ceny za</w:t>
      </w:r>
      <w:r w:rsidR="00C316FB" w:rsidRPr="00313A99">
        <w:rPr>
          <w:b/>
          <w:bCs/>
        </w:rPr>
        <w:t xml:space="preserve"> spotrebu pohonných hmôt</w:t>
      </w:r>
      <w:r w:rsidRPr="00313A99">
        <w:rPr>
          <w:b/>
          <w:bCs/>
        </w:rPr>
        <w:t xml:space="preserve"> </w:t>
      </w:r>
      <w:r w:rsidR="00C316FB" w:rsidRPr="00313A99">
        <w:rPr>
          <w:b/>
          <w:bCs/>
        </w:rPr>
        <w:t>(</w:t>
      </w:r>
      <w:r w:rsidRPr="00313A99">
        <w:rPr>
          <w:b/>
          <w:bCs/>
        </w:rPr>
        <w:t>PHM</w:t>
      </w:r>
      <w:bookmarkEnd w:id="65"/>
      <w:r w:rsidR="00C316FB" w:rsidRPr="00313A99">
        <w:rPr>
          <w:b/>
          <w:bCs/>
        </w:rPr>
        <w:t>)</w:t>
      </w:r>
    </w:p>
    <w:p w14:paraId="2FA28B55" w14:textId="77777777" w:rsidR="00D97391" w:rsidRDefault="00E7596A" w:rsidP="001A797C">
      <w:pPr>
        <w:widowControl w:val="0"/>
        <w:spacing w:after="120" w:line="240" w:lineRule="auto"/>
        <w:ind w:left="709"/>
        <w:jc w:val="both"/>
        <w:rPr>
          <w:rFonts w:ascii="Lato" w:hAnsi="Lato"/>
        </w:rPr>
      </w:pPr>
      <w:r w:rsidRPr="00A5149D">
        <w:rPr>
          <w:rFonts w:ascii="Lato" w:hAnsi="Lato"/>
        </w:rPr>
        <w:t xml:space="preserve">Jednotkové náklady za časť ceny </w:t>
      </w:r>
      <w:r w:rsidRPr="00A5149D">
        <w:rPr>
          <w:rFonts w:ascii="Lato" w:hAnsi="Lato"/>
          <w:b/>
          <w:bCs/>
        </w:rPr>
        <w:t>PHM</w:t>
      </w:r>
      <w:r w:rsidRPr="00A5149D">
        <w:rPr>
          <w:rFonts w:ascii="Lato" w:hAnsi="Lato"/>
          <w:b/>
          <w:bCs/>
          <w:vertAlign w:val="subscript"/>
        </w:rPr>
        <w:t>0</w:t>
      </w:r>
      <w:r w:rsidRPr="00A5149D">
        <w:rPr>
          <w:rFonts w:ascii="Lato" w:hAnsi="Lato"/>
        </w:rPr>
        <w:t xml:space="preserve"> uvedené v Ponuke </w:t>
      </w:r>
      <w:r w:rsidR="00BA6D99" w:rsidRPr="00A5149D">
        <w:rPr>
          <w:rFonts w:ascii="Lato" w:hAnsi="Lato"/>
        </w:rPr>
        <w:t>d</w:t>
      </w:r>
      <w:r w:rsidRPr="00A5149D">
        <w:rPr>
          <w:rFonts w:ascii="Lato" w:hAnsi="Lato"/>
        </w:rPr>
        <w:t xml:space="preserve">opravcu v Prílohe č. </w:t>
      </w:r>
      <w:r w:rsidR="00CB50D5" w:rsidRPr="00A5149D">
        <w:rPr>
          <w:rFonts w:ascii="Lato" w:hAnsi="Lato"/>
        </w:rPr>
        <w:t>7</w:t>
      </w:r>
      <w:r w:rsidRPr="00A5149D">
        <w:rPr>
          <w:rFonts w:ascii="Lato" w:hAnsi="Lato"/>
        </w:rPr>
        <w:t xml:space="preserve"> Zmluvy </w:t>
      </w:r>
      <w:r w:rsidR="003C3E88">
        <w:rPr>
          <w:rFonts w:ascii="Lato" w:hAnsi="Lato"/>
        </w:rPr>
        <w:t>sú</w:t>
      </w:r>
      <w:r w:rsidRPr="00A5149D">
        <w:rPr>
          <w:rFonts w:ascii="Lato" w:hAnsi="Lato"/>
        </w:rPr>
        <w:t xml:space="preserve"> valorizované</w:t>
      </w:r>
      <w:r w:rsidR="00731E41" w:rsidRPr="00A5149D">
        <w:rPr>
          <w:rFonts w:ascii="Lato" w:hAnsi="Lato"/>
        </w:rPr>
        <w:t xml:space="preserve"> </w:t>
      </w:r>
      <w:r w:rsidR="00D97391">
        <w:rPr>
          <w:rFonts w:ascii="Lato" w:hAnsi="Lato"/>
        </w:rPr>
        <w:t>a vypočítavané v závislosti na druhu pohonu nasledovne:</w:t>
      </w:r>
    </w:p>
    <w:p w14:paraId="09C7FFEB" w14:textId="77777777" w:rsidR="00D009F3" w:rsidRDefault="00D97391" w:rsidP="00FF398E">
      <w:pPr>
        <w:pStyle w:val="ListParagraph"/>
        <w:widowControl w:val="0"/>
        <w:numPr>
          <w:ilvl w:val="0"/>
          <w:numId w:val="125"/>
        </w:numPr>
        <w:spacing w:after="120" w:line="240" w:lineRule="auto"/>
        <w:ind w:left="1134" w:hanging="425"/>
        <w:contextualSpacing w:val="0"/>
        <w:jc w:val="both"/>
        <w:rPr>
          <w:rFonts w:ascii="Lato" w:hAnsi="Lato"/>
        </w:rPr>
      </w:pPr>
      <w:r>
        <w:rPr>
          <w:rFonts w:ascii="Lato" w:hAnsi="Lato"/>
        </w:rPr>
        <w:t xml:space="preserve">Jednotkové náklady v časti „motorová nafta“ uvedené na r. 1.1 sú </w:t>
      </w:r>
      <w:r w:rsidRPr="00391B0C">
        <w:rPr>
          <w:rFonts w:ascii="Lato" w:hAnsi="Lato"/>
        </w:rPr>
        <w:t xml:space="preserve">valorizované </w:t>
      </w:r>
      <w:r w:rsidR="00C316FB" w:rsidRPr="00A5149D">
        <w:rPr>
          <w:rFonts w:ascii="Lato" w:hAnsi="Lato"/>
        </w:rPr>
        <w:t>týždenne</w:t>
      </w:r>
      <w:r w:rsidR="00E7596A" w:rsidRPr="00A5149D">
        <w:rPr>
          <w:rFonts w:ascii="Lato" w:hAnsi="Lato"/>
        </w:rPr>
        <w:t xml:space="preserve"> v závislosti na zmene priemerných cien pohonných látok v</w:t>
      </w:r>
      <w:r w:rsidR="00C316FB" w:rsidRPr="00A5149D">
        <w:rPr>
          <w:rFonts w:ascii="Lato" w:hAnsi="Lato"/>
        </w:rPr>
        <w:t> </w:t>
      </w:r>
      <w:r w:rsidR="00E7596A" w:rsidRPr="00A5149D">
        <w:rPr>
          <w:rFonts w:ascii="Lato" w:hAnsi="Lato"/>
        </w:rPr>
        <w:t>SR</w:t>
      </w:r>
      <w:r w:rsidR="00C316FB" w:rsidRPr="00A5149D">
        <w:rPr>
          <w:rFonts w:ascii="Lato" w:hAnsi="Lato"/>
        </w:rPr>
        <w:t xml:space="preserve"> (týždenné)</w:t>
      </w:r>
      <w:r w:rsidR="00E7596A" w:rsidRPr="00A5149D">
        <w:rPr>
          <w:rFonts w:ascii="Lato" w:hAnsi="Lato"/>
        </w:rPr>
        <w:t xml:space="preserve"> pre ukazovateľ „Motorová nafta“ zverejňovaných Štatistickým úradom SR. </w:t>
      </w:r>
      <w:r w:rsidR="00533B0B" w:rsidRPr="00A5149D">
        <w:rPr>
          <w:rFonts w:ascii="Lato" w:hAnsi="Lato"/>
        </w:rPr>
        <w:t>Valorizovaná</w:t>
      </w:r>
      <w:r w:rsidR="00E7596A" w:rsidRPr="00A5149D">
        <w:rPr>
          <w:rFonts w:ascii="Lato" w:hAnsi="Lato"/>
        </w:rPr>
        <w:t xml:space="preserve"> hodnota </w:t>
      </w:r>
      <w:r w:rsidR="00C31F93">
        <w:rPr>
          <w:rFonts w:ascii="Lato" w:hAnsi="Lato"/>
        </w:rPr>
        <w:t>je</w:t>
      </w:r>
      <w:r w:rsidR="00E7596A" w:rsidRPr="00A5149D">
        <w:rPr>
          <w:rFonts w:ascii="Lato" w:hAnsi="Lato"/>
        </w:rPr>
        <w:t xml:space="preserve"> vypočítaná ako:</w:t>
      </w:r>
    </w:p>
    <w:p w14:paraId="58B18B26" w14:textId="77777777" w:rsidR="00D97391" w:rsidRPr="00A5149D" w:rsidRDefault="00965C3E" w:rsidP="00D97391">
      <w:pPr>
        <w:widowControl w:val="0"/>
        <w:ind w:left="708"/>
        <w:jc w:val="both"/>
        <w:rPr>
          <w:rFonts w:ascii="Lato" w:hAnsi="Lato"/>
        </w:rPr>
      </w:pPr>
      <m:oMathPara>
        <m:oMath>
          <m:sSub>
            <m:sSubPr>
              <m:ctrlPr>
                <w:rPr>
                  <w:rFonts w:ascii="Cambria Math" w:hAnsi="Cambria Math"/>
                  <w:i/>
                </w:rPr>
              </m:ctrlPr>
            </m:sSubPr>
            <m:e>
              <m:r>
                <w:rPr>
                  <w:rFonts w:ascii="Cambria Math" w:hAnsi="Cambria Math"/>
                </w:rPr>
                <m:t>Nafta</m:t>
              </m:r>
            </m:e>
            <m:sub>
              <m:r>
                <w:rPr>
                  <w:rFonts w:ascii="Cambria Math" w:hAnsi="Cambria Math"/>
                </w:rPr>
                <m:t>1i</m:t>
              </m:r>
            </m:sub>
          </m:sSub>
          <m:r>
            <w:rPr>
              <w:rFonts w:ascii="Cambria Math" w:hAnsi="Cambria Math"/>
            </w:rPr>
            <m:t>=</m:t>
          </m:r>
          <m:sSub>
            <m:sSubPr>
              <m:ctrlPr>
                <w:rPr>
                  <w:rFonts w:ascii="Cambria Math" w:hAnsi="Cambria Math"/>
                  <w:i/>
                </w:rPr>
              </m:ctrlPr>
            </m:sSubPr>
            <m:e>
              <m:r>
                <w:rPr>
                  <w:rFonts w:ascii="Cambria Math" w:hAnsi="Cambria Math"/>
                </w:rPr>
                <m:t>Nafta</m:t>
              </m:r>
            </m:e>
            <m:sub>
              <m:r>
                <w:rPr>
                  <w:rFonts w:ascii="Cambria Math" w:hAnsi="Cambria Math"/>
                </w:rPr>
                <m:t>0i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nafta</m:t>
                  </m:r>
                </m:sub>
              </m:sSub>
            </m:num>
            <m:den>
              <m:sSub>
                <m:sSubPr>
                  <m:ctrlPr>
                    <w:rPr>
                      <w:rFonts w:ascii="Cambria Math" w:hAnsi="Cambria Math"/>
                      <w:i/>
                    </w:rPr>
                  </m:ctrlPr>
                </m:sSubPr>
                <m:e>
                  <m:r>
                    <w:rPr>
                      <w:rFonts w:ascii="Cambria Math" w:hAnsi="Cambria Math"/>
                    </w:rPr>
                    <m:t>C</m:t>
                  </m:r>
                </m:e>
                <m:sub>
                  <m:sSub>
                    <m:sSubPr>
                      <m:ctrlPr>
                        <w:rPr>
                          <w:rFonts w:ascii="Cambria Math" w:hAnsi="Cambria Math"/>
                          <w:i/>
                        </w:rPr>
                      </m:ctrlPr>
                    </m:sSubPr>
                    <m:e>
                      <m:r>
                        <w:rPr>
                          <w:rFonts w:ascii="Cambria Math" w:hAnsi="Cambria Math"/>
                        </w:rPr>
                        <m:t>nafta</m:t>
                      </m:r>
                    </m:e>
                    <m:sub>
                      <m:r>
                        <w:rPr>
                          <w:rFonts w:ascii="Cambria Math" w:hAnsi="Cambria Math"/>
                        </w:rPr>
                        <m:t>0</m:t>
                      </m:r>
                    </m:sub>
                  </m:sSub>
                </m:sub>
              </m:sSub>
            </m:den>
          </m:f>
        </m:oMath>
      </m:oMathPara>
    </w:p>
    <w:p w14:paraId="2E341429" w14:textId="77777777" w:rsidR="00D97391" w:rsidRPr="00A5149D" w:rsidRDefault="00D97391" w:rsidP="00D97391">
      <w:pPr>
        <w:widowControl w:val="0"/>
        <w:ind w:left="708" w:hanging="708"/>
        <w:jc w:val="both"/>
        <w:rPr>
          <w:rFonts w:ascii="Lato" w:hAnsi="Lato"/>
        </w:rPr>
      </w:pPr>
      <w:r w:rsidRPr="00A5149D">
        <w:rPr>
          <w:rFonts w:ascii="Lato" w:hAnsi="Lato"/>
        </w:rPr>
        <w:t>kde:</w:t>
      </w:r>
    </w:p>
    <w:p w14:paraId="1EF63D31" w14:textId="77777777" w:rsidR="00D97391" w:rsidRPr="00A5149D" w:rsidRDefault="00D97391" w:rsidP="00D97391">
      <w:pPr>
        <w:widowControl w:val="0"/>
        <w:spacing w:after="120" w:line="240" w:lineRule="auto"/>
        <w:ind w:left="851" w:hanging="851"/>
        <w:jc w:val="both"/>
        <w:rPr>
          <w:rFonts w:ascii="Lato" w:hAnsi="Lato"/>
        </w:rPr>
      </w:pPr>
      <w:r>
        <w:rPr>
          <w:rFonts w:ascii="Lato" w:hAnsi="Lato"/>
          <w:i/>
          <w:iCs/>
        </w:rPr>
        <w:t>Nafta</w:t>
      </w:r>
      <w:r w:rsidRPr="00A5149D">
        <w:rPr>
          <w:rFonts w:ascii="Lato" w:hAnsi="Lato"/>
          <w:i/>
          <w:iCs/>
          <w:vertAlign w:val="subscript"/>
        </w:rPr>
        <w:t>1i</w:t>
      </w:r>
      <w:r w:rsidRPr="00A5149D">
        <w:rPr>
          <w:rFonts w:ascii="Lato" w:hAnsi="Lato"/>
        </w:rPr>
        <w:tab/>
        <w:t xml:space="preserve">valorizovaná príslušná časť ceny za 1 km pre </w:t>
      </w:r>
      <w:r w:rsidRPr="00A5149D">
        <w:rPr>
          <w:rFonts w:ascii="Lato" w:hAnsi="Lato"/>
          <w:i/>
          <w:iCs/>
        </w:rPr>
        <w:t>i</w:t>
      </w:r>
      <w:r w:rsidRPr="00A5149D">
        <w:rPr>
          <w:rFonts w:ascii="Lato" w:hAnsi="Lato"/>
        </w:rPr>
        <w:t>-tú kategóriu vozidiel za príslušný týždeň, v</w:t>
      </w:r>
      <w:r>
        <w:rPr>
          <w:rFonts w:ascii="Lato" w:hAnsi="Lato"/>
        </w:rPr>
        <w:t> </w:t>
      </w:r>
      <w:r w:rsidRPr="00A5149D">
        <w:rPr>
          <w:rFonts w:ascii="Lato" w:hAnsi="Lato"/>
        </w:rPr>
        <w:t>ktorom bola Služba poskytovaná, zaokrúhlená matematicky na 4 desatinné miesta</w:t>
      </w:r>
    </w:p>
    <w:p w14:paraId="67964189" w14:textId="77777777" w:rsidR="00D97391" w:rsidRPr="00A5149D" w:rsidRDefault="00D97391" w:rsidP="00D97391">
      <w:pPr>
        <w:widowControl w:val="0"/>
        <w:spacing w:after="120" w:line="240" w:lineRule="auto"/>
        <w:ind w:left="851" w:hanging="851"/>
        <w:jc w:val="both"/>
        <w:rPr>
          <w:rFonts w:ascii="Lato" w:hAnsi="Lato"/>
        </w:rPr>
      </w:pPr>
      <w:r>
        <w:rPr>
          <w:rFonts w:ascii="Lato" w:hAnsi="Lato"/>
          <w:i/>
          <w:iCs/>
        </w:rPr>
        <w:t>Nafta</w:t>
      </w:r>
      <w:r w:rsidRPr="00A5149D">
        <w:rPr>
          <w:rFonts w:ascii="Lato" w:hAnsi="Lato"/>
          <w:i/>
          <w:iCs/>
          <w:vertAlign w:val="subscript"/>
        </w:rPr>
        <w:t>0i</w:t>
      </w:r>
      <w:r w:rsidRPr="00A5149D">
        <w:rPr>
          <w:rFonts w:ascii="Lato" w:hAnsi="Lato"/>
        </w:rPr>
        <w:tab/>
        <w:t xml:space="preserve">príslušná časť ceny za 1 km pre </w:t>
      </w:r>
      <w:r w:rsidRPr="00A5149D">
        <w:rPr>
          <w:rFonts w:ascii="Lato" w:hAnsi="Lato"/>
          <w:i/>
          <w:iCs/>
        </w:rPr>
        <w:t>i</w:t>
      </w:r>
      <w:r w:rsidRPr="00A5149D">
        <w:rPr>
          <w:rFonts w:ascii="Lato" w:hAnsi="Lato"/>
        </w:rPr>
        <w:t>-tú kategóriu vozidiel uvedená v</w:t>
      </w:r>
      <w:r>
        <w:rPr>
          <w:rFonts w:ascii="Lato" w:hAnsi="Lato"/>
        </w:rPr>
        <w:t> </w:t>
      </w:r>
      <w:r w:rsidRPr="00A5149D">
        <w:rPr>
          <w:rFonts w:ascii="Lato" w:hAnsi="Lato"/>
        </w:rPr>
        <w:t>Ponuke dopravcu</w:t>
      </w:r>
    </w:p>
    <w:p w14:paraId="0A5D2294" w14:textId="77777777" w:rsidR="00D97391" w:rsidRPr="00A5149D" w:rsidRDefault="00D97391" w:rsidP="00D97391">
      <w:pPr>
        <w:widowControl w:val="0"/>
        <w:spacing w:after="120" w:line="240" w:lineRule="auto"/>
        <w:ind w:left="851" w:hanging="851"/>
        <w:jc w:val="both"/>
        <w:rPr>
          <w:rFonts w:ascii="Lato" w:hAnsi="Lato"/>
        </w:rPr>
      </w:pPr>
      <w:r w:rsidRPr="00A5149D">
        <w:rPr>
          <w:rFonts w:ascii="Lato" w:hAnsi="Lato"/>
          <w:i/>
          <w:iCs/>
        </w:rPr>
        <w:t>C</w:t>
      </w:r>
      <w:r>
        <w:rPr>
          <w:rFonts w:ascii="Lato" w:hAnsi="Lato"/>
          <w:i/>
          <w:iCs/>
          <w:vertAlign w:val="subscript"/>
        </w:rPr>
        <w:t>nafta</w:t>
      </w:r>
      <w:r w:rsidRPr="00A5149D">
        <w:rPr>
          <w:rFonts w:ascii="Lato" w:hAnsi="Lato"/>
        </w:rPr>
        <w:tab/>
        <w:t>priemerná cena motorovej nafty v</w:t>
      </w:r>
      <w:r>
        <w:rPr>
          <w:rFonts w:ascii="Lato" w:hAnsi="Lato"/>
        </w:rPr>
        <w:t> </w:t>
      </w:r>
      <w:r w:rsidRPr="00A5149D">
        <w:rPr>
          <w:rFonts w:ascii="Lato" w:hAnsi="Lato"/>
        </w:rPr>
        <w:t xml:space="preserve">SR za týždeň, pre ktorý je počítaná </w:t>
      </w:r>
      <w:r>
        <w:rPr>
          <w:rFonts w:ascii="Lato" w:hAnsi="Lato"/>
          <w:i/>
          <w:iCs/>
        </w:rPr>
        <w:t>Nafta</w:t>
      </w:r>
      <w:r w:rsidRPr="00A5149D">
        <w:rPr>
          <w:rFonts w:ascii="Lato" w:hAnsi="Lato"/>
          <w:i/>
          <w:iCs/>
          <w:vertAlign w:val="subscript"/>
        </w:rPr>
        <w:t xml:space="preserve">1i </w:t>
      </w:r>
    </w:p>
    <w:p w14:paraId="32043A45" w14:textId="77777777" w:rsidR="00D97391" w:rsidRPr="00A5149D" w:rsidRDefault="00965C3E" w:rsidP="00D97391">
      <w:pPr>
        <w:widowControl w:val="0"/>
        <w:spacing w:after="120" w:line="240" w:lineRule="auto"/>
        <w:ind w:left="851" w:hanging="851"/>
        <w:jc w:val="both"/>
        <w:rPr>
          <w:rFonts w:ascii="Lato" w:hAnsi="Lato"/>
        </w:rPr>
      </w:pPr>
      <m:oMath>
        <m:sSub>
          <m:sSubPr>
            <m:ctrlPr>
              <w:rPr>
                <w:rFonts w:ascii="Cambria Math" w:hAnsi="Cambria Math"/>
                <w:i/>
              </w:rPr>
            </m:ctrlPr>
          </m:sSubPr>
          <m:e>
            <m:r>
              <w:rPr>
                <w:rFonts w:ascii="Cambria Math" w:hAnsi="Cambria Math"/>
              </w:rPr>
              <m:t>C</m:t>
            </m:r>
          </m:e>
          <m:sub>
            <m:sSub>
              <m:sSubPr>
                <m:ctrlPr>
                  <w:rPr>
                    <w:rFonts w:ascii="Cambria Math" w:hAnsi="Cambria Math"/>
                    <w:i/>
                  </w:rPr>
                </m:ctrlPr>
              </m:sSubPr>
              <m:e>
                <m:r>
                  <w:rPr>
                    <w:rFonts w:ascii="Cambria Math" w:hAnsi="Cambria Math"/>
                  </w:rPr>
                  <m:t>nafta</m:t>
                </m:r>
              </m:e>
              <m:sub>
                <m:r>
                  <w:rPr>
                    <w:rFonts w:ascii="Cambria Math" w:hAnsi="Cambria Math"/>
                  </w:rPr>
                  <m:t>0</m:t>
                </m:r>
              </m:sub>
            </m:sSub>
          </m:sub>
        </m:sSub>
      </m:oMath>
      <w:r w:rsidR="00D97391" w:rsidRPr="00A5149D">
        <w:rPr>
          <w:rFonts w:ascii="Lato" w:hAnsi="Lato"/>
        </w:rPr>
        <w:tab/>
        <w:t>referenčná priemerná cena motorovej nafty v</w:t>
      </w:r>
      <w:r w:rsidR="00D97391">
        <w:rPr>
          <w:rFonts w:ascii="Lato" w:hAnsi="Lato"/>
        </w:rPr>
        <w:t> </w:t>
      </w:r>
      <w:r w:rsidR="00D97391" w:rsidRPr="00A5149D">
        <w:rPr>
          <w:rFonts w:ascii="Lato" w:hAnsi="Lato"/>
        </w:rPr>
        <w:t>SR uvedená v</w:t>
      </w:r>
      <w:r w:rsidR="00D97391">
        <w:rPr>
          <w:rFonts w:ascii="Lato" w:hAnsi="Lato"/>
        </w:rPr>
        <w:t> </w:t>
      </w:r>
      <w:r w:rsidR="00D97391" w:rsidRPr="00A5149D">
        <w:rPr>
          <w:rFonts w:ascii="Lato" w:hAnsi="Lato"/>
        </w:rPr>
        <w:t>Ponuke dopravcu</w:t>
      </w:r>
    </w:p>
    <w:p w14:paraId="673C2CE0" w14:textId="77777777" w:rsidR="00D97391" w:rsidRPr="00BE4D17" w:rsidRDefault="00D97391" w:rsidP="00D97391">
      <w:pPr>
        <w:pStyle w:val="ListParagraph"/>
        <w:widowControl w:val="0"/>
        <w:numPr>
          <w:ilvl w:val="0"/>
          <w:numId w:val="125"/>
        </w:numPr>
        <w:spacing w:after="120" w:line="240" w:lineRule="auto"/>
        <w:ind w:left="1134" w:hanging="425"/>
        <w:contextualSpacing w:val="0"/>
        <w:jc w:val="both"/>
        <w:rPr>
          <w:rFonts w:ascii="Lato" w:hAnsi="Lato"/>
          <w:b/>
          <w:bCs/>
        </w:rPr>
      </w:pPr>
      <w:r>
        <w:rPr>
          <w:rFonts w:ascii="Lato" w:hAnsi="Lato"/>
        </w:rPr>
        <w:t>Jednotkové náklady v časti „</w:t>
      </w:r>
      <w:r w:rsidRPr="00754A12">
        <w:rPr>
          <w:rFonts w:ascii="Lato" w:hAnsi="Lato"/>
        </w:rPr>
        <w:t>silová elektrická energia</w:t>
      </w:r>
      <w:r>
        <w:rPr>
          <w:rFonts w:ascii="Lato" w:hAnsi="Lato"/>
        </w:rPr>
        <w:t xml:space="preserve">“ uvedené na r. 1.2 sú valorizované </w:t>
      </w:r>
      <w:r>
        <w:rPr>
          <w:rFonts w:ascii="Lato" w:eastAsia="Times New Roman" w:hAnsi="Lato" w:cs="Calibri"/>
          <w:lang w:eastAsia="sk-SK"/>
        </w:rPr>
        <w:t>pre</w:t>
      </w:r>
      <w:r w:rsidRPr="00A5149D">
        <w:rPr>
          <w:rFonts w:ascii="Lato" w:eastAsia="Times New Roman" w:hAnsi="Lato" w:cs="Calibri"/>
          <w:lang w:eastAsia="sk-SK"/>
        </w:rPr>
        <w:t xml:space="preserve"> každý príslušný kalendárny rok</w:t>
      </w:r>
      <w:r>
        <w:rPr>
          <w:rFonts w:ascii="Lato" w:eastAsia="Times New Roman" w:hAnsi="Lato" w:cs="Calibri"/>
          <w:lang w:eastAsia="sk-SK"/>
        </w:rPr>
        <w:t xml:space="preserve"> v závislosti od denných cien oficiálneho kurzového lístka zverejneného burzou PXE (POWER EXCHANGE CENTRAL EUROPE) produktu F PXE SK BL Cal-</w:t>
      </w:r>
      <w:r w:rsidRPr="00391B0C">
        <w:rPr>
          <w:rFonts w:ascii="Lato" w:eastAsia="Times New Roman" w:hAnsi="Lato" w:cs="Calibri"/>
          <w:i/>
          <w:iCs/>
          <w:lang w:eastAsia="sk-SK"/>
        </w:rPr>
        <w:t>t</w:t>
      </w:r>
      <w:r>
        <w:rPr>
          <w:rFonts w:ascii="Lato" w:eastAsia="Times New Roman" w:hAnsi="Lato" w:cs="Calibri"/>
          <w:lang w:eastAsia="sk-SK"/>
        </w:rPr>
        <w:t>. Valorizovaná hodnota je vypočítaná ako:</w:t>
      </w:r>
    </w:p>
    <w:p w14:paraId="0A9275FA" w14:textId="77777777" w:rsidR="00D97391" w:rsidRPr="006409A7" w:rsidRDefault="00965C3E" w:rsidP="00D97391">
      <w:pPr>
        <w:widowControl w:val="0"/>
        <w:ind w:left="708"/>
        <w:jc w:val="both"/>
        <w:rPr>
          <w:rFonts w:ascii="Lato" w:eastAsiaTheme="minorEastAsia" w:hAnsi="Lato"/>
        </w:rPr>
      </w:pPr>
      <m:oMathPara>
        <m:oMath>
          <m:sSub>
            <m:sSubPr>
              <m:ctrlPr>
                <w:rPr>
                  <w:rFonts w:ascii="Cambria Math" w:hAnsi="Cambria Math"/>
                  <w:i/>
                </w:rPr>
              </m:ctrlPr>
            </m:sSubPr>
            <m:e>
              <m:r>
                <w:rPr>
                  <w:rFonts w:ascii="Cambria Math" w:hAnsi="Cambria Math"/>
                </w:rPr>
                <m:t>SEE</m:t>
              </m:r>
            </m:e>
            <m:sub>
              <m:r>
                <w:rPr>
                  <w:rFonts w:ascii="Cambria Math" w:hAnsi="Cambria Math"/>
                </w:rPr>
                <m:t>1i</m:t>
              </m:r>
            </m:sub>
          </m:sSub>
          <m:r>
            <w:rPr>
              <w:rFonts w:ascii="Cambria Math" w:hAnsi="Cambria Math"/>
            </w:rPr>
            <m:t>=</m:t>
          </m:r>
          <m:sSub>
            <m:sSubPr>
              <m:ctrlPr>
                <w:rPr>
                  <w:rFonts w:ascii="Cambria Math" w:hAnsi="Cambria Math"/>
                  <w:i/>
                </w:rPr>
              </m:ctrlPr>
            </m:sSubPr>
            <m:e>
              <m:r>
                <w:rPr>
                  <w:rFonts w:ascii="Cambria Math" w:hAnsi="Cambria Math"/>
                </w:rPr>
                <m:t>SEE</m:t>
              </m:r>
            </m:e>
            <m:sub>
              <m:r>
                <w:rPr>
                  <w:rFonts w:ascii="Cambria Math" w:hAnsi="Cambria Math"/>
                </w:rPr>
                <m:t>0i</m:t>
              </m:r>
            </m:sub>
          </m:sSub>
          <m:r>
            <w:rPr>
              <w:rFonts w:ascii="Cambria Math" w:hAnsi="Cambria Math"/>
            </w:rPr>
            <m:t>∙</m:t>
          </m:r>
          <m:f>
            <m:fPr>
              <m:ctrlPr>
                <w:rPr>
                  <w:rFonts w:ascii="Cambria Math" w:hAnsi="Cambria Math"/>
                  <w:i/>
                </w:rPr>
              </m:ctrlPr>
            </m:fPr>
            <m:num>
              <m:r>
                <w:rPr>
                  <w:rFonts w:ascii="Cambria Math" w:hAnsi="Cambria Math"/>
                </w:rPr>
                <m:t>CSEE</m:t>
              </m:r>
            </m:num>
            <m:den>
              <m:sSub>
                <m:sSubPr>
                  <m:ctrlPr>
                    <w:rPr>
                      <w:rFonts w:ascii="Cambria Math" w:hAnsi="Cambria Math"/>
                      <w:i/>
                    </w:rPr>
                  </m:ctrlPr>
                </m:sSubPr>
                <m:e>
                  <m:r>
                    <w:rPr>
                      <w:rFonts w:ascii="Cambria Math" w:hAnsi="Cambria Math"/>
                    </w:rPr>
                    <m:t>CSEE</m:t>
                  </m:r>
                </m:e>
                <m:sub>
                  <m:r>
                    <w:rPr>
                      <w:rFonts w:ascii="Cambria Math" w:hAnsi="Cambria Math"/>
                    </w:rPr>
                    <m:t>0</m:t>
                  </m:r>
                </m:sub>
              </m:sSub>
            </m:den>
          </m:f>
        </m:oMath>
      </m:oMathPara>
    </w:p>
    <w:p w14:paraId="2FC4C12D" w14:textId="77777777" w:rsidR="00D97391" w:rsidRDefault="00D97391" w:rsidP="00D97391">
      <w:pPr>
        <w:widowControl w:val="0"/>
        <w:ind w:left="708" w:hanging="708"/>
        <w:jc w:val="both"/>
        <w:rPr>
          <w:rFonts w:ascii="Lato" w:hAnsi="Lato"/>
        </w:rPr>
      </w:pPr>
      <w:r>
        <w:rPr>
          <w:rFonts w:ascii="Lato" w:hAnsi="Lato"/>
        </w:rPr>
        <w:t>kde:</w:t>
      </w:r>
    </w:p>
    <w:p w14:paraId="2A33AE85" w14:textId="77777777" w:rsidR="00D97391" w:rsidRDefault="00D97391" w:rsidP="00D97391">
      <w:pPr>
        <w:widowControl w:val="0"/>
        <w:spacing w:after="120" w:line="240" w:lineRule="auto"/>
        <w:ind w:left="851" w:hanging="851"/>
        <w:jc w:val="both"/>
        <w:rPr>
          <w:rFonts w:ascii="Lato" w:hAnsi="Lato"/>
        </w:rPr>
      </w:pPr>
      <w:r w:rsidRPr="00391B0C">
        <w:rPr>
          <w:rFonts w:ascii="Lato" w:hAnsi="Lato"/>
          <w:i/>
          <w:iCs/>
        </w:rPr>
        <w:t>SEE</w:t>
      </w:r>
      <w:r w:rsidRPr="00391B0C">
        <w:rPr>
          <w:rFonts w:ascii="Lato" w:hAnsi="Lato"/>
          <w:i/>
          <w:iCs/>
          <w:vertAlign w:val="subscript"/>
        </w:rPr>
        <w:t>1i</w:t>
      </w:r>
      <w:r>
        <w:rPr>
          <w:rFonts w:ascii="Lato" w:hAnsi="Lato"/>
        </w:rPr>
        <w:tab/>
        <w:t xml:space="preserve">valorizovaná príslušná časť ceny za 1 km pre </w:t>
      </w:r>
      <w:r w:rsidRPr="00391B0C">
        <w:rPr>
          <w:rFonts w:ascii="Lato" w:hAnsi="Lato"/>
          <w:i/>
          <w:iCs/>
        </w:rPr>
        <w:t>i</w:t>
      </w:r>
      <w:r>
        <w:rPr>
          <w:rFonts w:ascii="Lato" w:hAnsi="Lato"/>
        </w:rPr>
        <w:t xml:space="preserve">-tú kategóriu vozidiel za </w:t>
      </w:r>
      <w:r w:rsidRPr="00A5149D">
        <w:rPr>
          <w:rFonts w:ascii="Lato" w:hAnsi="Lato"/>
        </w:rPr>
        <w:t>príslušný kalendárny rok, v</w:t>
      </w:r>
      <w:r>
        <w:rPr>
          <w:rFonts w:ascii="Lato" w:hAnsi="Lato"/>
        </w:rPr>
        <w:t> </w:t>
      </w:r>
      <w:r w:rsidRPr="00A5149D">
        <w:rPr>
          <w:rFonts w:ascii="Lato" w:hAnsi="Lato"/>
        </w:rPr>
        <w:t>ktorom bola Služba poskytovaná, zaokrúhlená matematicky na 4 desatinné miesta</w:t>
      </w:r>
    </w:p>
    <w:p w14:paraId="1BBAEF9F" w14:textId="77777777" w:rsidR="00D97391" w:rsidRDefault="00D97391" w:rsidP="00D97391">
      <w:pPr>
        <w:widowControl w:val="0"/>
        <w:spacing w:after="120" w:line="240" w:lineRule="auto"/>
        <w:ind w:left="851" w:hanging="851"/>
        <w:jc w:val="both"/>
        <w:rPr>
          <w:rFonts w:ascii="Lato" w:hAnsi="Lato"/>
        </w:rPr>
      </w:pPr>
      <w:r w:rsidRPr="00391B0C">
        <w:rPr>
          <w:rFonts w:ascii="Lato" w:hAnsi="Lato"/>
          <w:i/>
          <w:iCs/>
        </w:rPr>
        <w:t>SEE</w:t>
      </w:r>
      <w:r w:rsidRPr="00391B0C">
        <w:rPr>
          <w:rFonts w:ascii="Lato" w:hAnsi="Lato"/>
          <w:i/>
          <w:iCs/>
          <w:vertAlign w:val="subscript"/>
        </w:rPr>
        <w:t>0i</w:t>
      </w:r>
      <w:r>
        <w:rPr>
          <w:rFonts w:ascii="Lato" w:hAnsi="Lato"/>
        </w:rPr>
        <w:tab/>
      </w:r>
      <w:r w:rsidRPr="00A5149D">
        <w:rPr>
          <w:rFonts w:ascii="Lato" w:hAnsi="Lato"/>
        </w:rPr>
        <w:t xml:space="preserve">príslušná časť ceny za 1 km pre </w:t>
      </w:r>
      <w:r w:rsidRPr="00A5149D">
        <w:rPr>
          <w:rFonts w:ascii="Lato" w:hAnsi="Lato"/>
          <w:i/>
          <w:iCs/>
        </w:rPr>
        <w:t>i</w:t>
      </w:r>
      <w:r w:rsidRPr="00A5149D">
        <w:rPr>
          <w:rFonts w:ascii="Lato" w:hAnsi="Lato"/>
        </w:rPr>
        <w:t>-tú kategóriu vozidiel uvedená v</w:t>
      </w:r>
      <w:r>
        <w:rPr>
          <w:rFonts w:ascii="Lato" w:hAnsi="Lato"/>
        </w:rPr>
        <w:t> </w:t>
      </w:r>
      <w:r w:rsidRPr="00A5149D">
        <w:rPr>
          <w:rFonts w:ascii="Lato" w:hAnsi="Lato"/>
        </w:rPr>
        <w:t>Ponuke dopravcu</w:t>
      </w:r>
    </w:p>
    <w:p w14:paraId="6D876F4A" w14:textId="77777777" w:rsidR="00D97391" w:rsidRDefault="00D97391" w:rsidP="00D97391">
      <w:pPr>
        <w:widowControl w:val="0"/>
        <w:spacing w:after="120" w:line="240" w:lineRule="auto"/>
        <w:ind w:left="851" w:hanging="851"/>
        <w:jc w:val="both"/>
        <w:rPr>
          <w:rFonts w:ascii="Lato" w:eastAsia="Times New Roman" w:hAnsi="Lato" w:cs="Calibri"/>
          <w:lang w:eastAsia="sk-SK"/>
        </w:rPr>
      </w:pPr>
      <w:r w:rsidRPr="00D70482">
        <w:rPr>
          <w:rFonts w:ascii="Lato" w:hAnsi="Lato"/>
          <w:i/>
          <w:iCs/>
        </w:rPr>
        <w:t>CSEE</w:t>
      </w:r>
      <w:r>
        <w:rPr>
          <w:rFonts w:ascii="Lato" w:hAnsi="Lato"/>
        </w:rPr>
        <w:tab/>
        <w:t xml:space="preserve">je aritmetický priemer denných cien </w:t>
      </w:r>
      <w:r>
        <w:rPr>
          <w:rFonts w:ascii="Lato" w:eastAsia="Times New Roman" w:hAnsi="Lato" w:cs="Calibri"/>
          <w:lang w:eastAsia="sk-SK"/>
        </w:rPr>
        <w:t xml:space="preserve">produktu SLOVAK BASE LOAD YEAR 20XX FUTURES (ročné základné pásmo) uvedených v oficiálnom kurzovom lístku zverejňovanom na obchodnej platforme Power Exchange Central Europe </w:t>
      </w:r>
      <w:r w:rsidRPr="006409A7">
        <w:rPr>
          <w:rFonts w:ascii="Lato" w:eastAsia="Times New Roman" w:hAnsi="Lato" w:cs="Calibri"/>
          <w:lang w:eastAsia="sk-SK"/>
        </w:rPr>
        <w:t>, a.s. (PXE)</w:t>
      </w:r>
      <w:r>
        <w:rPr>
          <w:rFonts w:ascii="Lato" w:eastAsia="Times New Roman" w:hAnsi="Lato" w:cs="Calibri"/>
          <w:lang w:eastAsia="sk-SK"/>
        </w:rPr>
        <w:t>, t. j. produktu F PXE SK BL Cal-</w:t>
      </w:r>
      <w:r w:rsidRPr="00391B0C">
        <w:rPr>
          <w:rFonts w:ascii="Lato" w:eastAsia="Times New Roman" w:hAnsi="Lato" w:cs="Calibri"/>
          <w:i/>
          <w:iCs/>
          <w:lang w:eastAsia="sk-SK"/>
        </w:rPr>
        <w:t>t</w:t>
      </w:r>
      <w:r>
        <w:rPr>
          <w:rFonts w:ascii="Lato" w:eastAsia="Times New Roman" w:hAnsi="Lato" w:cs="Calibri"/>
          <w:lang w:eastAsia="sk-SK"/>
        </w:rPr>
        <w:t xml:space="preserve"> za obdobie od 1.1. do 31.12. kalendárneho roku </w:t>
      </w:r>
      <w:r w:rsidRPr="00391B0C">
        <w:rPr>
          <w:rFonts w:ascii="Lato" w:eastAsia="Times New Roman" w:hAnsi="Lato" w:cs="Calibri"/>
          <w:i/>
          <w:iCs/>
          <w:lang w:eastAsia="sk-SK"/>
        </w:rPr>
        <w:t>t-1</w:t>
      </w:r>
      <w:r>
        <w:rPr>
          <w:rFonts w:ascii="Lato" w:eastAsia="Times New Roman" w:hAnsi="Lato" w:cs="Calibri"/>
          <w:lang w:eastAsia="sk-SK"/>
        </w:rPr>
        <w:t xml:space="preserve">, pričom </w:t>
      </w:r>
      <w:r w:rsidRPr="00391B0C">
        <w:rPr>
          <w:rFonts w:ascii="Lato" w:eastAsia="Times New Roman" w:hAnsi="Lato" w:cs="Calibri"/>
          <w:i/>
          <w:iCs/>
          <w:lang w:eastAsia="sk-SK"/>
        </w:rPr>
        <w:t>t</w:t>
      </w:r>
      <w:r>
        <w:rPr>
          <w:rFonts w:ascii="Lato" w:eastAsia="Times New Roman" w:hAnsi="Lato" w:cs="Calibri"/>
          <w:lang w:eastAsia="sk-SK"/>
        </w:rPr>
        <w:t xml:space="preserve"> je označenie príslušného kalendárneho roka</w:t>
      </w:r>
    </w:p>
    <w:p w14:paraId="7FC5637D" w14:textId="77777777" w:rsidR="00D97391" w:rsidRPr="00391B0C" w:rsidRDefault="00D97391" w:rsidP="00D97391">
      <w:pPr>
        <w:widowControl w:val="0"/>
        <w:spacing w:after="120" w:line="240" w:lineRule="auto"/>
        <w:ind w:left="851" w:hanging="851"/>
        <w:jc w:val="both"/>
        <w:rPr>
          <w:rFonts w:ascii="Lato" w:hAnsi="Lato"/>
        </w:rPr>
      </w:pPr>
      <w:r>
        <w:rPr>
          <w:rFonts w:ascii="Lato" w:hAnsi="Lato"/>
          <w:i/>
          <w:iCs/>
        </w:rPr>
        <w:t>CSEE</w:t>
      </w:r>
      <w:r w:rsidRPr="00391B0C">
        <w:rPr>
          <w:rFonts w:ascii="Lato" w:hAnsi="Lato"/>
          <w:i/>
          <w:iCs/>
          <w:vertAlign w:val="subscript"/>
        </w:rPr>
        <w:t>0</w:t>
      </w:r>
      <w:r>
        <w:rPr>
          <w:rFonts w:ascii="Lato" w:hAnsi="Lato"/>
          <w:i/>
          <w:iCs/>
        </w:rPr>
        <w:tab/>
      </w:r>
      <w:r>
        <w:rPr>
          <w:rFonts w:ascii="Lato" w:hAnsi="Lato"/>
        </w:rPr>
        <w:t xml:space="preserve">referenčná priemerná cena elektrickej energie uvedená v Ponuke dopravcu </w:t>
      </w:r>
    </w:p>
    <w:p w14:paraId="5286AB1E" w14:textId="77777777" w:rsidR="00D009F3" w:rsidRPr="00BE4D17" w:rsidRDefault="00D97391" w:rsidP="00BE4D17">
      <w:pPr>
        <w:pStyle w:val="ListParagraph"/>
        <w:widowControl w:val="0"/>
        <w:numPr>
          <w:ilvl w:val="0"/>
          <w:numId w:val="125"/>
        </w:numPr>
        <w:spacing w:after="120" w:line="240" w:lineRule="auto"/>
        <w:ind w:left="1134" w:hanging="425"/>
        <w:contextualSpacing w:val="0"/>
        <w:jc w:val="both"/>
        <w:rPr>
          <w:rFonts w:ascii="Lato" w:hAnsi="Lato"/>
        </w:rPr>
      </w:pPr>
      <w:r w:rsidRPr="00BE4D17">
        <w:rPr>
          <w:rFonts w:ascii="Lato" w:hAnsi="Lato"/>
        </w:rPr>
        <w:t xml:space="preserve">Jednotkové náklady v časti „elektrická energia – distribučné služby“ uvedené na r. 1.3 predstavujú príslušnú časť ceny za prenos a distribúciu elektriny, za poskytovanie systémových služieb a nákladov za prevádzkovanie systému v cenách prevádzkovateľa príslušného distribučnej sústavy, výlučne však v rozsahu schválenom pre príslušné </w:t>
      </w:r>
      <w:r w:rsidRPr="00BE4D17">
        <w:rPr>
          <w:rFonts w:ascii="Lato" w:hAnsi="Lato"/>
        </w:rPr>
        <w:lastRenderedPageBreak/>
        <w:t>obdobie dodávky platnými a účinnými  cenovými rozhodnutiami Úradom pre reguláciu sieťových odvetví, a odvod do Národného jadrového fondu určený osobitným predpisom. Tieto náklady sa valorizujú o koeficient zmeny výšky uvedených platieb v príslušnom kalendárnom roku, v ktorom bola Služba poskytovaná, oproti predchádzajúcemu kalendárnemu roku.</w:t>
      </w:r>
      <w:r w:rsidRPr="0035605D">
        <w:t xml:space="preserve"> </w:t>
      </w:r>
      <w:r w:rsidRPr="00BE4D17">
        <w:rPr>
          <w:rFonts w:ascii="Lato" w:hAnsi="Lato"/>
        </w:rPr>
        <w:t>K prvému zohľadneniu valorizácie podľa tohto bodu dochádza v kalendárnom roku nasledujúcom po kalendárnom roku, v ktorom uplynula lehota na predkladanie ponúk.</w:t>
      </w:r>
    </w:p>
    <w:p w14:paraId="135F8FB8" w14:textId="77777777" w:rsidR="00E7596A" w:rsidRPr="00A5149D" w:rsidRDefault="00E7596A" w:rsidP="00843502">
      <w:pPr>
        <w:pStyle w:val="Heading3"/>
        <w:keepNext w:val="0"/>
        <w:keepLines w:val="0"/>
        <w:widowControl w:val="0"/>
        <w:ind w:left="709" w:hanging="709"/>
        <w:rPr>
          <w:rFonts w:eastAsia="Times New Roman" w:cs="Calibri"/>
          <w:b/>
          <w:bCs/>
          <w:lang w:eastAsia="sk-SK"/>
        </w:rPr>
      </w:pPr>
      <w:bookmarkStart w:id="66" w:name="_Ref76474775"/>
      <w:bookmarkStart w:id="67" w:name="_Ref41660512"/>
      <w:r w:rsidRPr="00A5149D">
        <w:rPr>
          <w:b/>
          <w:bCs/>
        </w:rPr>
        <w:t>Valorizácia časti ceny za</w:t>
      </w:r>
      <w:r w:rsidR="00CB50D5" w:rsidRPr="00A5149D">
        <w:rPr>
          <w:b/>
          <w:bCs/>
        </w:rPr>
        <w:t xml:space="preserve"> priame mzdy</w:t>
      </w:r>
      <w:r w:rsidRPr="00A5149D">
        <w:rPr>
          <w:b/>
          <w:bCs/>
        </w:rPr>
        <w:t xml:space="preserve"> </w:t>
      </w:r>
      <w:r w:rsidR="00CB50D5" w:rsidRPr="00A5149D">
        <w:rPr>
          <w:b/>
          <w:bCs/>
        </w:rPr>
        <w:t>(</w:t>
      </w:r>
      <w:r w:rsidRPr="00A5149D">
        <w:rPr>
          <w:rFonts w:eastAsia="Times New Roman" w:cs="Calibri"/>
          <w:b/>
          <w:bCs/>
          <w:lang w:eastAsia="sk-SK"/>
        </w:rPr>
        <w:t>Mvodič</w:t>
      </w:r>
      <w:r w:rsidR="00CB50D5" w:rsidRPr="00A5149D">
        <w:rPr>
          <w:rFonts w:eastAsia="Times New Roman" w:cs="Calibri"/>
          <w:b/>
          <w:bCs/>
          <w:lang w:eastAsia="sk-SK"/>
        </w:rPr>
        <w:t>)</w:t>
      </w:r>
      <w:bookmarkEnd w:id="66"/>
      <w:r w:rsidR="00CB50D5" w:rsidRPr="00A5149D">
        <w:rPr>
          <w:rFonts w:eastAsia="Times New Roman" w:cs="Calibri"/>
          <w:b/>
          <w:bCs/>
          <w:lang w:eastAsia="sk-SK"/>
        </w:rPr>
        <w:t xml:space="preserve"> </w:t>
      </w:r>
      <w:bookmarkEnd w:id="67"/>
    </w:p>
    <w:p w14:paraId="541935F2" w14:textId="77777777" w:rsidR="007F07FD" w:rsidRPr="00546142" w:rsidRDefault="007F07FD" w:rsidP="001A797C">
      <w:pPr>
        <w:widowControl w:val="0"/>
        <w:spacing w:after="120" w:line="240" w:lineRule="auto"/>
        <w:ind w:left="709"/>
        <w:jc w:val="both"/>
        <w:rPr>
          <w:rFonts w:ascii="Lato" w:eastAsia="Times New Roman" w:hAnsi="Lato" w:cs="Calibri"/>
          <w:lang w:eastAsia="sk-SK"/>
        </w:rPr>
      </w:pPr>
      <w:r w:rsidRPr="00A5149D">
        <w:rPr>
          <w:rFonts w:ascii="Lato" w:eastAsia="Times New Roman" w:hAnsi="Lato" w:cs="Calibri"/>
          <w:lang w:eastAsia="sk-SK"/>
        </w:rPr>
        <w:t xml:space="preserve">Jednotkové náklady za časť ceny </w:t>
      </w:r>
      <w:r w:rsidRPr="00A5149D">
        <w:rPr>
          <w:rFonts w:ascii="Lato" w:eastAsia="Times New Roman" w:hAnsi="Lato" w:cs="Calibri"/>
          <w:b/>
          <w:bCs/>
          <w:lang w:eastAsia="sk-SK"/>
        </w:rPr>
        <w:t>Mvodič</w:t>
      </w:r>
      <w:r w:rsidRPr="00A5149D">
        <w:rPr>
          <w:rFonts w:ascii="Lato" w:eastAsia="Times New Roman" w:hAnsi="Lato" w:cs="Calibri"/>
          <w:b/>
          <w:bCs/>
          <w:vertAlign w:val="subscript"/>
          <w:lang w:eastAsia="sk-SK"/>
        </w:rPr>
        <w:t>0</w:t>
      </w:r>
      <w:r w:rsidRPr="00A5149D">
        <w:rPr>
          <w:rFonts w:ascii="Lato" w:eastAsia="Times New Roman" w:hAnsi="Lato" w:cs="Calibri"/>
          <w:b/>
          <w:bCs/>
          <w:i/>
          <w:iCs/>
          <w:lang w:eastAsia="sk-SK"/>
        </w:rPr>
        <w:t xml:space="preserve"> </w:t>
      </w:r>
      <w:r w:rsidRPr="00A5149D">
        <w:rPr>
          <w:rFonts w:ascii="Lato" w:hAnsi="Lato"/>
        </w:rPr>
        <w:t>uvedené v Ponuke dopravcu v Prílohe č. 7 Zmluvy</w:t>
      </w:r>
      <w:r w:rsidRPr="00A5149D">
        <w:rPr>
          <w:rFonts w:ascii="Lato" w:eastAsia="Times New Roman" w:hAnsi="Lato" w:cs="Calibri"/>
          <w:lang w:eastAsia="sk-SK"/>
        </w:rPr>
        <w:t xml:space="preserve"> </w:t>
      </w:r>
      <w:r>
        <w:rPr>
          <w:rFonts w:ascii="Lato" w:eastAsia="Times New Roman" w:hAnsi="Lato" w:cs="Calibri"/>
          <w:lang w:eastAsia="sk-SK"/>
        </w:rPr>
        <w:t xml:space="preserve">sú </w:t>
      </w:r>
      <w:r w:rsidRPr="00A5149D">
        <w:rPr>
          <w:rFonts w:ascii="Lato" w:eastAsia="Times New Roman" w:hAnsi="Lato" w:cs="Calibri"/>
          <w:lang w:eastAsia="sk-SK"/>
        </w:rPr>
        <w:t>valorizované za každý príslušný kalendárny rok, v ktorom bola Služba poskytovaná, a</w:t>
      </w:r>
      <w:r w:rsidR="00546142">
        <w:rPr>
          <w:rFonts w:ascii="Lato" w:eastAsia="Times New Roman" w:hAnsi="Lato" w:cs="Calibri"/>
          <w:lang w:eastAsia="sk-SK"/>
        </w:rPr>
        <w:t> </w:t>
      </w:r>
      <w:r w:rsidRPr="00A5149D">
        <w:rPr>
          <w:rFonts w:ascii="Lato" w:eastAsia="Times New Roman" w:hAnsi="Lato" w:cs="Calibri"/>
          <w:lang w:eastAsia="sk-SK"/>
        </w:rPr>
        <w:t>to</w:t>
      </w:r>
      <w:r w:rsidR="00546142">
        <w:rPr>
          <w:rFonts w:ascii="Lato" w:eastAsia="Times New Roman" w:hAnsi="Lato" w:cs="Calibri"/>
          <w:lang w:eastAsia="sk-SK"/>
        </w:rPr>
        <w:t xml:space="preserve"> nasledovne: </w:t>
      </w:r>
    </w:p>
    <w:p w14:paraId="66377647" w14:textId="7FB9FB0E" w:rsidR="00D54673" w:rsidRDefault="00546142" w:rsidP="001A797C">
      <w:pPr>
        <w:pStyle w:val="ListParagraph"/>
        <w:widowControl w:val="0"/>
        <w:numPr>
          <w:ilvl w:val="0"/>
          <w:numId w:val="23"/>
        </w:numPr>
        <w:spacing w:after="120" w:line="240" w:lineRule="auto"/>
        <w:ind w:left="1134" w:hanging="425"/>
        <w:contextualSpacing w:val="0"/>
        <w:jc w:val="both"/>
        <w:rPr>
          <w:rFonts w:ascii="Lato" w:eastAsia="Times New Roman" w:hAnsi="Lato" w:cs="Calibri"/>
          <w:lang w:eastAsia="sk-SK"/>
        </w:rPr>
      </w:pPr>
      <w:bookmarkStart w:id="68" w:name="_Ref86739120"/>
      <w:r w:rsidRPr="00A5149D">
        <w:rPr>
          <w:rFonts w:ascii="Lato" w:eastAsia="Times New Roman" w:hAnsi="Lato" w:cs="Calibri"/>
          <w:lang w:eastAsia="sk-SK"/>
        </w:rPr>
        <w:t xml:space="preserve">Jednotkové náklady v časti „mzdy vodičov </w:t>
      </w:r>
      <w:r w:rsidRPr="0083649A">
        <w:rPr>
          <w:rFonts w:ascii="Lato" w:eastAsia="Times New Roman" w:hAnsi="Lato" w:cs="Calibri"/>
          <w:lang w:eastAsia="sk-SK"/>
        </w:rPr>
        <w:t>mimo príplatkov</w:t>
      </w:r>
      <w:r w:rsidRPr="00A5149D">
        <w:rPr>
          <w:rFonts w:ascii="Lato" w:eastAsia="Times New Roman" w:hAnsi="Lato" w:cs="Calibri"/>
          <w:lang w:eastAsia="sk-SK"/>
        </w:rPr>
        <w:t xml:space="preserve"> a náhrad miezd“</w:t>
      </w:r>
      <w:r w:rsidR="00D54673">
        <w:rPr>
          <w:rFonts w:ascii="Lato" w:eastAsia="Times New Roman" w:hAnsi="Lato" w:cs="Calibri"/>
          <w:lang w:eastAsia="sk-SK"/>
        </w:rPr>
        <w:t xml:space="preserve"> </w:t>
      </w:r>
      <w:r w:rsidRPr="00A5149D">
        <w:rPr>
          <w:rFonts w:ascii="Lato" w:eastAsia="Times New Roman" w:hAnsi="Lato" w:cs="Calibri"/>
          <w:lang w:eastAsia="sk-SK"/>
        </w:rPr>
        <w:t>uvedené na</w:t>
      </w:r>
      <w:r w:rsidR="00173349">
        <w:rPr>
          <w:rFonts w:ascii="Lato" w:eastAsia="Times New Roman" w:hAnsi="Lato" w:cs="Calibri"/>
          <w:lang w:eastAsia="sk-SK"/>
        </w:rPr>
        <w:t> </w:t>
      </w:r>
      <w:r w:rsidRPr="00A5149D">
        <w:rPr>
          <w:rFonts w:ascii="Lato" w:eastAsia="Times New Roman" w:hAnsi="Lato" w:cs="Calibri"/>
          <w:lang w:eastAsia="sk-SK"/>
        </w:rPr>
        <w:t>r.</w:t>
      </w:r>
      <w:r w:rsidR="00173349">
        <w:rPr>
          <w:rFonts w:ascii="Lato" w:eastAsia="Times New Roman" w:hAnsi="Lato" w:cs="Calibri"/>
          <w:lang w:eastAsia="sk-SK"/>
        </w:rPr>
        <w:t> </w:t>
      </w:r>
      <w:r w:rsidRPr="00A5149D">
        <w:rPr>
          <w:rFonts w:ascii="Lato" w:eastAsia="Times New Roman" w:hAnsi="Lato" w:cs="Calibri"/>
          <w:lang w:eastAsia="sk-SK"/>
        </w:rPr>
        <w:t xml:space="preserve">4.1.1 </w:t>
      </w:r>
      <w:r w:rsidR="00215208">
        <w:rPr>
          <w:rFonts w:ascii="Lato" w:eastAsia="Times New Roman" w:hAnsi="Lato" w:cs="Calibri"/>
          <w:lang w:eastAsia="sk-SK"/>
        </w:rPr>
        <w:t xml:space="preserve">(ďalej ako </w:t>
      </w:r>
      <w:r w:rsidR="00215208" w:rsidRPr="00D54673">
        <w:rPr>
          <w:rFonts w:ascii="Lato" w:eastAsia="Times New Roman" w:hAnsi="Lato" w:cs="Calibri"/>
          <w:b/>
          <w:bCs/>
          <w:i/>
          <w:iCs/>
          <w:lang w:eastAsia="sk-SK"/>
        </w:rPr>
        <w:t>„</w:t>
      </w:r>
      <w:r w:rsidR="00215208">
        <w:rPr>
          <w:rFonts w:ascii="Lato" w:eastAsia="Times New Roman" w:hAnsi="Lato" w:cs="Calibri"/>
          <w:b/>
          <w:bCs/>
          <w:i/>
          <w:iCs/>
          <w:lang w:eastAsia="sk-SK"/>
        </w:rPr>
        <w:t>v</w:t>
      </w:r>
      <w:r w:rsidR="00215208" w:rsidRPr="00D54673">
        <w:rPr>
          <w:rFonts w:ascii="Lato" w:eastAsia="Times New Roman" w:hAnsi="Lato" w:cs="Calibri"/>
          <w:b/>
          <w:bCs/>
          <w:i/>
          <w:iCs/>
          <w:lang w:eastAsia="sk-SK"/>
        </w:rPr>
        <w:t>ýkonová mzda“</w:t>
      </w:r>
      <w:r w:rsidR="00215208">
        <w:rPr>
          <w:rFonts w:ascii="Lato" w:eastAsia="Times New Roman" w:hAnsi="Lato" w:cs="Calibri"/>
          <w:lang w:eastAsia="sk-SK"/>
        </w:rPr>
        <w:t>)</w:t>
      </w:r>
      <w:r w:rsidR="00215208" w:rsidRPr="00A5149D">
        <w:rPr>
          <w:rFonts w:ascii="Lato" w:eastAsia="Times New Roman" w:hAnsi="Lato" w:cs="Calibri"/>
          <w:lang w:eastAsia="sk-SK"/>
        </w:rPr>
        <w:t xml:space="preserve"> </w:t>
      </w:r>
      <w:r w:rsidR="00C31F93">
        <w:rPr>
          <w:rFonts w:ascii="Lato" w:eastAsia="Times New Roman" w:hAnsi="Lato" w:cs="Calibri"/>
          <w:lang w:eastAsia="sk-SK"/>
        </w:rPr>
        <w:t xml:space="preserve">sú valorizované podľa bodu </w:t>
      </w:r>
      <w:r w:rsidR="00650FEF">
        <w:rPr>
          <w:rFonts w:ascii="Lato" w:eastAsia="Times New Roman" w:hAnsi="Lato" w:cs="Calibri"/>
          <w:highlight w:val="yellow"/>
          <w:lang w:eastAsia="sk-SK"/>
        </w:rPr>
        <w:fldChar w:fldCharType="begin"/>
      </w:r>
      <w:r w:rsidR="00173349">
        <w:rPr>
          <w:rFonts w:ascii="Lato" w:eastAsia="Times New Roman" w:hAnsi="Lato" w:cs="Calibri"/>
          <w:lang w:eastAsia="sk-SK"/>
        </w:rPr>
        <w:instrText xml:space="preserve"> REF _Ref86575254 \r \h </w:instrText>
      </w:r>
      <w:r w:rsidR="00650FEF">
        <w:rPr>
          <w:rFonts w:ascii="Lato" w:eastAsia="Times New Roman" w:hAnsi="Lato" w:cs="Calibri"/>
          <w:highlight w:val="yellow"/>
          <w:lang w:eastAsia="sk-SK"/>
        </w:rPr>
      </w:r>
      <w:r w:rsidR="00650FEF">
        <w:rPr>
          <w:rFonts w:ascii="Lato" w:eastAsia="Times New Roman" w:hAnsi="Lato" w:cs="Calibri"/>
          <w:highlight w:val="yellow"/>
          <w:lang w:eastAsia="sk-SK"/>
        </w:rPr>
        <w:fldChar w:fldCharType="separate"/>
      </w:r>
      <w:r w:rsidR="001C7151">
        <w:rPr>
          <w:rFonts w:ascii="Lato" w:eastAsia="Times New Roman" w:hAnsi="Lato" w:cs="Calibri"/>
          <w:lang w:eastAsia="sk-SK"/>
        </w:rPr>
        <w:t>1</w:t>
      </w:r>
      <w:r w:rsidR="00650FEF">
        <w:rPr>
          <w:rFonts w:ascii="Lato" w:eastAsia="Times New Roman" w:hAnsi="Lato" w:cs="Calibri"/>
          <w:highlight w:val="yellow"/>
          <w:lang w:eastAsia="sk-SK"/>
        </w:rPr>
        <w:fldChar w:fldCharType="end"/>
      </w:r>
      <w:r w:rsidR="00C31F93">
        <w:rPr>
          <w:rFonts w:ascii="Lato" w:eastAsia="Times New Roman" w:hAnsi="Lato" w:cs="Calibri"/>
          <w:lang w:eastAsia="sk-SK"/>
        </w:rPr>
        <w:t xml:space="preserve"> tohto písm. Zmluvy, pričom celková výška valorizovaných nákladov za príslušný kalendárny rok môže</w:t>
      </w:r>
      <w:r w:rsidR="00D54673" w:rsidRPr="00D54673">
        <w:rPr>
          <w:rFonts w:ascii="Lato" w:eastAsia="Times New Roman" w:hAnsi="Lato" w:cs="Calibri"/>
          <w:lang w:eastAsia="sk-SK"/>
        </w:rPr>
        <w:t xml:space="preserve"> byť </w:t>
      </w:r>
      <w:r w:rsidR="00C31F93">
        <w:rPr>
          <w:rFonts w:ascii="Lato" w:eastAsia="Times New Roman" w:hAnsi="Lato" w:cs="Calibri"/>
          <w:lang w:eastAsia="sk-SK"/>
        </w:rPr>
        <w:t xml:space="preserve">následne uznaná </w:t>
      </w:r>
      <w:r w:rsidR="00D54673" w:rsidRPr="00D54673">
        <w:rPr>
          <w:rFonts w:ascii="Lato" w:eastAsia="Times New Roman" w:hAnsi="Lato" w:cs="Calibri"/>
          <w:b/>
          <w:bCs/>
          <w:lang w:eastAsia="sk-SK"/>
        </w:rPr>
        <w:t>maximálne</w:t>
      </w:r>
      <w:r w:rsidR="00D54673" w:rsidRPr="00D54673">
        <w:rPr>
          <w:rFonts w:ascii="Lato" w:eastAsia="Times New Roman" w:hAnsi="Lato" w:cs="Calibri"/>
          <w:lang w:eastAsia="sk-SK"/>
        </w:rPr>
        <w:t xml:space="preserve"> do výšky </w:t>
      </w:r>
      <w:r w:rsidR="00D54673" w:rsidRPr="00D54673">
        <w:rPr>
          <w:rFonts w:ascii="Lato" w:eastAsia="Times New Roman" w:hAnsi="Lato" w:cs="Calibri"/>
          <w:b/>
          <w:bCs/>
          <w:lang w:eastAsia="sk-SK"/>
        </w:rPr>
        <w:t>hranice valorizácie</w:t>
      </w:r>
      <w:r w:rsidR="00D54673" w:rsidRPr="00D54673">
        <w:rPr>
          <w:rFonts w:ascii="Lato" w:eastAsia="Times New Roman" w:hAnsi="Lato" w:cs="Calibri"/>
          <w:lang w:eastAsia="sk-SK"/>
        </w:rPr>
        <w:t xml:space="preserve"> </w:t>
      </w:r>
      <w:r w:rsidR="00540757">
        <w:rPr>
          <w:rFonts w:ascii="Lato" w:eastAsia="Times New Roman" w:hAnsi="Lato" w:cs="Calibri"/>
          <w:lang w:eastAsia="sk-SK"/>
        </w:rPr>
        <w:t>(</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Max</m:t>
            </m:r>
          </m:sup>
        </m:sSubSup>
      </m:oMath>
      <w:r w:rsidR="00540757">
        <w:rPr>
          <w:rFonts w:ascii="Lato" w:eastAsia="Times New Roman" w:hAnsi="Lato" w:cs="Calibri"/>
          <w:lang w:eastAsia="sk-SK"/>
        </w:rPr>
        <w:t xml:space="preserve">) </w:t>
      </w:r>
      <w:r w:rsidR="00D54673" w:rsidRPr="00D54673">
        <w:rPr>
          <w:rFonts w:ascii="Lato" w:eastAsia="Times New Roman" w:hAnsi="Lato" w:cs="Calibri"/>
          <w:lang w:eastAsia="sk-SK"/>
        </w:rPr>
        <w:t xml:space="preserve">pri zohľadnení </w:t>
      </w:r>
      <w:r w:rsidR="00C31F93">
        <w:rPr>
          <w:rFonts w:ascii="Lato" w:eastAsia="Times New Roman" w:hAnsi="Lato" w:cs="Calibri"/>
          <w:lang w:eastAsia="sk-SK"/>
        </w:rPr>
        <w:t xml:space="preserve">celkových </w:t>
      </w:r>
      <w:r w:rsidR="00D54673" w:rsidRPr="00D54673">
        <w:rPr>
          <w:rFonts w:ascii="Lato" w:eastAsia="Times New Roman" w:hAnsi="Lato" w:cs="Calibri"/>
          <w:lang w:eastAsia="sk-SK"/>
        </w:rPr>
        <w:t>skutočných a preukázateľne vynaložených mzdových nákladov Dopravcu na</w:t>
      </w:r>
      <w:r w:rsidR="00173349">
        <w:rPr>
          <w:rFonts w:ascii="Lato" w:eastAsia="Times New Roman" w:hAnsi="Lato" w:cs="Calibri"/>
          <w:lang w:eastAsia="sk-SK"/>
        </w:rPr>
        <w:t> </w:t>
      </w:r>
      <w:r w:rsidR="00C31F93">
        <w:rPr>
          <w:rFonts w:ascii="Lato" w:eastAsia="Times New Roman" w:hAnsi="Lato" w:cs="Calibri"/>
          <w:lang w:eastAsia="sk-SK"/>
        </w:rPr>
        <w:t>výkonovú mzdu</w:t>
      </w:r>
      <w:r w:rsidR="00D54673" w:rsidRPr="00D54673">
        <w:rPr>
          <w:rFonts w:ascii="Lato" w:eastAsia="Times New Roman" w:hAnsi="Lato" w:cs="Calibri"/>
          <w:lang w:eastAsia="sk-SK"/>
        </w:rPr>
        <w:t xml:space="preserve"> vodičov zabezpečujúcich poskytovanie Služby,</w:t>
      </w:r>
      <w:r w:rsidR="00C31F93">
        <w:rPr>
          <w:rFonts w:ascii="Lato" w:eastAsia="Times New Roman" w:hAnsi="Lato" w:cs="Calibri"/>
          <w:lang w:eastAsia="sk-SK"/>
        </w:rPr>
        <w:t xml:space="preserve"> a to</w:t>
      </w:r>
      <w:r w:rsidR="00D54673" w:rsidRPr="00D54673">
        <w:rPr>
          <w:rFonts w:ascii="Lato" w:eastAsia="Times New Roman" w:hAnsi="Lato" w:cs="Calibri"/>
          <w:lang w:eastAsia="sk-SK"/>
        </w:rPr>
        <w:t xml:space="preserve"> za</w:t>
      </w:r>
      <w:r w:rsidR="00215208">
        <w:rPr>
          <w:rFonts w:ascii="Lato" w:eastAsia="Times New Roman" w:hAnsi="Lato" w:cs="Calibri"/>
          <w:lang w:eastAsia="sk-SK"/>
        </w:rPr>
        <w:t> </w:t>
      </w:r>
      <w:r w:rsidR="00D54673" w:rsidRPr="00D54673">
        <w:rPr>
          <w:rFonts w:ascii="Lato" w:eastAsia="Times New Roman" w:hAnsi="Lato" w:cs="Calibri"/>
          <w:lang w:eastAsia="sk-SK"/>
        </w:rPr>
        <w:t xml:space="preserve">podmienok ďalej uvedených v tomto </w:t>
      </w:r>
      <w:r w:rsidR="00173349">
        <w:rPr>
          <w:rFonts w:ascii="Lato" w:eastAsia="Times New Roman" w:hAnsi="Lato" w:cs="Calibri"/>
          <w:lang w:eastAsia="sk-SK"/>
        </w:rPr>
        <w:t>písm.</w:t>
      </w:r>
      <w:r w:rsidR="00D54673" w:rsidRPr="00D54673">
        <w:rPr>
          <w:rFonts w:ascii="Lato" w:eastAsia="Times New Roman" w:hAnsi="Lato" w:cs="Calibri"/>
          <w:lang w:eastAsia="sk-SK"/>
        </w:rPr>
        <w:t xml:space="preserve"> Zmluvy.</w:t>
      </w:r>
      <w:bookmarkEnd w:id="68"/>
    </w:p>
    <w:p w14:paraId="78C17B2C" w14:textId="77777777" w:rsidR="00D54673" w:rsidRDefault="00C31F93" w:rsidP="001A797C">
      <w:pPr>
        <w:pStyle w:val="ListParagraph"/>
        <w:widowControl w:val="0"/>
        <w:numPr>
          <w:ilvl w:val="0"/>
          <w:numId w:val="31"/>
        </w:numPr>
        <w:spacing w:after="120" w:line="240" w:lineRule="auto"/>
        <w:ind w:left="1560"/>
        <w:contextualSpacing w:val="0"/>
        <w:jc w:val="both"/>
        <w:rPr>
          <w:rFonts w:ascii="Lato" w:eastAsia="Times New Roman" w:hAnsi="Lato" w:cs="Calibri"/>
          <w:lang w:eastAsia="sk-SK"/>
        </w:rPr>
      </w:pPr>
      <w:bookmarkStart w:id="69" w:name="_Ref86575254"/>
      <w:r>
        <w:rPr>
          <w:rFonts w:ascii="Lato" w:eastAsia="Times New Roman" w:hAnsi="Lato" w:cs="Calibri"/>
          <w:lang w:eastAsia="sk-SK"/>
        </w:rPr>
        <w:t>Jednotkové náklady v</w:t>
      </w:r>
      <w:r w:rsidR="00D54673">
        <w:rPr>
          <w:rFonts w:ascii="Lato" w:eastAsia="Times New Roman" w:hAnsi="Lato" w:cs="Calibri"/>
          <w:lang w:eastAsia="sk-SK"/>
        </w:rPr>
        <w:t xml:space="preserve"> časti ceny za výkonovú mzdu sa </w:t>
      </w:r>
      <w:r>
        <w:rPr>
          <w:rFonts w:ascii="Lato" w:eastAsia="Times New Roman" w:hAnsi="Lato" w:cs="Calibri"/>
          <w:lang w:eastAsia="sk-SK"/>
        </w:rPr>
        <w:t>valorizujú</w:t>
      </w:r>
      <w:r w:rsidR="00990A9A" w:rsidRPr="00990A9A">
        <w:rPr>
          <w:rFonts w:ascii="Lato" w:eastAsia="Times New Roman" w:hAnsi="Lato" w:cs="Calibri"/>
          <w:lang w:eastAsia="sk-SK"/>
        </w:rPr>
        <w:t xml:space="preserve"> </w:t>
      </w:r>
      <w:r w:rsidR="00990A9A" w:rsidRPr="00D54673">
        <w:rPr>
          <w:rFonts w:ascii="Lato" w:eastAsia="Times New Roman" w:hAnsi="Lato" w:cs="Calibri"/>
          <w:lang w:eastAsia="sk-SK"/>
        </w:rPr>
        <w:t>v závislosti od</w:t>
      </w:r>
      <w:r w:rsidR="00990A9A">
        <w:rPr>
          <w:rFonts w:ascii="Lato" w:eastAsia="Times New Roman" w:hAnsi="Lato" w:cs="Calibri"/>
          <w:lang w:eastAsia="sk-SK"/>
        </w:rPr>
        <w:t> </w:t>
      </w:r>
      <w:r w:rsidR="00990A9A" w:rsidRPr="00D54673">
        <w:rPr>
          <w:rFonts w:ascii="Lato" w:eastAsia="Times New Roman" w:hAnsi="Lato" w:cs="Calibri"/>
          <w:lang w:eastAsia="sk-SK"/>
        </w:rPr>
        <w:t>vývoja priemernej nominálnej mesačnej mzdy v hospodárstve SR</w:t>
      </w:r>
      <w:r w:rsidR="00FB351A">
        <w:rPr>
          <w:rFonts w:ascii="Lato" w:eastAsia="Times New Roman" w:hAnsi="Lato" w:cs="Calibri"/>
          <w:lang w:eastAsia="sk-SK"/>
        </w:rPr>
        <w:t xml:space="preserve"> a </w:t>
      </w:r>
      <w:r w:rsidR="00FB351A" w:rsidRPr="00A5149D">
        <w:rPr>
          <w:rFonts w:ascii="Lato" w:hAnsi="Lato"/>
        </w:rPr>
        <w:t>Indexu spotrebiteľských cien oproti bázickému obdobiu pre ukazovateľ Spotrebiteľské ceny úhrnom zverejnených</w:t>
      </w:r>
      <w:r w:rsidR="00990A9A" w:rsidRPr="00D54673">
        <w:rPr>
          <w:rFonts w:ascii="Lato" w:eastAsia="Times New Roman" w:hAnsi="Lato" w:cs="Calibri"/>
          <w:lang w:eastAsia="sk-SK"/>
        </w:rPr>
        <w:t xml:space="preserve"> Štatistickým úradom SR, pričom sa za účelom </w:t>
      </w:r>
      <w:r w:rsidR="00990A9A">
        <w:rPr>
          <w:rFonts w:ascii="Lato" w:eastAsia="Times New Roman" w:hAnsi="Lato" w:cs="Calibri"/>
          <w:lang w:eastAsia="sk-SK"/>
        </w:rPr>
        <w:t>výpočtu</w:t>
      </w:r>
      <w:r w:rsidR="00990A9A" w:rsidRPr="00D54673">
        <w:rPr>
          <w:rFonts w:ascii="Lato" w:eastAsia="Times New Roman" w:hAnsi="Lato" w:cs="Calibri"/>
          <w:lang w:eastAsia="sk-SK"/>
        </w:rPr>
        <w:t xml:space="preserve"> pre príslušný kalendárny rok, v ktorom bola Služba poskytovaná, </w:t>
      </w:r>
      <w:r w:rsidR="00FB351A" w:rsidRPr="00A5149D">
        <w:rPr>
          <w:rFonts w:ascii="Lato" w:eastAsia="Times New Roman" w:hAnsi="Lato" w:cs="Calibri"/>
          <w:lang w:eastAsia="sk-SK"/>
        </w:rPr>
        <w:t>použijú uvedené ukazovatele</w:t>
      </w:r>
      <w:r w:rsidR="00FB351A">
        <w:rPr>
          <w:rFonts w:ascii="Lato" w:eastAsia="Times New Roman" w:hAnsi="Lato" w:cs="Calibri"/>
          <w:lang w:eastAsia="sk-SK"/>
        </w:rPr>
        <w:t> </w:t>
      </w:r>
      <w:r w:rsidR="002A7E66">
        <w:rPr>
          <w:rFonts w:ascii="Lato" w:eastAsia="Times New Roman" w:hAnsi="Lato" w:cs="Calibri"/>
          <w:lang w:eastAsia="sk-SK"/>
        </w:rPr>
        <w:t xml:space="preserve"> </w:t>
      </w:r>
      <w:r w:rsidR="00990A9A" w:rsidRPr="00D54673">
        <w:rPr>
          <w:rFonts w:ascii="Lato" w:eastAsia="Times New Roman" w:hAnsi="Lato" w:cs="Calibri"/>
          <w:lang w:eastAsia="sk-SK"/>
        </w:rPr>
        <w:t>za prechádzajúci kalendárny rok.</w:t>
      </w:r>
      <w:r w:rsidR="00990A9A">
        <w:rPr>
          <w:rFonts w:ascii="Lato" w:eastAsia="Times New Roman" w:hAnsi="Lato" w:cs="Calibri"/>
          <w:lang w:eastAsia="sk-SK"/>
        </w:rPr>
        <w:t xml:space="preserve"> </w:t>
      </w:r>
      <w:r w:rsidRPr="00A5149D">
        <w:rPr>
          <w:rFonts w:ascii="Lato" w:hAnsi="Lato"/>
        </w:rPr>
        <w:t xml:space="preserve">Valorizovaná hodnota </w:t>
      </w:r>
      <w:r>
        <w:rPr>
          <w:rFonts w:ascii="Lato" w:hAnsi="Lato"/>
        </w:rPr>
        <w:t>je</w:t>
      </w:r>
      <w:r w:rsidRPr="00A5149D">
        <w:rPr>
          <w:rFonts w:ascii="Lato" w:hAnsi="Lato"/>
        </w:rPr>
        <w:t xml:space="preserve"> vypočítaná ako:</w:t>
      </w:r>
      <w:bookmarkEnd w:id="69"/>
    </w:p>
    <w:p w14:paraId="319F5114" w14:textId="77777777" w:rsidR="00990A9A" w:rsidRPr="00990A9A" w:rsidRDefault="00965C3E" w:rsidP="001A797C">
      <w:pPr>
        <w:widowControl w:val="0"/>
        <w:spacing w:after="120" w:line="240" w:lineRule="auto"/>
        <w:ind w:left="709"/>
        <w:jc w:val="both"/>
        <w:rPr>
          <w:rFonts w:ascii="Cambria Math" w:hAnsi="Cambria Math"/>
          <w:i/>
        </w:rPr>
      </w:pPr>
      <m:oMathPara>
        <m:oMath>
          <m:sSub>
            <m:sSubPr>
              <m:ctrlPr>
                <w:rPr>
                  <w:rFonts w:ascii="Cambria Math" w:hAnsi="Cambria Math"/>
                  <w:i/>
                </w:rPr>
              </m:ctrlPr>
            </m:sSubPr>
            <m:e>
              <m:r>
                <w:rPr>
                  <w:rFonts w:ascii="Cambria Math" w:hAnsi="Cambria Math"/>
                </w:rPr>
                <m:t>VM</m:t>
              </m:r>
            </m:e>
            <m:sub>
              <m:r>
                <w:rPr>
                  <w:rFonts w:ascii="Cambria Math" w:hAnsi="Cambria Math"/>
                </w:rPr>
                <m:t>1i</m:t>
              </m:r>
            </m:sub>
          </m:sSub>
          <m:r>
            <w:rPr>
              <w:rFonts w:ascii="Cambria Math" w:hAnsi="Cambria Math"/>
            </w:rPr>
            <m:t>=</m:t>
          </m:r>
          <m:sSub>
            <m:sSubPr>
              <m:ctrlPr>
                <w:rPr>
                  <w:rFonts w:ascii="Cambria Math" w:hAnsi="Cambria Math"/>
                  <w:i/>
                </w:rPr>
              </m:ctrlPr>
            </m:sSubPr>
            <m:e>
              <m:r>
                <w:rPr>
                  <w:rFonts w:ascii="Cambria Math" w:hAnsi="Cambria Math"/>
                </w:rPr>
                <m:t>VM</m:t>
              </m:r>
            </m:e>
            <m:sub>
              <m:r>
                <w:rPr>
                  <w:rFonts w:ascii="Cambria Math" w:hAnsi="Cambria Math"/>
                </w:rPr>
                <m:t>0i</m:t>
              </m:r>
            </m:sub>
          </m:sSub>
          <m:r>
            <w:rPr>
              <w:rFonts w:ascii="Cambria Math" w:hAnsi="Cambria Math"/>
            </w:rPr>
            <m:t>∙</m:t>
          </m:r>
          <m:d>
            <m:dPr>
              <m:begChr m:val="["/>
              <m:endChr m:val="]"/>
              <m:ctrlPr>
                <w:rPr>
                  <w:rFonts w:ascii="Cambria Math" w:hAnsi="Cambria Math"/>
                  <w:i/>
                </w:rPr>
              </m:ctrlPr>
            </m:dPr>
            <m:e>
              <m:r>
                <w:rPr>
                  <w:rFonts w:ascii="Cambria Math" w:hAnsi="Cambria Math"/>
                </w:rPr>
                <m:t>0,5∙</m:t>
              </m:r>
              <m:f>
                <m:fPr>
                  <m:ctrlPr>
                    <w:rPr>
                      <w:rFonts w:ascii="Cambria Math" w:hAnsi="Cambria Math"/>
                      <w:i/>
                    </w:rPr>
                  </m:ctrlPr>
                </m:fPr>
                <m:num>
                  <m:r>
                    <w:rPr>
                      <w:rFonts w:ascii="Cambria Math" w:hAnsi="Cambria Math"/>
                    </w:rPr>
                    <m:t>pNM</m:t>
                  </m:r>
                </m:num>
                <m:den>
                  <m:sSub>
                    <m:sSubPr>
                      <m:ctrlPr>
                        <w:rPr>
                          <w:rFonts w:ascii="Cambria Math" w:hAnsi="Cambria Math"/>
                          <w:i/>
                        </w:rPr>
                      </m:ctrlPr>
                    </m:sSubPr>
                    <m:e>
                      <m:r>
                        <w:rPr>
                          <w:rFonts w:ascii="Cambria Math" w:hAnsi="Cambria Math"/>
                        </w:rPr>
                        <m:t>pM</m:t>
                      </m:r>
                    </m:e>
                    <m:sub>
                      <m:r>
                        <w:rPr>
                          <w:rFonts w:ascii="Cambria Math" w:hAnsi="Cambria Math"/>
                        </w:rPr>
                        <m:t>0</m:t>
                      </m:r>
                    </m:sub>
                  </m:sSub>
                </m:den>
              </m:f>
              <m:r>
                <w:rPr>
                  <w:rFonts w:ascii="Cambria Math" w:hAnsi="Cambria Math"/>
                </w:rPr>
                <m:t>+0,5∙</m:t>
              </m:r>
              <m:f>
                <m:fPr>
                  <m:ctrlPr>
                    <w:rPr>
                      <w:rFonts w:ascii="Cambria Math" w:hAnsi="Cambria Math"/>
                      <w:i/>
                    </w:rPr>
                  </m:ctrlPr>
                </m:fPr>
                <m:num>
                  <m:r>
                    <w:rPr>
                      <w:rFonts w:ascii="Cambria Math" w:hAnsi="Cambria Math"/>
                    </w:rPr>
                    <m:t>CPI</m:t>
                  </m:r>
                </m:num>
                <m:den>
                  <m:sSub>
                    <m:sSubPr>
                      <m:ctrlPr>
                        <w:rPr>
                          <w:rFonts w:ascii="Cambria Math" w:hAnsi="Cambria Math"/>
                          <w:i/>
                        </w:rPr>
                      </m:ctrlPr>
                    </m:sSubPr>
                    <m:e>
                      <m:r>
                        <w:rPr>
                          <w:rFonts w:ascii="Cambria Math" w:hAnsi="Cambria Math"/>
                        </w:rPr>
                        <m:t>CPI</m:t>
                      </m:r>
                    </m:e>
                    <m:sub>
                      <m:r>
                        <w:rPr>
                          <w:rFonts w:ascii="Cambria Math" w:hAnsi="Cambria Math"/>
                        </w:rPr>
                        <m:t>0</m:t>
                      </m:r>
                    </m:sub>
                  </m:sSub>
                </m:den>
              </m:f>
            </m:e>
          </m:d>
        </m:oMath>
      </m:oMathPara>
    </w:p>
    <w:p w14:paraId="47F63D1D" w14:textId="77777777" w:rsidR="00990A9A" w:rsidRPr="00990A9A" w:rsidRDefault="00990A9A" w:rsidP="001A797C">
      <w:pPr>
        <w:widowControl w:val="0"/>
        <w:spacing w:after="120" w:line="240" w:lineRule="auto"/>
        <w:ind w:left="708" w:hanging="708"/>
        <w:jc w:val="both"/>
        <w:rPr>
          <w:rFonts w:ascii="Lato" w:hAnsi="Lato"/>
        </w:rPr>
      </w:pPr>
      <w:r w:rsidRPr="00990A9A">
        <w:rPr>
          <w:rFonts w:ascii="Lato" w:hAnsi="Lato"/>
        </w:rPr>
        <w:t>kde:</w:t>
      </w:r>
    </w:p>
    <w:p w14:paraId="4C935B00" w14:textId="77777777" w:rsidR="00990A9A" w:rsidRPr="00990A9A" w:rsidRDefault="00965C3E" w:rsidP="001A797C">
      <w:pPr>
        <w:widowControl w:val="0"/>
        <w:spacing w:after="120" w:line="240" w:lineRule="auto"/>
        <w:ind w:left="1134" w:hanging="1134"/>
        <w:jc w:val="both"/>
        <w:rPr>
          <w:rFonts w:ascii="Lato" w:hAnsi="Lato"/>
        </w:rPr>
      </w:pPr>
      <m:oMath>
        <m:sSub>
          <m:sSubPr>
            <m:ctrlPr>
              <w:rPr>
                <w:rFonts w:ascii="Cambria Math" w:hAnsi="Cambria Math"/>
                <w:i/>
              </w:rPr>
            </m:ctrlPr>
          </m:sSubPr>
          <m:e>
            <m:r>
              <w:rPr>
                <w:rFonts w:ascii="Cambria Math" w:hAnsi="Cambria Math"/>
              </w:rPr>
              <m:t>VM</m:t>
            </m:r>
          </m:e>
          <m:sub>
            <m:r>
              <w:rPr>
                <w:rFonts w:ascii="Cambria Math" w:hAnsi="Cambria Math"/>
              </w:rPr>
              <m:t>1i</m:t>
            </m:r>
          </m:sub>
        </m:sSub>
      </m:oMath>
      <w:r w:rsidR="00990A9A" w:rsidRPr="00990A9A">
        <w:rPr>
          <w:rFonts w:ascii="Lato" w:hAnsi="Lato"/>
        </w:rPr>
        <w:tab/>
      </w:r>
      <w:r w:rsidR="00C31F93" w:rsidRPr="00A5149D">
        <w:rPr>
          <w:rFonts w:ascii="Lato" w:hAnsi="Lato"/>
        </w:rPr>
        <w:t xml:space="preserve">valorizovaná príslušná časť ceny za 1 km pre </w:t>
      </w:r>
      <w:r w:rsidR="00C31F93" w:rsidRPr="00A5149D">
        <w:rPr>
          <w:rFonts w:ascii="Lato" w:hAnsi="Lato"/>
          <w:i/>
          <w:iCs/>
        </w:rPr>
        <w:t>i</w:t>
      </w:r>
      <w:r w:rsidR="00C31F93" w:rsidRPr="00A5149D">
        <w:rPr>
          <w:rFonts w:ascii="Lato" w:hAnsi="Lato"/>
        </w:rPr>
        <w:t>-tú kategóriu vozidiel za</w:t>
      </w:r>
      <w:r w:rsidR="00C31F93">
        <w:rPr>
          <w:rFonts w:ascii="Lato" w:hAnsi="Lato"/>
        </w:rPr>
        <w:t> </w:t>
      </w:r>
      <w:r w:rsidR="00C31F93" w:rsidRPr="00A5149D">
        <w:rPr>
          <w:rFonts w:ascii="Lato" w:hAnsi="Lato"/>
        </w:rPr>
        <w:t>príslušný kalendárny rok, v ktorom bola Služba poskytovaná, zaokrúhlená matematicky na 4 desatinné miesta</w:t>
      </w:r>
    </w:p>
    <w:p w14:paraId="4C16E431" w14:textId="77777777" w:rsidR="00990A9A" w:rsidRPr="00990A9A" w:rsidRDefault="00215208" w:rsidP="001A797C">
      <w:pPr>
        <w:widowControl w:val="0"/>
        <w:spacing w:after="120" w:line="240" w:lineRule="auto"/>
        <w:ind w:left="1134" w:hanging="1134"/>
        <w:jc w:val="both"/>
        <w:rPr>
          <w:rFonts w:ascii="Lato" w:hAnsi="Lato"/>
        </w:rPr>
      </w:pPr>
      <w:r w:rsidRPr="00215208">
        <w:rPr>
          <w:rFonts w:ascii="Lato" w:hAnsi="Lato"/>
          <w:i/>
          <w:iCs/>
        </w:rPr>
        <w:t>VM</w:t>
      </w:r>
      <w:r w:rsidR="00990A9A" w:rsidRPr="00215208">
        <w:rPr>
          <w:rFonts w:ascii="Lato" w:hAnsi="Lato"/>
          <w:i/>
          <w:iCs/>
          <w:vertAlign w:val="subscript"/>
        </w:rPr>
        <w:t>0i</w:t>
      </w:r>
      <w:r w:rsidR="00990A9A" w:rsidRPr="00990A9A">
        <w:rPr>
          <w:rFonts w:ascii="Lato" w:hAnsi="Lato"/>
        </w:rPr>
        <w:tab/>
        <w:t xml:space="preserve">príslušná časť ceny za 1 km pre </w:t>
      </w:r>
      <w:r w:rsidR="00990A9A" w:rsidRPr="00215208">
        <w:rPr>
          <w:rFonts w:ascii="Lato" w:hAnsi="Lato"/>
          <w:i/>
          <w:iCs/>
        </w:rPr>
        <w:t>i</w:t>
      </w:r>
      <w:r w:rsidR="00990A9A" w:rsidRPr="00990A9A">
        <w:rPr>
          <w:rFonts w:ascii="Lato" w:hAnsi="Lato"/>
        </w:rPr>
        <w:t>-tú kategóriu vozidiel uvedená v Ponuke dopravcu</w:t>
      </w:r>
    </w:p>
    <w:p w14:paraId="253D19CC" w14:textId="77777777" w:rsidR="00990A9A" w:rsidRPr="00990A9A" w:rsidRDefault="00990A9A" w:rsidP="001A797C">
      <w:pPr>
        <w:widowControl w:val="0"/>
        <w:spacing w:after="120" w:line="240" w:lineRule="auto"/>
        <w:ind w:left="1134" w:hanging="1134"/>
        <w:jc w:val="both"/>
        <w:rPr>
          <w:rFonts w:ascii="Lato" w:hAnsi="Lato"/>
        </w:rPr>
      </w:pPr>
      <w:r w:rsidRPr="00215208">
        <w:rPr>
          <w:rFonts w:ascii="Lato" w:hAnsi="Lato"/>
          <w:i/>
          <w:iCs/>
        </w:rPr>
        <w:t>pNM</w:t>
      </w:r>
      <w:r w:rsidRPr="00990A9A">
        <w:rPr>
          <w:rFonts w:ascii="Lato" w:hAnsi="Lato"/>
        </w:rPr>
        <w:tab/>
      </w:r>
      <w:r w:rsidR="00215208" w:rsidRPr="00A5149D">
        <w:rPr>
          <w:rFonts w:ascii="Lato" w:eastAsia="Times New Roman" w:hAnsi="Lato" w:cs="Calibri"/>
          <w:lang w:eastAsia="sk-SK"/>
        </w:rPr>
        <w:t>priemerná nominálna mesačná mzda v hospodárstve SR zverejňovaná Štatistickým úradom SR za kalendárny rok, ktorý predchádza príslušnému kalendárnemu roku, v ktorom bola Služba poskytovaná</w:t>
      </w:r>
      <w:r w:rsidRPr="00990A9A">
        <w:rPr>
          <w:rFonts w:ascii="Lato" w:hAnsi="Lato"/>
        </w:rPr>
        <w:t xml:space="preserve"> </w:t>
      </w:r>
    </w:p>
    <w:p w14:paraId="34137376" w14:textId="77777777" w:rsidR="00990A9A" w:rsidRDefault="00990A9A" w:rsidP="009B6E41">
      <w:pPr>
        <w:widowControl w:val="0"/>
        <w:spacing w:after="120" w:line="240" w:lineRule="auto"/>
        <w:ind w:left="1134" w:hanging="1134"/>
        <w:jc w:val="both"/>
        <w:rPr>
          <w:rFonts w:ascii="Lato" w:eastAsia="Times New Roman" w:hAnsi="Lato" w:cs="Calibri"/>
          <w:lang w:eastAsia="sk-SK"/>
        </w:rPr>
      </w:pPr>
      <w:r w:rsidRPr="00215208">
        <w:rPr>
          <w:rFonts w:ascii="Lato" w:hAnsi="Lato"/>
          <w:i/>
          <w:iCs/>
        </w:rPr>
        <w:t>pM</w:t>
      </w:r>
      <w:r w:rsidRPr="00215208">
        <w:rPr>
          <w:rFonts w:ascii="Lato" w:hAnsi="Lato"/>
          <w:i/>
          <w:iCs/>
          <w:vertAlign w:val="subscript"/>
        </w:rPr>
        <w:t>0</w:t>
      </w:r>
      <w:r w:rsidRPr="00990A9A">
        <w:rPr>
          <w:rFonts w:ascii="Lato" w:hAnsi="Lato"/>
        </w:rPr>
        <w:tab/>
      </w:r>
      <w:r w:rsidR="00215208" w:rsidRPr="00A5149D">
        <w:rPr>
          <w:rFonts w:ascii="Lato" w:eastAsia="Times New Roman" w:hAnsi="Lato" w:cs="Calibri"/>
          <w:lang w:eastAsia="sk-SK"/>
        </w:rPr>
        <w:t>referenčná priemerná nominálna mesačná mzda v hospodárstve SR uvedená v Ponuke dopravcu</w:t>
      </w:r>
    </w:p>
    <w:p w14:paraId="6941533A" w14:textId="77777777" w:rsidR="00FB351A" w:rsidRDefault="00FB351A" w:rsidP="00FB351A">
      <w:pPr>
        <w:widowControl w:val="0"/>
        <w:spacing w:after="120" w:line="240" w:lineRule="auto"/>
        <w:ind w:left="1134" w:hanging="1134"/>
        <w:jc w:val="both"/>
        <w:rPr>
          <w:rFonts w:ascii="Lato" w:eastAsia="Times New Roman" w:hAnsi="Lato" w:cs="Calibri"/>
          <w:lang w:eastAsia="sk-SK"/>
        </w:rPr>
      </w:pPr>
      <w:r>
        <w:rPr>
          <w:rFonts w:ascii="Lato" w:hAnsi="Lato"/>
          <w:i/>
          <w:iCs/>
        </w:rPr>
        <w:t>CPI</w:t>
      </w:r>
      <w:r>
        <w:rPr>
          <w:rFonts w:ascii="Lato" w:hAnsi="Lato"/>
          <w:i/>
          <w:iCs/>
        </w:rPr>
        <w:tab/>
      </w:r>
      <w:r w:rsidRPr="00A5149D">
        <w:rPr>
          <w:rFonts w:ascii="Lato" w:eastAsia="Times New Roman" w:hAnsi="Lato" w:cs="Calibri"/>
          <w:lang w:eastAsia="sk-SK"/>
        </w:rPr>
        <w:t>Index spotrebiteľských cien oproti bázickému obdobiu pre ukazovateľ Spotrebiteľské ceny úhrnom za kalendárny rok, ktorý predchádza príslušnému kalendárnemu roku, v ktorom bola Služba poskytovaná</w:t>
      </w:r>
    </w:p>
    <w:p w14:paraId="0A22BE5A" w14:textId="77777777" w:rsidR="00FB351A" w:rsidRDefault="00FB351A" w:rsidP="00FB351A">
      <w:pPr>
        <w:widowControl w:val="0"/>
        <w:spacing w:after="120" w:line="240" w:lineRule="auto"/>
        <w:ind w:left="1134" w:hanging="1134"/>
        <w:jc w:val="both"/>
        <w:rPr>
          <w:rFonts w:ascii="Lato" w:eastAsia="Times New Roman" w:hAnsi="Lato" w:cs="Calibri"/>
          <w:lang w:eastAsia="sk-SK"/>
        </w:rPr>
      </w:pPr>
      <w:r>
        <w:rPr>
          <w:rFonts w:ascii="Lato" w:hAnsi="Lato"/>
          <w:i/>
          <w:iCs/>
        </w:rPr>
        <w:t>CPI</w:t>
      </w:r>
      <w:r>
        <w:rPr>
          <w:rFonts w:ascii="Lato" w:hAnsi="Lato"/>
          <w:i/>
          <w:iCs/>
          <w:vertAlign w:val="subscript"/>
        </w:rPr>
        <w:t>0</w:t>
      </w:r>
      <w:r>
        <w:rPr>
          <w:rFonts w:ascii="Lato" w:hAnsi="Lato"/>
          <w:i/>
          <w:iCs/>
        </w:rPr>
        <w:tab/>
      </w:r>
      <w:r w:rsidRPr="00FB351A">
        <w:rPr>
          <w:rFonts w:ascii="Lato" w:eastAsia="Times New Roman" w:hAnsi="Lato" w:cs="Calibri"/>
          <w:lang w:eastAsia="sk-SK"/>
        </w:rPr>
        <w:t>Index spotrebiteľských cien uvedený v Ponuke dopravcu</w:t>
      </w:r>
    </w:p>
    <w:p w14:paraId="71ED33D8" w14:textId="77777777" w:rsidR="002230A2" w:rsidRPr="004949CB" w:rsidRDefault="002230A2" w:rsidP="002230A2">
      <w:pPr>
        <w:widowControl w:val="0"/>
        <w:spacing w:after="120" w:line="240" w:lineRule="auto"/>
        <w:ind w:left="1559" w:hanging="1559"/>
        <w:jc w:val="both"/>
        <w:rPr>
          <w:rFonts w:ascii="Lato" w:hAnsi="Lato"/>
        </w:rPr>
      </w:pPr>
      <w:r>
        <w:rPr>
          <w:rFonts w:ascii="Lato" w:hAnsi="Lato"/>
        </w:rPr>
        <w:tab/>
      </w:r>
      <w:r>
        <w:rPr>
          <w:rFonts w:ascii="Lato" w:hAnsi="Lato"/>
        </w:rPr>
        <w:tab/>
      </w:r>
      <w:r>
        <w:rPr>
          <w:rFonts w:ascii="Lato" w:hAnsi="Lato"/>
        </w:rPr>
        <w:tab/>
        <w:t>V prípade, ak by vyššie uvedeným výpočtom malo dôjsť k medziročnému zníženiu VM</w:t>
      </w:r>
      <w:r>
        <w:rPr>
          <w:rFonts w:ascii="Lato" w:hAnsi="Lato"/>
          <w:vertAlign w:val="subscript"/>
        </w:rPr>
        <w:t>1i</w:t>
      </w:r>
      <w:r>
        <w:rPr>
          <w:rFonts w:ascii="Lato" w:hAnsi="Lato"/>
        </w:rPr>
        <w:t xml:space="preserve"> alebo k</w:t>
      </w:r>
      <w:r w:rsidR="004949CB">
        <w:rPr>
          <w:rFonts w:ascii="Lato" w:hAnsi="Lato"/>
        </w:rPr>
        <w:t> </w:t>
      </w:r>
      <w:r>
        <w:rPr>
          <w:rFonts w:ascii="Lato" w:hAnsi="Lato"/>
        </w:rPr>
        <w:t>poklesu</w:t>
      </w:r>
      <w:r w:rsidR="004949CB">
        <w:rPr>
          <w:rFonts w:ascii="Lato" w:hAnsi="Lato"/>
        </w:rPr>
        <w:t xml:space="preserve"> VM</w:t>
      </w:r>
      <w:r w:rsidR="004949CB">
        <w:rPr>
          <w:rFonts w:ascii="Lato" w:hAnsi="Lato"/>
          <w:vertAlign w:val="subscript"/>
        </w:rPr>
        <w:t>1i</w:t>
      </w:r>
      <w:r w:rsidR="004949CB">
        <w:rPr>
          <w:rFonts w:ascii="Lato" w:hAnsi="Lato"/>
        </w:rPr>
        <w:t xml:space="preserve"> pod úroveň </w:t>
      </w:r>
      <w:r w:rsidR="004949CB" w:rsidRPr="00215208">
        <w:rPr>
          <w:rFonts w:ascii="Lato" w:hAnsi="Lato"/>
          <w:i/>
          <w:iCs/>
        </w:rPr>
        <w:t>VM</w:t>
      </w:r>
      <w:r w:rsidR="004949CB" w:rsidRPr="00215208">
        <w:rPr>
          <w:rFonts w:ascii="Lato" w:hAnsi="Lato"/>
          <w:i/>
          <w:iCs/>
          <w:vertAlign w:val="subscript"/>
        </w:rPr>
        <w:t>0i</w:t>
      </w:r>
      <w:r w:rsidR="004949CB">
        <w:rPr>
          <w:rFonts w:ascii="Lato" w:hAnsi="Lato"/>
          <w:i/>
          <w:iCs/>
        </w:rPr>
        <w:t xml:space="preserve"> </w:t>
      </w:r>
      <w:r w:rsidR="004949CB">
        <w:rPr>
          <w:rFonts w:ascii="Lato" w:hAnsi="Lato"/>
        </w:rPr>
        <w:t>bude sa pre účely valorizácie a</w:t>
      </w:r>
      <w:r w:rsidR="003D2632">
        <w:rPr>
          <w:rFonts w:ascii="Lato" w:hAnsi="Lato"/>
        </w:rPr>
        <w:t> </w:t>
      </w:r>
      <w:r w:rsidR="004949CB">
        <w:rPr>
          <w:rFonts w:ascii="Lato" w:hAnsi="Lato"/>
        </w:rPr>
        <w:t>výpočt</w:t>
      </w:r>
      <w:r w:rsidR="003D2632">
        <w:rPr>
          <w:rFonts w:ascii="Lato" w:hAnsi="Lato"/>
        </w:rPr>
        <w:t xml:space="preserve">u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Max</m:t>
            </m:r>
          </m:sup>
        </m:sSubSup>
      </m:oMath>
      <w:r w:rsidR="003D2632">
        <w:rPr>
          <w:rFonts w:ascii="Lato" w:hAnsi="Lato"/>
        </w:rPr>
        <w:t xml:space="preserve"> aplikovať hodnota VM</w:t>
      </w:r>
      <w:r w:rsidR="003D2632">
        <w:rPr>
          <w:rFonts w:ascii="Lato" w:hAnsi="Lato"/>
          <w:vertAlign w:val="subscript"/>
        </w:rPr>
        <w:t>1i</w:t>
      </w:r>
      <w:r w:rsidR="003D2632">
        <w:rPr>
          <w:rFonts w:ascii="Lato" w:hAnsi="Lato"/>
        </w:rPr>
        <w:t xml:space="preserve"> z bezprostredne predchádzajúceho obdobia.</w:t>
      </w:r>
    </w:p>
    <w:p w14:paraId="33EAEBAB" w14:textId="77777777" w:rsidR="00DE50AF" w:rsidRPr="00A5149D" w:rsidRDefault="00C31F93" w:rsidP="001A797C">
      <w:pPr>
        <w:pStyle w:val="ListParagraph"/>
        <w:widowControl w:val="0"/>
        <w:numPr>
          <w:ilvl w:val="0"/>
          <w:numId w:val="31"/>
        </w:numPr>
        <w:spacing w:after="120" w:line="240" w:lineRule="auto"/>
        <w:ind w:left="1560"/>
        <w:contextualSpacing w:val="0"/>
        <w:jc w:val="both"/>
        <w:rPr>
          <w:rFonts w:ascii="Lato" w:eastAsia="Times New Roman" w:hAnsi="Lato" w:cs="Calibri"/>
          <w:lang w:eastAsia="sk-SK"/>
        </w:rPr>
      </w:pPr>
      <w:bookmarkStart w:id="70" w:name="_Ref120858849"/>
      <w:r>
        <w:rPr>
          <w:rFonts w:ascii="Lato" w:eastAsia="Times New Roman" w:hAnsi="Lato" w:cs="Calibri"/>
          <w:lang w:eastAsia="sk-SK"/>
        </w:rPr>
        <w:t>Následne po uplynutí príslušného kalendárneho roka, v ktorom bola Služba poskytovaná, sa za účelom ročného zúčtovania vypočíta maximálna hranica valorizácie celkových nákladov v časti ceny za výkonovú mzdu:</w:t>
      </w:r>
      <w:bookmarkEnd w:id="70"/>
    </w:p>
    <w:p w14:paraId="565FBEE2" w14:textId="77777777" w:rsidR="00C31F93" w:rsidRPr="00AA7064" w:rsidRDefault="00965C3E" w:rsidP="001A797C">
      <w:pPr>
        <w:widowControl w:val="0"/>
        <w:spacing w:after="120" w:line="240" w:lineRule="auto"/>
        <w:jc w:val="both"/>
        <w:rPr>
          <w:rFonts w:ascii="Lato" w:eastAsia="Times New Roman" w:hAnsi="Lato" w:cs="Calibri"/>
          <w:lang w:eastAsia="sk-SK"/>
        </w:rPr>
      </w:pPr>
      <m:oMathPara>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Max</m:t>
              </m:r>
            </m:sup>
          </m:sSubSup>
          <m:r>
            <w:rPr>
              <w:rFonts w:ascii="Cambria Math" w:eastAsia="Times New Roman" w:hAnsi="Cambria Math" w:cs="Calibri"/>
              <w:lang w:eastAsia="sk-SK"/>
            </w:rPr>
            <m:t>=</m:t>
          </m:r>
          <m:sSub>
            <m:sSubPr>
              <m:ctrlPr>
                <w:rPr>
                  <w:rFonts w:ascii="Cambria Math" w:eastAsia="Times New Roman" w:hAnsi="Cambria Math" w:cs="Calibri"/>
                  <w:i/>
                  <w:lang w:eastAsia="sk-SK"/>
                </w:rPr>
              </m:ctrlPr>
            </m:sSubPr>
            <m:e>
              <m:r>
                <w:rPr>
                  <w:rFonts w:ascii="Cambria Math" w:eastAsia="Times New Roman" w:hAnsi="Cambria Math" w:cs="Calibri"/>
                  <w:lang w:eastAsia="sk-SK"/>
                </w:rPr>
                <m:t>nfv</m:t>
              </m:r>
            </m:e>
            <m:sub>
              <m:r>
                <w:rPr>
                  <w:rFonts w:ascii="Cambria Math" w:eastAsia="Times New Roman" w:hAnsi="Cambria Math" w:cs="Calibri"/>
                  <w:lang w:eastAsia="sk-SK"/>
                </w:rPr>
                <m:t>VM</m:t>
              </m:r>
            </m:sub>
          </m:sSub>
          <m:r>
            <w:rPr>
              <w:rFonts w:ascii="Cambria Math" w:eastAsia="Times New Roman" w:hAnsi="Cambria Math" w:cs="Calibri"/>
              <w:lang w:eastAsia="sk-SK"/>
            </w:rPr>
            <m:t>∙</m:t>
          </m:r>
          <m:d>
            <m:dPr>
              <m:ctrlPr>
                <w:rPr>
                  <w:rFonts w:ascii="Cambria Math" w:eastAsia="Times New Roman" w:hAnsi="Cambria Math" w:cs="Calibri"/>
                  <w:i/>
                  <w:lang w:eastAsia="sk-SK"/>
                </w:rPr>
              </m:ctrlPr>
            </m:dPr>
            <m:e>
              <m:r>
                <w:rPr>
                  <w:rFonts w:ascii="Cambria Math" w:eastAsia="Times New Roman" w:hAnsi="Cambria Math" w:cs="Calibri"/>
                  <w:lang w:eastAsia="sk-SK"/>
                </w:rPr>
                <m:t>SRS+</m:t>
              </m:r>
              <m:sSub>
                <m:sSubPr>
                  <m:ctrlPr>
                    <w:rPr>
                      <w:rFonts w:ascii="Cambria Math" w:eastAsia="Times New Roman" w:hAnsi="Cambria Math" w:cs="Calibri"/>
                      <w:i/>
                      <w:lang w:eastAsia="sk-SK"/>
                    </w:rPr>
                  </m:ctrlPr>
                </m:sSubPr>
                <m:e>
                  <m:r>
                    <w:rPr>
                      <w:rFonts w:ascii="Cambria Math" w:eastAsia="Times New Roman" w:hAnsi="Cambria Math" w:cs="Calibri"/>
                      <w:lang w:eastAsia="sk-SK"/>
                    </w:rPr>
                    <m:t>NRS</m:t>
                  </m:r>
                </m:e>
                <m:sub>
                  <m:r>
                    <w:rPr>
                      <w:rFonts w:ascii="Cambria Math" w:eastAsia="Times New Roman" w:hAnsi="Cambria Math" w:cs="Calibri"/>
                      <w:lang w:eastAsia="sk-SK"/>
                    </w:rPr>
                    <m:t>vm</m:t>
                  </m:r>
                </m:sub>
              </m:sSub>
            </m:e>
          </m:d>
        </m:oMath>
      </m:oMathPara>
    </w:p>
    <w:p w14:paraId="322AD40C" w14:textId="77777777" w:rsidR="00C31F93" w:rsidRPr="00990A9A" w:rsidRDefault="00C31F93" w:rsidP="001A797C">
      <w:pPr>
        <w:widowControl w:val="0"/>
        <w:spacing w:after="120" w:line="240" w:lineRule="auto"/>
        <w:ind w:left="708" w:hanging="708"/>
        <w:jc w:val="both"/>
        <w:rPr>
          <w:rFonts w:ascii="Lato" w:hAnsi="Lato"/>
        </w:rPr>
      </w:pPr>
      <w:r w:rsidRPr="00990A9A">
        <w:rPr>
          <w:rFonts w:ascii="Lato" w:hAnsi="Lato"/>
        </w:rPr>
        <w:t>kde:</w:t>
      </w:r>
    </w:p>
    <w:p w14:paraId="30159213" w14:textId="77777777" w:rsidR="00C31F93" w:rsidRPr="00990A9A" w:rsidRDefault="00965C3E" w:rsidP="001A797C">
      <w:pPr>
        <w:widowControl w:val="0"/>
        <w:spacing w:after="120" w:line="240" w:lineRule="auto"/>
        <w:ind w:left="1134" w:hanging="1134"/>
        <w:jc w:val="both"/>
        <w:rPr>
          <w:rFonts w:ascii="Lato" w:hAnsi="Lato"/>
        </w:rPr>
      </w:pP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Max</m:t>
            </m:r>
          </m:sup>
        </m:sSubSup>
      </m:oMath>
      <w:r w:rsidR="00C31F93" w:rsidRPr="00990A9A">
        <w:rPr>
          <w:rFonts w:ascii="Lato" w:hAnsi="Lato"/>
        </w:rPr>
        <w:tab/>
      </w:r>
      <w:r w:rsidR="00C31F93">
        <w:rPr>
          <w:rFonts w:ascii="Lato" w:eastAsia="Times New Roman" w:hAnsi="Lato" w:cs="Calibri"/>
          <w:lang w:eastAsia="sk-SK"/>
        </w:rPr>
        <w:t xml:space="preserve">maximálna hranica </w:t>
      </w:r>
      <w:r w:rsidR="00C31F93" w:rsidRPr="00C31F93">
        <w:rPr>
          <w:rFonts w:ascii="Lato" w:eastAsia="Times New Roman" w:hAnsi="Lato" w:cs="Calibri"/>
          <w:lang w:eastAsia="sk-SK"/>
        </w:rPr>
        <w:t xml:space="preserve">valorizácie </w:t>
      </w:r>
      <w:r w:rsidR="00C31F93" w:rsidRPr="00A408E0">
        <w:rPr>
          <w:rFonts w:ascii="Lato" w:eastAsia="Times New Roman" w:hAnsi="Lato" w:cs="Calibri"/>
          <w:sz w:val="20"/>
          <w:lang w:eastAsia="sk-SK"/>
        </w:rPr>
        <w:t xml:space="preserve">celkových </w:t>
      </w:r>
      <w:r w:rsidR="00C31F93" w:rsidRPr="00C31F93">
        <w:rPr>
          <w:rFonts w:ascii="Lato" w:eastAsia="Times New Roman" w:hAnsi="Lato" w:cs="Calibri"/>
          <w:lang w:eastAsia="sk-SK"/>
        </w:rPr>
        <w:t xml:space="preserve">nákladov </w:t>
      </w:r>
      <w:r w:rsidR="00C31F93">
        <w:rPr>
          <w:rFonts w:ascii="Lato" w:eastAsia="Times New Roman" w:hAnsi="Lato" w:cs="Calibri"/>
          <w:lang w:eastAsia="sk-SK"/>
        </w:rPr>
        <w:t>výkonovej mzdy</w:t>
      </w:r>
      <w:r w:rsidR="00C31F93">
        <w:rPr>
          <w:rFonts w:ascii="Lato" w:hAnsi="Lato"/>
        </w:rPr>
        <w:t xml:space="preserve"> </w:t>
      </w:r>
      <w:r w:rsidR="00C31F93" w:rsidRPr="00A5149D">
        <w:rPr>
          <w:rFonts w:ascii="Lato" w:hAnsi="Lato"/>
        </w:rPr>
        <w:t>za</w:t>
      </w:r>
      <w:r w:rsidR="00C31F93">
        <w:rPr>
          <w:rFonts w:ascii="Lato" w:hAnsi="Lato"/>
        </w:rPr>
        <w:t> </w:t>
      </w:r>
      <w:r w:rsidR="00C31F93" w:rsidRPr="00A5149D">
        <w:rPr>
          <w:rFonts w:ascii="Lato" w:hAnsi="Lato"/>
        </w:rPr>
        <w:t xml:space="preserve">príslušný kalendárny rok, v ktorom bola Služba poskytovaná, zaokrúhlená matematicky na </w:t>
      </w:r>
      <w:r w:rsidR="00C31F93">
        <w:rPr>
          <w:rFonts w:ascii="Lato" w:hAnsi="Lato"/>
        </w:rPr>
        <w:t>2</w:t>
      </w:r>
      <w:r w:rsidR="00C31F93" w:rsidRPr="00A5149D">
        <w:rPr>
          <w:rFonts w:ascii="Lato" w:hAnsi="Lato"/>
        </w:rPr>
        <w:t xml:space="preserve"> desatinné miesta</w:t>
      </w:r>
    </w:p>
    <w:p w14:paraId="4691A1D8" w14:textId="613CA7C8" w:rsidR="00C31F93" w:rsidRDefault="00965C3E" w:rsidP="001A797C">
      <w:pPr>
        <w:widowControl w:val="0"/>
        <w:spacing w:after="120" w:line="240" w:lineRule="auto"/>
        <w:ind w:left="1134" w:hanging="1134"/>
        <w:jc w:val="both"/>
        <w:rPr>
          <w:rFonts w:ascii="Lato" w:hAnsi="Lato"/>
        </w:rPr>
      </w:pPr>
      <m:oMath>
        <m:sSub>
          <m:sSubPr>
            <m:ctrlPr>
              <w:rPr>
                <w:rFonts w:ascii="Cambria Math" w:eastAsia="Times New Roman" w:hAnsi="Cambria Math" w:cs="Calibri"/>
                <w:i/>
                <w:lang w:eastAsia="sk-SK"/>
              </w:rPr>
            </m:ctrlPr>
          </m:sSubPr>
          <m:e>
            <m:r>
              <w:rPr>
                <w:rFonts w:ascii="Cambria Math" w:eastAsia="Times New Roman" w:hAnsi="Cambria Math" w:cs="Calibri"/>
                <w:lang w:eastAsia="sk-SK"/>
              </w:rPr>
              <m:t>nfv</m:t>
            </m:r>
          </m:e>
          <m:sub>
            <m:r>
              <w:rPr>
                <w:rFonts w:ascii="Cambria Math" w:eastAsia="Times New Roman" w:hAnsi="Cambria Math" w:cs="Calibri"/>
                <w:lang w:eastAsia="sk-SK"/>
              </w:rPr>
              <m:t>VM</m:t>
            </m:r>
          </m:sub>
        </m:sSub>
      </m:oMath>
      <w:r w:rsidR="00C31F93" w:rsidRPr="00990A9A">
        <w:rPr>
          <w:rFonts w:ascii="Lato" w:hAnsi="Lato"/>
        </w:rPr>
        <w:tab/>
      </w:r>
      <w:r w:rsidR="00C31F93" w:rsidRPr="00A5149D">
        <w:rPr>
          <w:rFonts w:ascii="Lato" w:hAnsi="Lato"/>
        </w:rPr>
        <w:t>hodnota VFJN</w:t>
      </w:r>
      <w:r w:rsidR="00C31F93">
        <w:rPr>
          <w:rFonts w:ascii="Lato" w:hAnsi="Lato"/>
        </w:rPr>
        <w:t xml:space="preserve"> v časti výkonovej mzdy na 1 km</w:t>
      </w:r>
      <w:r w:rsidR="00C31F93" w:rsidRPr="00A5149D">
        <w:rPr>
          <w:rFonts w:ascii="Lato" w:hAnsi="Lato"/>
        </w:rPr>
        <w:t xml:space="preserve"> valorizovaná</w:t>
      </w:r>
      <w:r w:rsidR="00C31F93">
        <w:rPr>
          <w:rFonts w:ascii="Lato" w:hAnsi="Lato"/>
        </w:rPr>
        <w:t xml:space="preserve"> podľa </w:t>
      </w:r>
      <w:r w:rsidR="00173349">
        <w:rPr>
          <w:rFonts w:ascii="Lato" w:eastAsia="Times New Roman" w:hAnsi="Lato" w:cs="Calibri"/>
          <w:lang w:eastAsia="sk-SK"/>
        </w:rPr>
        <w:t xml:space="preserve">bodu </w:t>
      </w:r>
      <w:r w:rsidR="00650FEF">
        <w:rPr>
          <w:rFonts w:ascii="Lato" w:eastAsia="Times New Roman" w:hAnsi="Lato" w:cs="Calibri"/>
          <w:highlight w:val="yellow"/>
          <w:lang w:eastAsia="sk-SK"/>
        </w:rPr>
        <w:fldChar w:fldCharType="begin"/>
      </w:r>
      <w:r w:rsidR="00173349">
        <w:rPr>
          <w:rFonts w:ascii="Lato" w:eastAsia="Times New Roman" w:hAnsi="Lato" w:cs="Calibri"/>
          <w:lang w:eastAsia="sk-SK"/>
        </w:rPr>
        <w:instrText xml:space="preserve"> REF _Ref86575254 \r \h </w:instrText>
      </w:r>
      <w:r w:rsidR="00650FEF">
        <w:rPr>
          <w:rFonts w:ascii="Lato" w:eastAsia="Times New Roman" w:hAnsi="Lato" w:cs="Calibri"/>
          <w:highlight w:val="yellow"/>
          <w:lang w:eastAsia="sk-SK"/>
        </w:rPr>
      </w:r>
      <w:r w:rsidR="00650FEF">
        <w:rPr>
          <w:rFonts w:ascii="Lato" w:eastAsia="Times New Roman" w:hAnsi="Lato" w:cs="Calibri"/>
          <w:highlight w:val="yellow"/>
          <w:lang w:eastAsia="sk-SK"/>
        </w:rPr>
        <w:fldChar w:fldCharType="separate"/>
      </w:r>
      <w:r w:rsidR="001C7151">
        <w:rPr>
          <w:rFonts w:ascii="Lato" w:eastAsia="Times New Roman" w:hAnsi="Lato" w:cs="Calibri"/>
          <w:lang w:eastAsia="sk-SK"/>
        </w:rPr>
        <w:t>1</w:t>
      </w:r>
      <w:r w:rsidR="00650FEF">
        <w:rPr>
          <w:rFonts w:ascii="Lato" w:eastAsia="Times New Roman" w:hAnsi="Lato" w:cs="Calibri"/>
          <w:highlight w:val="yellow"/>
          <w:lang w:eastAsia="sk-SK"/>
        </w:rPr>
        <w:fldChar w:fldCharType="end"/>
      </w:r>
      <w:r w:rsidR="00173349">
        <w:rPr>
          <w:rFonts w:ascii="Lato" w:eastAsia="Times New Roman" w:hAnsi="Lato" w:cs="Calibri"/>
          <w:lang w:eastAsia="sk-SK"/>
        </w:rPr>
        <w:t xml:space="preserve"> tohto písm. Zmluvy</w:t>
      </w:r>
      <w:r w:rsidR="00C31F93" w:rsidRPr="00A5149D">
        <w:rPr>
          <w:rFonts w:ascii="Lato" w:hAnsi="Lato"/>
        </w:rPr>
        <w:t xml:space="preserve"> a</w:t>
      </w:r>
      <w:r w:rsidR="00C31F93">
        <w:rPr>
          <w:rFonts w:ascii="Lato" w:hAnsi="Lato"/>
        </w:rPr>
        <w:t> </w:t>
      </w:r>
      <w:r w:rsidR="00C31F93" w:rsidRPr="00A5149D">
        <w:rPr>
          <w:rFonts w:ascii="Lato" w:hAnsi="Lato"/>
        </w:rPr>
        <w:t>aktualizovaná podľa</w:t>
      </w:r>
      <w:r w:rsidR="00C31F93">
        <w:rPr>
          <w:rFonts w:ascii="Lato" w:hAnsi="Lato"/>
        </w:rPr>
        <w:t xml:space="preserve"> bodu</w:t>
      </w:r>
      <w:r w:rsidR="00C31F93" w:rsidRPr="00A5149D">
        <w:rPr>
          <w:rFonts w:ascii="Lato" w:hAnsi="Lato"/>
        </w:rPr>
        <w:t xml:space="preserve"> </w:t>
      </w:r>
      <w:r w:rsidR="00650FEF">
        <w:rPr>
          <w:rFonts w:ascii="Lato" w:hAnsi="Lato"/>
        </w:rPr>
        <w:fldChar w:fldCharType="begin"/>
      </w:r>
      <w:r w:rsidR="00173349">
        <w:rPr>
          <w:rFonts w:ascii="Lato" w:hAnsi="Lato"/>
        </w:rPr>
        <w:instrText xml:space="preserve"> REF _Ref41662081 \r \h </w:instrText>
      </w:r>
      <w:r w:rsidR="00650FEF">
        <w:rPr>
          <w:rFonts w:ascii="Lato" w:hAnsi="Lato"/>
        </w:rPr>
      </w:r>
      <w:r w:rsidR="00650FEF">
        <w:rPr>
          <w:rFonts w:ascii="Lato" w:hAnsi="Lato"/>
        </w:rPr>
        <w:fldChar w:fldCharType="separate"/>
      </w:r>
      <w:r w:rsidR="001C7151">
        <w:rPr>
          <w:rFonts w:ascii="Lato" w:hAnsi="Lato"/>
        </w:rPr>
        <w:t>5.4.5</w:t>
      </w:r>
      <w:r w:rsidR="00650FEF">
        <w:rPr>
          <w:rFonts w:ascii="Lato" w:hAnsi="Lato"/>
        </w:rPr>
        <w:fldChar w:fldCharType="end"/>
      </w:r>
      <w:r w:rsidR="00173349">
        <w:rPr>
          <w:rFonts w:ascii="Lato" w:hAnsi="Lato"/>
        </w:rPr>
        <w:t xml:space="preserve"> </w:t>
      </w:r>
      <w:r w:rsidR="00C31F93" w:rsidRPr="00A5149D">
        <w:rPr>
          <w:rFonts w:ascii="Lato" w:hAnsi="Lato"/>
        </w:rPr>
        <w:t xml:space="preserve">Zmluvy </w:t>
      </w:r>
    </w:p>
    <w:p w14:paraId="5BFAA51F" w14:textId="2EA981DD" w:rsidR="00C31F93" w:rsidRPr="00990A9A" w:rsidRDefault="00C31F93" w:rsidP="001A797C">
      <w:pPr>
        <w:widowControl w:val="0"/>
        <w:spacing w:after="120" w:line="240" w:lineRule="auto"/>
        <w:ind w:left="1134" w:hanging="1134"/>
        <w:jc w:val="both"/>
        <w:rPr>
          <w:rFonts w:ascii="Lato" w:hAnsi="Lato"/>
        </w:rPr>
      </w:pPr>
      <w:r>
        <w:rPr>
          <w:rFonts w:ascii="Lato" w:hAnsi="Lato"/>
          <w:i/>
          <w:iCs/>
        </w:rPr>
        <w:t>SRS</w:t>
      </w:r>
      <w:r w:rsidRPr="00990A9A">
        <w:rPr>
          <w:rFonts w:ascii="Lato" w:hAnsi="Lato"/>
        </w:rPr>
        <w:tab/>
      </w:r>
      <w:r w:rsidRPr="00A5149D">
        <w:rPr>
          <w:rFonts w:ascii="Lato" w:hAnsi="Lato"/>
        </w:rPr>
        <w:t xml:space="preserve">Skutočne realizovaný rozsah služby za príslušný kalendárny rok v zmysle </w:t>
      </w:r>
      <w:r w:rsidR="00437535" w:rsidRPr="00A5149D">
        <w:rPr>
          <w:rFonts w:ascii="Lato" w:hAnsi="Lato"/>
        </w:rPr>
        <w:t xml:space="preserve">bodu </w:t>
      </w:r>
      <w:r w:rsidR="00572D6E">
        <w:fldChar w:fldCharType="begin"/>
      </w:r>
      <w:r w:rsidR="00572D6E">
        <w:instrText xml:space="preserve"> REF _Ref73007400 \r \h  \* MERGEFORMAT </w:instrText>
      </w:r>
      <w:r w:rsidR="00572D6E">
        <w:fldChar w:fldCharType="separate"/>
      </w:r>
      <w:r w:rsidR="001C7151" w:rsidRPr="007910E6">
        <w:rPr>
          <w:rFonts w:ascii="Lato" w:hAnsi="Lato"/>
        </w:rPr>
        <w:t>5.7.1</w:t>
      </w:r>
      <w:r w:rsidR="00572D6E">
        <w:fldChar w:fldCharType="end"/>
      </w:r>
      <w:r w:rsidRPr="00A5149D">
        <w:rPr>
          <w:rFonts w:ascii="Lato" w:hAnsi="Lato"/>
        </w:rPr>
        <w:t xml:space="preserve"> Zmluvy</w:t>
      </w:r>
      <w:r w:rsidRPr="00990A9A">
        <w:rPr>
          <w:rFonts w:ascii="Lato" w:hAnsi="Lato"/>
        </w:rPr>
        <w:t xml:space="preserve"> </w:t>
      </w:r>
    </w:p>
    <w:p w14:paraId="399D854E" w14:textId="77777777" w:rsidR="00C31F93" w:rsidRPr="00990A9A" w:rsidRDefault="00C31F93" w:rsidP="001A797C">
      <w:pPr>
        <w:widowControl w:val="0"/>
        <w:spacing w:after="200" w:line="240" w:lineRule="auto"/>
        <w:ind w:left="1134" w:hanging="1134"/>
        <w:jc w:val="both"/>
        <w:rPr>
          <w:rFonts w:ascii="Lato" w:hAnsi="Lato"/>
        </w:rPr>
      </w:pPr>
      <w:r>
        <w:rPr>
          <w:rFonts w:ascii="Lato" w:hAnsi="Lato"/>
          <w:i/>
          <w:iCs/>
        </w:rPr>
        <w:t>NRS</w:t>
      </w:r>
      <w:r>
        <w:rPr>
          <w:rFonts w:ascii="Lato" w:hAnsi="Lato"/>
          <w:i/>
          <w:iCs/>
          <w:vertAlign w:val="subscript"/>
        </w:rPr>
        <w:t>vm</w:t>
      </w:r>
      <w:r w:rsidRPr="00990A9A">
        <w:rPr>
          <w:rFonts w:ascii="Lato" w:hAnsi="Lato"/>
        </w:rPr>
        <w:tab/>
      </w:r>
      <w:r w:rsidRPr="00DE50AF">
        <w:rPr>
          <w:rFonts w:ascii="Lato" w:eastAsia="Times New Roman" w:hAnsi="Lato" w:cs="Calibri"/>
          <w:lang w:eastAsia="sk-SK"/>
        </w:rPr>
        <w:t>Objednávateľom odsúhlasený rozsah Služby, ktorý Dopravca nerealizoval za príslušný kalendárny rok z dôvodov, ktoré nezavinil</w:t>
      </w:r>
    </w:p>
    <w:p w14:paraId="6B0FE284" w14:textId="77777777" w:rsidR="00437535" w:rsidRPr="00437535" w:rsidRDefault="00437535" w:rsidP="001A797C">
      <w:pPr>
        <w:pStyle w:val="ListParagraph"/>
        <w:widowControl w:val="0"/>
        <w:numPr>
          <w:ilvl w:val="0"/>
          <w:numId w:val="31"/>
        </w:numPr>
        <w:spacing w:after="200" w:line="240" w:lineRule="auto"/>
        <w:ind w:left="1559" w:hanging="357"/>
        <w:contextualSpacing w:val="0"/>
        <w:jc w:val="both"/>
        <w:rPr>
          <w:rFonts w:ascii="Lato" w:eastAsia="Times New Roman" w:hAnsi="Lato" w:cs="Calibri"/>
          <w:lang w:eastAsia="sk-SK"/>
        </w:rPr>
      </w:pPr>
      <w:bookmarkStart w:id="71" w:name="_Ref126843923"/>
      <w:r>
        <w:rPr>
          <w:rFonts w:ascii="Lato" w:eastAsia="Times New Roman" w:hAnsi="Lato" w:cs="Calibri"/>
          <w:lang w:eastAsia="sk-SK"/>
        </w:rPr>
        <w:t xml:space="preserve">Dopravca predkladá celkové </w:t>
      </w:r>
      <w:r w:rsidRPr="00A5149D">
        <w:rPr>
          <w:rFonts w:ascii="Lato" w:eastAsia="Times New Roman" w:hAnsi="Lato" w:cs="Calibri"/>
          <w:lang w:eastAsia="sk-SK"/>
        </w:rPr>
        <w:t>skutočné a preukázateľné mzdové náklady Dopravcu na</w:t>
      </w:r>
      <w:r w:rsidR="00173349">
        <w:rPr>
          <w:rFonts w:ascii="Lato" w:eastAsia="Times New Roman" w:hAnsi="Lato" w:cs="Calibri"/>
          <w:lang w:eastAsia="sk-SK"/>
        </w:rPr>
        <w:t> </w:t>
      </w:r>
      <w:r w:rsidRPr="00A5149D">
        <w:rPr>
          <w:rFonts w:ascii="Lato" w:eastAsia="Times New Roman" w:hAnsi="Lato" w:cs="Calibri"/>
          <w:lang w:eastAsia="sk-SK"/>
        </w:rPr>
        <w:t>vodičov zabezpečujúcich Službu</w:t>
      </w:r>
      <w:r>
        <w:rPr>
          <w:rFonts w:ascii="Lato" w:eastAsia="Times New Roman" w:hAnsi="Lato" w:cs="Calibri"/>
          <w:lang w:eastAsia="sk-SK"/>
        </w:rPr>
        <w:t xml:space="preserve"> </w:t>
      </w:r>
      <w:r w:rsidRPr="00A5149D">
        <w:rPr>
          <w:rFonts w:ascii="Lato" w:eastAsia="Times New Roman" w:hAnsi="Lato" w:cs="Calibri"/>
          <w:lang w:eastAsia="sk-SK"/>
        </w:rPr>
        <w:t>za príslušný kalendárny rok vyčíslené v</w:t>
      </w:r>
      <w:r w:rsidR="00173349">
        <w:rPr>
          <w:rFonts w:ascii="Lato" w:eastAsia="Times New Roman" w:hAnsi="Lato" w:cs="Calibri"/>
          <w:lang w:eastAsia="sk-SK"/>
        </w:rPr>
        <w:t> </w:t>
      </w:r>
      <w:r w:rsidRPr="00A5149D">
        <w:rPr>
          <w:rFonts w:ascii="Lato" w:eastAsia="Times New Roman" w:hAnsi="Lato" w:cs="Calibri"/>
          <w:lang w:eastAsia="sk-SK"/>
        </w:rPr>
        <w:t xml:space="preserve">samostatnom výkaze v štruktúre vopred odsúhlasenej </w:t>
      </w:r>
      <w:r w:rsidRPr="00437535">
        <w:rPr>
          <w:rFonts w:ascii="Lato" w:eastAsia="Times New Roman" w:hAnsi="Lato" w:cs="Calibri"/>
          <w:lang w:eastAsia="sk-SK"/>
        </w:rPr>
        <w:t>Objednávateľom (</w:t>
      </w:r>
      <w:r w:rsidRPr="00437535">
        <w:rPr>
          <w:rFonts w:ascii="Lato" w:eastAsia="Times New Roman" w:hAnsi="Lato" w:cs="Calibri"/>
          <w:i/>
          <w:iCs/>
          <w:lang w:eastAsia="sk-SK"/>
        </w:rPr>
        <w:t>PN</w:t>
      </w:r>
      <w:r w:rsidRPr="00437535">
        <w:rPr>
          <w:rFonts w:ascii="Lato" w:eastAsia="Times New Roman" w:hAnsi="Lato" w:cs="Calibri"/>
          <w:i/>
          <w:iCs/>
          <w:vertAlign w:val="subscript"/>
          <w:lang w:eastAsia="sk-SK"/>
        </w:rPr>
        <w:t>D</w:t>
      </w:r>
      <w:r w:rsidRPr="00437535">
        <w:rPr>
          <w:rFonts w:ascii="Lato" w:eastAsia="Times New Roman" w:hAnsi="Lato" w:cs="Calibri"/>
          <w:lang w:eastAsia="sk-SK"/>
        </w:rPr>
        <w:t xml:space="preserve">). </w:t>
      </w:r>
      <w:r w:rsidRPr="00A5149D">
        <w:rPr>
          <w:rFonts w:ascii="Lato" w:eastAsia="Times New Roman" w:hAnsi="Lato" w:cs="Calibri"/>
          <w:lang w:eastAsia="sk-SK"/>
        </w:rPr>
        <w:t>Dopravca je</w:t>
      </w:r>
      <w:r w:rsidR="00ED2573">
        <w:rPr>
          <w:rFonts w:ascii="Lato" w:eastAsia="Times New Roman" w:hAnsi="Lato" w:cs="Calibri"/>
          <w:lang w:eastAsia="sk-SK"/>
        </w:rPr>
        <w:t xml:space="preserve"> v rámci kontroly plnenia Zmluvy</w:t>
      </w:r>
      <w:r w:rsidRPr="00A5149D">
        <w:rPr>
          <w:rFonts w:ascii="Lato" w:eastAsia="Times New Roman" w:hAnsi="Lato" w:cs="Calibri"/>
          <w:lang w:eastAsia="sk-SK"/>
        </w:rPr>
        <w:t xml:space="preserve"> povinný</w:t>
      </w:r>
      <w:r w:rsidR="00ED2573">
        <w:rPr>
          <w:rFonts w:ascii="Lato" w:eastAsia="Times New Roman" w:hAnsi="Lato" w:cs="Calibri"/>
          <w:lang w:eastAsia="sk-SK"/>
        </w:rPr>
        <w:t xml:space="preserve"> predložiť povereným osobám doklady, ktoré preukážu tieto skutočnosti.</w:t>
      </w:r>
      <w:bookmarkEnd w:id="71"/>
    </w:p>
    <w:p w14:paraId="5B71D258" w14:textId="77777777" w:rsidR="00437535" w:rsidRPr="00DE50AF" w:rsidRDefault="00437535" w:rsidP="001A797C">
      <w:pPr>
        <w:pStyle w:val="ListParagraph"/>
        <w:widowControl w:val="0"/>
        <w:numPr>
          <w:ilvl w:val="0"/>
          <w:numId w:val="31"/>
        </w:numPr>
        <w:spacing w:after="120" w:line="240" w:lineRule="auto"/>
        <w:ind w:left="1560"/>
        <w:contextualSpacing w:val="0"/>
        <w:jc w:val="both"/>
        <w:rPr>
          <w:rFonts w:ascii="Lato" w:eastAsia="Times New Roman" w:hAnsi="Lato" w:cs="Calibri"/>
          <w:lang w:eastAsia="sk-SK"/>
        </w:rPr>
      </w:pPr>
      <w:r w:rsidRPr="00B83C4A">
        <w:rPr>
          <w:rFonts w:ascii="Lato" w:eastAsia="Times New Roman" w:hAnsi="Lato" w:cs="Calibri"/>
          <w:lang w:eastAsia="sk-SK"/>
        </w:rPr>
        <w:t xml:space="preserve">Výsledná </w:t>
      </w:r>
      <w:r w:rsidRPr="00B83C4A">
        <w:rPr>
          <w:rFonts w:ascii="Lato" w:eastAsia="Times New Roman" w:hAnsi="Lato" w:cs="Calibri"/>
          <w:b/>
          <w:bCs/>
          <w:lang w:eastAsia="sk-SK"/>
        </w:rPr>
        <w:t>uznaná</w:t>
      </w:r>
      <w:r w:rsidRPr="00B83C4A">
        <w:rPr>
          <w:rFonts w:ascii="Lato" w:eastAsia="Times New Roman" w:hAnsi="Lato" w:cs="Calibri"/>
          <w:lang w:eastAsia="sk-SK"/>
        </w:rPr>
        <w:t xml:space="preserve"> valorizovaná celková časť ceny za výkonovú mzdu</w:t>
      </w:r>
      <w:r w:rsidRPr="00DE50AF">
        <w:rPr>
          <w:rFonts w:ascii="Lato" w:eastAsia="Times New Roman" w:hAnsi="Lato" w:cs="Calibri"/>
          <w:lang w:eastAsia="sk-SK"/>
        </w:rPr>
        <w:t xml:space="preserve"> za príslušný kalendárny rok</w:t>
      </w:r>
      <w:r>
        <w:rPr>
          <w:rFonts w:ascii="Lato" w:eastAsia="Times New Roman" w:hAnsi="Lato" w:cs="Calibri"/>
          <w:lang w:eastAsia="sk-SK"/>
        </w:rPr>
        <w:t xml:space="preserve">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U</m:t>
            </m:r>
          </m:sup>
        </m:sSubSup>
      </m:oMath>
      <w:r>
        <w:rPr>
          <w:rFonts w:ascii="Lato" w:eastAsia="Times New Roman" w:hAnsi="Lato" w:cs="Calibri"/>
          <w:lang w:eastAsia="sk-SK"/>
        </w:rPr>
        <w:t>)</w:t>
      </w:r>
      <w:r w:rsidRPr="00DE50AF">
        <w:rPr>
          <w:rFonts w:ascii="Lato" w:eastAsia="Times New Roman" w:hAnsi="Lato" w:cs="Calibri"/>
          <w:lang w:eastAsia="sk-SK"/>
        </w:rPr>
        <w:t xml:space="preserve">, v ktorom bola Služba poskytovaná sa </w:t>
      </w:r>
      <w:r>
        <w:rPr>
          <w:rFonts w:ascii="Lato" w:eastAsia="Times New Roman" w:hAnsi="Lato" w:cs="Calibri"/>
          <w:lang w:eastAsia="sk-SK"/>
        </w:rPr>
        <w:t>stanoví</w:t>
      </w:r>
      <w:r w:rsidRPr="00DE50AF">
        <w:rPr>
          <w:rFonts w:ascii="Lato" w:eastAsia="Times New Roman" w:hAnsi="Lato" w:cs="Calibri"/>
          <w:lang w:eastAsia="sk-SK"/>
        </w:rPr>
        <w:t xml:space="preserve"> ako:</w:t>
      </w:r>
    </w:p>
    <w:p w14:paraId="389F657E" w14:textId="77777777" w:rsidR="00437535" w:rsidRPr="00A5149D" w:rsidRDefault="00437535" w:rsidP="001A797C">
      <w:pPr>
        <w:pStyle w:val="ListParagraph"/>
        <w:widowControl w:val="0"/>
        <w:numPr>
          <w:ilvl w:val="0"/>
          <w:numId w:val="32"/>
        </w:numPr>
        <w:ind w:left="1134" w:hanging="283"/>
        <w:rPr>
          <w:rFonts w:ascii="Lato" w:hAnsi="Lato"/>
        </w:rPr>
      </w:pPr>
      <w:r w:rsidRPr="00A5149D">
        <w:rPr>
          <w:rFonts w:ascii="Lato" w:hAnsi="Lato"/>
        </w:rPr>
        <w:t xml:space="preserve">ak Dopravca nepreukáže mzdové náklady a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Max</m:t>
            </m:r>
          </m:sup>
        </m:sSubSup>
      </m:oMath>
      <w:r w:rsidRPr="00A5149D">
        <w:rPr>
          <w:rFonts w:ascii="Lato" w:eastAsiaTheme="minorEastAsia" w:hAnsi="Lato"/>
          <w:lang w:eastAsia="sk-SK"/>
        </w:rPr>
        <w:t xml:space="preserve"> </w:t>
      </w:r>
      <w:r w:rsidRPr="00A5149D">
        <w:rPr>
          <w:rFonts w:ascii="Lato" w:eastAsiaTheme="minorEastAsia" w:hAnsi="Lato" w:cstheme="minorHAnsi"/>
          <w:lang w:eastAsia="sk-SK"/>
        </w:rPr>
        <w:t>&lt;</w:t>
      </w:r>
      <w:r w:rsidRPr="00A5149D">
        <w:rPr>
          <w:rFonts w:ascii="Lato" w:eastAsiaTheme="minorEastAsia" w:hAnsi="Lato"/>
          <w:lang w:eastAsia="sk-SK"/>
        </w:rPr>
        <w:t xml:space="preserve"> </w:t>
      </w:r>
      <m:oMath>
        <m:sSubSup>
          <m:sSubSupPr>
            <m:ctrlPr>
              <w:rPr>
                <w:rFonts w:ascii="Cambria Math" w:eastAsiaTheme="minorEastAsia" w:hAnsi="Cambria Math"/>
                <w:i/>
                <w:lang w:eastAsia="sk-SK"/>
              </w:rPr>
            </m:ctrlPr>
          </m:sSubSupPr>
          <m:e>
            <m:r>
              <w:rPr>
                <w:rFonts w:ascii="Cambria Math" w:eastAsiaTheme="minorEastAsia" w:hAnsi="Cambria Math"/>
                <w:lang w:eastAsia="sk-SK"/>
              </w:rPr>
              <m:t>VM</m:t>
            </m:r>
          </m:e>
          <m:sub>
            <m:r>
              <w:rPr>
                <w:rFonts w:ascii="Cambria Math" w:eastAsiaTheme="minorEastAsia" w:hAnsi="Cambria Math"/>
                <w:lang w:eastAsia="sk-SK"/>
              </w:rPr>
              <m:t>0</m:t>
            </m:r>
          </m:sub>
          <m:sup>
            <m:r>
              <w:rPr>
                <w:rFonts w:ascii="Cambria Math" w:eastAsiaTheme="minorEastAsia" w:hAnsi="Cambria Math"/>
                <w:lang w:eastAsia="sk-SK"/>
              </w:rPr>
              <m:t>rok</m:t>
            </m:r>
          </m:sup>
        </m:sSubSup>
      </m:oMath>
      <w:r>
        <w:rPr>
          <w:rFonts w:ascii="Lato" w:eastAsiaTheme="minorEastAsia" w:hAnsi="Lato"/>
          <w:lang w:eastAsia="sk-SK"/>
        </w:rPr>
        <w:t xml:space="preserve"> </w:t>
      </w:r>
      <w:r w:rsidRPr="00A5149D">
        <w:rPr>
          <w:rFonts w:ascii="Lato" w:eastAsia="Times New Roman" w:hAnsi="Lato" w:cs="Calibri"/>
          <w:lang w:eastAsia="sk-SK"/>
        </w:rPr>
        <w:t xml:space="preserve">tak potom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U</m:t>
            </m:r>
          </m:sup>
        </m:sSubSup>
      </m:oMath>
      <w:r w:rsidRPr="00A5149D">
        <w:rPr>
          <w:rFonts w:ascii="Lato" w:eastAsia="Times New Roman" w:hAnsi="Lato" w:cs="Calibri"/>
          <w:i/>
          <w:iCs/>
          <w:lang w:eastAsia="sk-SK"/>
        </w:rPr>
        <w:t xml:space="preserve"> </w:t>
      </w:r>
      <w:r w:rsidRPr="00A5149D">
        <w:rPr>
          <w:rFonts w:ascii="Lato" w:eastAsia="Times New Roman" w:hAnsi="Lato" w:cs="Calibri"/>
          <w:lang w:eastAsia="sk-SK"/>
        </w:rPr>
        <w:t>=</w:t>
      </w:r>
      <w:r w:rsidRPr="00A5149D">
        <w:rPr>
          <w:rFonts w:ascii="Lato" w:eastAsia="Times New Roman" w:hAnsi="Lato" w:cs="Calibri"/>
          <w:i/>
          <w:iCs/>
          <w:lang w:eastAsia="sk-SK"/>
        </w:rPr>
        <w:t xml:space="preserve">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Max</m:t>
            </m:r>
          </m:sup>
        </m:sSubSup>
      </m:oMath>
    </w:p>
    <w:p w14:paraId="56055F59" w14:textId="77777777" w:rsidR="00437535" w:rsidRPr="00A5149D" w:rsidRDefault="00437535" w:rsidP="001A797C">
      <w:pPr>
        <w:pStyle w:val="ListParagraph"/>
        <w:widowControl w:val="0"/>
        <w:numPr>
          <w:ilvl w:val="0"/>
          <w:numId w:val="32"/>
        </w:numPr>
        <w:ind w:left="1134" w:hanging="283"/>
        <w:rPr>
          <w:rFonts w:ascii="Lato" w:hAnsi="Lato"/>
        </w:rPr>
      </w:pPr>
      <w:r w:rsidRPr="00A5149D">
        <w:rPr>
          <w:rFonts w:ascii="Lato" w:eastAsia="Times New Roman" w:hAnsi="Lato" w:cs="Calibri"/>
          <w:iCs/>
          <w:lang w:eastAsia="sk-SK"/>
        </w:rPr>
        <w:t xml:space="preserve">ak Dopravca nepreukáže mzdové náklady a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Max</m:t>
            </m:r>
          </m:sup>
        </m:sSubSup>
      </m:oMath>
      <w:r w:rsidRPr="00A5149D">
        <w:rPr>
          <w:rFonts w:ascii="Lato" w:eastAsia="Times New Roman" w:hAnsi="Lato" w:cs="Calibri"/>
          <w:lang w:eastAsia="sk-SK"/>
        </w:rPr>
        <w:t xml:space="preserve"> ≥ </w:t>
      </w:r>
      <m:oMath>
        <m:sSubSup>
          <m:sSubSupPr>
            <m:ctrlPr>
              <w:rPr>
                <w:rFonts w:ascii="Cambria Math" w:eastAsiaTheme="minorEastAsia" w:hAnsi="Cambria Math"/>
                <w:i/>
                <w:lang w:eastAsia="sk-SK"/>
              </w:rPr>
            </m:ctrlPr>
          </m:sSubSupPr>
          <m:e>
            <m:r>
              <w:rPr>
                <w:rFonts w:ascii="Cambria Math" w:eastAsiaTheme="minorEastAsia" w:hAnsi="Cambria Math"/>
                <w:lang w:eastAsia="sk-SK"/>
              </w:rPr>
              <m:t>VM</m:t>
            </m:r>
          </m:e>
          <m:sub>
            <m:r>
              <w:rPr>
                <w:rFonts w:ascii="Cambria Math" w:eastAsiaTheme="minorEastAsia" w:hAnsi="Cambria Math"/>
                <w:lang w:eastAsia="sk-SK"/>
              </w:rPr>
              <m:t>0</m:t>
            </m:r>
          </m:sub>
          <m:sup>
            <m:r>
              <w:rPr>
                <w:rFonts w:ascii="Cambria Math" w:eastAsiaTheme="minorEastAsia" w:hAnsi="Cambria Math"/>
                <w:lang w:eastAsia="sk-SK"/>
              </w:rPr>
              <m:t>rok</m:t>
            </m:r>
          </m:sup>
        </m:sSubSup>
      </m:oMath>
      <w:r w:rsidRPr="00A5149D">
        <w:rPr>
          <w:rFonts w:ascii="Lato" w:eastAsia="Times New Roman" w:hAnsi="Lato" w:cs="Calibri"/>
          <w:lang w:eastAsia="sk-SK"/>
        </w:rPr>
        <w:t xml:space="preserve"> tak potom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U</m:t>
            </m:r>
          </m:sup>
        </m:sSubSup>
      </m:oMath>
      <w:r w:rsidRPr="00A5149D">
        <w:rPr>
          <w:rFonts w:ascii="Lato" w:eastAsia="Times New Roman" w:hAnsi="Lato" w:cs="Calibri"/>
          <w:i/>
          <w:iCs/>
          <w:lang w:eastAsia="sk-SK"/>
        </w:rPr>
        <w:t xml:space="preserve"> </w:t>
      </w:r>
      <w:r w:rsidRPr="00A5149D">
        <w:rPr>
          <w:rFonts w:ascii="Lato" w:eastAsia="Times New Roman" w:hAnsi="Lato" w:cs="Calibri"/>
          <w:lang w:eastAsia="sk-SK"/>
        </w:rPr>
        <w:t>=</w:t>
      </w:r>
      <w:r w:rsidRPr="00A5149D">
        <w:rPr>
          <w:rFonts w:ascii="Lato" w:eastAsia="Times New Roman" w:hAnsi="Lato" w:cs="Calibri"/>
          <w:i/>
          <w:iCs/>
          <w:lang w:eastAsia="sk-SK"/>
        </w:rPr>
        <w:t xml:space="preserve"> </w:t>
      </w:r>
      <m:oMath>
        <m:sSubSup>
          <m:sSubSupPr>
            <m:ctrlPr>
              <w:rPr>
                <w:rFonts w:ascii="Cambria Math" w:eastAsiaTheme="minorEastAsia" w:hAnsi="Cambria Math"/>
                <w:i/>
                <w:lang w:eastAsia="sk-SK"/>
              </w:rPr>
            </m:ctrlPr>
          </m:sSubSupPr>
          <m:e>
            <m:r>
              <w:rPr>
                <w:rFonts w:ascii="Cambria Math" w:eastAsiaTheme="minorEastAsia" w:hAnsi="Cambria Math"/>
                <w:lang w:eastAsia="sk-SK"/>
              </w:rPr>
              <m:t>VM</m:t>
            </m:r>
          </m:e>
          <m:sub>
            <m:r>
              <w:rPr>
                <w:rFonts w:ascii="Cambria Math" w:eastAsiaTheme="minorEastAsia" w:hAnsi="Cambria Math"/>
                <w:lang w:eastAsia="sk-SK"/>
              </w:rPr>
              <m:t>0</m:t>
            </m:r>
          </m:sub>
          <m:sup>
            <m:r>
              <w:rPr>
                <w:rFonts w:ascii="Cambria Math" w:eastAsiaTheme="minorEastAsia" w:hAnsi="Cambria Math"/>
                <w:lang w:eastAsia="sk-SK"/>
              </w:rPr>
              <m:t>rok</m:t>
            </m:r>
          </m:sup>
        </m:sSubSup>
      </m:oMath>
    </w:p>
    <w:p w14:paraId="2727CB99" w14:textId="77777777" w:rsidR="00437535" w:rsidRPr="00A5149D" w:rsidRDefault="00437535" w:rsidP="001A797C">
      <w:pPr>
        <w:pStyle w:val="ListParagraph"/>
        <w:widowControl w:val="0"/>
        <w:numPr>
          <w:ilvl w:val="0"/>
          <w:numId w:val="32"/>
        </w:numPr>
        <w:ind w:left="1134" w:hanging="283"/>
        <w:rPr>
          <w:rFonts w:ascii="Lato" w:hAnsi="Lato"/>
        </w:rPr>
      </w:pPr>
      <w:r w:rsidRPr="00A5149D">
        <w:rPr>
          <w:rFonts w:ascii="Lato" w:eastAsia="Times New Roman" w:hAnsi="Lato" w:cs="Calibri"/>
          <w:lang w:eastAsia="sk-SK"/>
        </w:rPr>
        <w:t xml:space="preserve">ak Dopravca preukáže mzdové náklady a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sSub>
              <m:sSubPr>
                <m:ctrlPr>
                  <w:rPr>
                    <w:rFonts w:ascii="Cambria Math" w:eastAsia="Times New Roman" w:hAnsi="Cambria Math" w:cs="Calibri"/>
                    <w:i/>
                    <w:lang w:eastAsia="sk-SK"/>
                  </w:rPr>
                </m:ctrlPr>
              </m:sSubPr>
              <m:e>
                <m:r>
                  <w:rPr>
                    <w:rFonts w:ascii="Cambria Math" w:eastAsia="Times New Roman" w:hAnsi="Cambria Math" w:cs="Calibri"/>
                    <w:lang w:eastAsia="sk-SK"/>
                  </w:rPr>
                  <m:t>PN</m:t>
                </m:r>
              </m:e>
              <m:sub>
                <m:r>
                  <w:rPr>
                    <w:rFonts w:ascii="Cambria Math" w:eastAsia="Times New Roman" w:hAnsi="Cambria Math" w:cs="Calibri"/>
                    <w:lang w:eastAsia="sk-SK"/>
                  </w:rPr>
                  <m:t>D</m:t>
                </m:r>
              </m:sub>
            </m:sSub>
          </m:sup>
        </m:sSubSup>
      </m:oMath>
      <w:r w:rsidR="00010563" w:rsidRPr="00A5149D">
        <w:rPr>
          <w:rFonts w:ascii="Lato" w:eastAsiaTheme="minorEastAsia" w:hAnsi="Lato" w:cstheme="minorHAnsi"/>
          <w:lang w:eastAsia="sk-SK"/>
        </w:rPr>
        <w:t>&lt;</w:t>
      </w:r>
      <w:r w:rsidRPr="00A5149D">
        <w:rPr>
          <w:rFonts w:ascii="Lato" w:eastAsia="Times New Roman" w:hAnsi="Lato" w:cs="Calibri"/>
          <w:lang w:eastAsia="sk-SK"/>
        </w:rPr>
        <w:t xml:space="preserve">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Max</m:t>
            </m:r>
          </m:sup>
        </m:sSubSup>
      </m:oMath>
      <w:r w:rsidRPr="00A5149D">
        <w:rPr>
          <w:rFonts w:ascii="Lato" w:eastAsia="Times New Roman" w:hAnsi="Lato" w:cs="Calibri"/>
          <w:lang w:eastAsia="sk-SK"/>
        </w:rPr>
        <w:t xml:space="preserve"> tak potom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U</m:t>
            </m:r>
          </m:sup>
        </m:sSubSup>
      </m:oMath>
      <w:r w:rsidRPr="00A5149D">
        <w:rPr>
          <w:rFonts w:ascii="Lato" w:eastAsia="Times New Roman" w:hAnsi="Lato" w:cs="Calibri"/>
          <w:lang w:eastAsia="sk-SK"/>
        </w:rPr>
        <w:t xml:space="preserve"> =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sSub>
              <m:sSubPr>
                <m:ctrlPr>
                  <w:rPr>
                    <w:rFonts w:ascii="Cambria Math" w:eastAsia="Times New Roman" w:hAnsi="Cambria Math" w:cs="Calibri"/>
                    <w:i/>
                    <w:lang w:eastAsia="sk-SK"/>
                  </w:rPr>
                </m:ctrlPr>
              </m:sSubPr>
              <m:e>
                <m:r>
                  <w:rPr>
                    <w:rFonts w:ascii="Cambria Math" w:eastAsia="Times New Roman" w:hAnsi="Cambria Math" w:cs="Calibri"/>
                    <w:lang w:eastAsia="sk-SK"/>
                  </w:rPr>
                  <m:t>PN</m:t>
                </m:r>
              </m:e>
              <m:sub>
                <m:r>
                  <w:rPr>
                    <w:rFonts w:ascii="Cambria Math" w:eastAsia="Times New Roman" w:hAnsi="Cambria Math" w:cs="Calibri"/>
                    <w:lang w:eastAsia="sk-SK"/>
                  </w:rPr>
                  <m:t>D</m:t>
                </m:r>
              </m:sub>
            </m:sSub>
          </m:sup>
        </m:sSubSup>
      </m:oMath>
    </w:p>
    <w:p w14:paraId="3CBA867F" w14:textId="77777777" w:rsidR="00437535" w:rsidRPr="00F26F67" w:rsidRDefault="00437535" w:rsidP="001A797C">
      <w:pPr>
        <w:pStyle w:val="ListParagraph"/>
        <w:widowControl w:val="0"/>
        <w:numPr>
          <w:ilvl w:val="0"/>
          <w:numId w:val="32"/>
        </w:numPr>
        <w:spacing w:after="120" w:line="240" w:lineRule="auto"/>
        <w:ind w:left="1134" w:hanging="283"/>
        <w:contextualSpacing w:val="0"/>
        <w:rPr>
          <w:rFonts w:ascii="Lato" w:hAnsi="Lato"/>
        </w:rPr>
      </w:pPr>
      <w:r w:rsidRPr="00A5149D">
        <w:rPr>
          <w:rFonts w:ascii="Lato" w:eastAsia="Times New Roman" w:hAnsi="Lato" w:cs="Calibri"/>
          <w:lang w:eastAsia="sk-SK"/>
        </w:rPr>
        <w:t xml:space="preserve">ak Dopravca preukáže mzdové náklady a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sSub>
              <m:sSubPr>
                <m:ctrlPr>
                  <w:rPr>
                    <w:rFonts w:ascii="Cambria Math" w:eastAsia="Times New Roman" w:hAnsi="Cambria Math" w:cs="Calibri"/>
                    <w:i/>
                    <w:lang w:eastAsia="sk-SK"/>
                  </w:rPr>
                </m:ctrlPr>
              </m:sSubPr>
              <m:e>
                <m:r>
                  <w:rPr>
                    <w:rFonts w:ascii="Cambria Math" w:eastAsia="Times New Roman" w:hAnsi="Cambria Math" w:cs="Calibri"/>
                    <w:lang w:eastAsia="sk-SK"/>
                  </w:rPr>
                  <m:t>PN</m:t>
                </m:r>
              </m:e>
              <m:sub>
                <m:r>
                  <w:rPr>
                    <w:rFonts w:ascii="Cambria Math" w:eastAsia="Times New Roman" w:hAnsi="Cambria Math" w:cs="Calibri"/>
                    <w:lang w:eastAsia="sk-SK"/>
                  </w:rPr>
                  <m:t>D</m:t>
                </m:r>
              </m:sub>
            </m:sSub>
          </m:sup>
        </m:sSubSup>
      </m:oMath>
      <w:r w:rsidRPr="00A5149D">
        <w:rPr>
          <w:rFonts w:ascii="Lato" w:eastAsia="Times New Roman" w:hAnsi="Lato" w:cs="Calibri"/>
          <w:lang w:eastAsia="sk-SK"/>
        </w:rPr>
        <w:t xml:space="preserve"> ≥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Max</m:t>
            </m:r>
          </m:sup>
        </m:sSubSup>
      </m:oMath>
      <w:r w:rsidRPr="00A5149D">
        <w:rPr>
          <w:rFonts w:ascii="Lato" w:eastAsia="Times New Roman" w:hAnsi="Lato" w:cs="Calibri"/>
          <w:lang w:eastAsia="sk-SK"/>
        </w:rPr>
        <w:t xml:space="preserve"> tak potom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U</m:t>
            </m:r>
          </m:sup>
        </m:sSubSup>
      </m:oMath>
      <w:r w:rsidRPr="00A5149D">
        <w:rPr>
          <w:rFonts w:ascii="Lato" w:eastAsia="Times New Roman" w:hAnsi="Lato" w:cs="Calibri"/>
          <w:lang w:eastAsia="sk-SK"/>
        </w:rPr>
        <w:t xml:space="preserve">=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Max</m:t>
            </m:r>
          </m:sup>
        </m:sSubSup>
      </m:oMath>
      <w:r w:rsidRPr="00A5149D">
        <w:rPr>
          <w:rFonts w:ascii="Lato" w:eastAsia="Times New Roman" w:hAnsi="Lato" w:cs="Calibri"/>
          <w:lang w:eastAsia="sk-SK"/>
        </w:rPr>
        <w:t xml:space="preserve"> </w:t>
      </w:r>
    </w:p>
    <w:p w14:paraId="5AC68EC7" w14:textId="77777777" w:rsidR="00437535" w:rsidRPr="00990A9A" w:rsidRDefault="00437535" w:rsidP="001A797C">
      <w:pPr>
        <w:widowControl w:val="0"/>
        <w:spacing w:after="120" w:line="240" w:lineRule="auto"/>
        <w:ind w:left="708" w:hanging="708"/>
        <w:jc w:val="both"/>
        <w:rPr>
          <w:rFonts w:ascii="Lato" w:hAnsi="Lato"/>
        </w:rPr>
      </w:pPr>
      <w:r w:rsidRPr="00990A9A">
        <w:rPr>
          <w:rFonts w:ascii="Lato" w:hAnsi="Lato"/>
        </w:rPr>
        <w:t>kde:</w:t>
      </w:r>
    </w:p>
    <w:p w14:paraId="0E603D91" w14:textId="77777777" w:rsidR="00437535" w:rsidRPr="00990A9A" w:rsidRDefault="00965C3E" w:rsidP="001A797C">
      <w:pPr>
        <w:widowControl w:val="0"/>
        <w:spacing w:after="120" w:line="240" w:lineRule="auto"/>
        <w:ind w:left="1134" w:hanging="1134"/>
        <w:jc w:val="both"/>
        <w:rPr>
          <w:rFonts w:ascii="Lato" w:hAnsi="Lato"/>
        </w:rPr>
      </w:pPr>
      <m:oMath>
        <m:sSubSup>
          <m:sSubSupPr>
            <m:ctrlPr>
              <w:rPr>
                <w:rFonts w:ascii="Cambria Math" w:eastAsiaTheme="minorEastAsia" w:hAnsi="Cambria Math"/>
                <w:i/>
                <w:lang w:eastAsia="sk-SK"/>
              </w:rPr>
            </m:ctrlPr>
          </m:sSubSupPr>
          <m:e>
            <m:r>
              <w:rPr>
                <w:rFonts w:ascii="Cambria Math" w:eastAsiaTheme="minorEastAsia" w:hAnsi="Cambria Math"/>
                <w:lang w:eastAsia="sk-SK"/>
              </w:rPr>
              <m:t>VM</m:t>
            </m:r>
          </m:e>
          <m:sub>
            <m:r>
              <w:rPr>
                <w:rFonts w:ascii="Cambria Math" w:eastAsiaTheme="minorEastAsia" w:hAnsi="Cambria Math"/>
                <w:lang w:eastAsia="sk-SK"/>
              </w:rPr>
              <m:t>0</m:t>
            </m:r>
          </m:sub>
          <m:sup>
            <m:r>
              <w:rPr>
                <w:rFonts w:ascii="Cambria Math" w:eastAsiaTheme="minorEastAsia" w:hAnsi="Cambria Math"/>
                <w:lang w:eastAsia="sk-SK"/>
              </w:rPr>
              <m:t>rok</m:t>
            </m:r>
          </m:sup>
        </m:sSubSup>
      </m:oMath>
      <w:r w:rsidR="00437535">
        <w:rPr>
          <w:rFonts w:ascii="Lato" w:eastAsiaTheme="minorEastAsia" w:hAnsi="Lato"/>
          <w:lang w:eastAsia="sk-SK"/>
        </w:rPr>
        <w:t xml:space="preserve"> </w:t>
      </w:r>
      <w:r w:rsidR="00437535" w:rsidRPr="00990A9A">
        <w:rPr>
          <w:rFonts w:ascii="Lato" w:hAnsi="Lato"/>
        </w:rPr>
        <w:tab/>
      </w:r>
      <w:r w:rsidR="00437535">
        <w:rPr>
          <w:rFonts w:ascii="Lato" w:eastAsia="Times New Roman" w:hAnsi="Lato" w:cs="Calibri"/>
          <w:lang w:eastAsia="sk-SK"/>
        </w:rPr>
        <w:t>celková výška nákladov v časti ceny za výkonovú mzdu za príslušný kalendárny rok bez uplatnenia valorizácie jednotkových nákladov VM</w:t>
      </w:r>
      <w:r w:rsidR="00437535">
        <w:rPr>
          <w:rFonts w:ascii="Lato" w:eastAsia="Times New Roman" w:hAnsi="Lato" w:cs="Calibri"/>
          <w:vertAlign w:val="subscript"/>
          <w:lang w:eastAsia="sk-SK"/>
        </w:rPr>
        <w:t>0</w:t>
      </w:r>
      <w:r w:rsidR="00437535">
        <w:rPr>
          <w:rFonts w:ascii="Lato" w:eastAsia="Times New Roman" w:hAnsi="Lato" w:cs="Calibri"/>
          <w:lang w:eastAsia="sk-SK"/>
        </w:rPr>
        <w:t xml:space="preserve"> uvedených v Ponuke dopravcu v Prílohe č. 7 Zmluvy (aktualizácia VM</w:t>
      </w:r>
      <w:r w:rsidR="00437535">
        <w:rPr>
          <w:rFonts w:ascii="Lato" w:eastAsia="Times New Roman" w:hAnsi="Lato" w:cs="Calibri"/>
          <w:vertAlign w:val="subscript"/>
          <w:lang w:eastAsia="sk-SK"/>
        </w:rPr>
        <w:t xml:space="preserve">0 </w:t>
      </w:r>
      <w:r w:rsidR="00437535">
        <w:rPr>
          <w:rFonts w:ascii="Lato" w:hAnsi="Lato"/>
        </w:rPr>
        <w:t>zohľadnená)</w:t>
      </w:r>
      <w:r w:rsidR="00437535" w:rsidRPr="00A5149D">
        <w:rPr>
          <w:rFonts w:ascii="Lato" w:hAnsi="Lato"/>
        </w:rPr>
        <w:t xml:space="preserve">, zaokrúhlená matematicky na </w:t>
      </w:r>
      <w:r w:rsidR="00437535">
        <w:rPr>
          <w:rFonts w:ascii="Lato" w:hAnsi="Lato"/>
        </w:rPr>
        <w:t>2</w:t>
      </w:r>
      <w:r w:rsidR="00437535" w:rsidRPr="00A5149D">
        <w:rPr>
          <w:rFonts w:ascii="Lato" w:hAnsi="Lato"/>
        </w:rPr>
        <w:t xml:space="preserve"> desatinné miesta</w:t>
      </w:r>
    </w:p>
    <w:p w14:paraId="1D268BEA" w14:textId="77777777" w:rsidR="00437535" w:rsidRDefault="00965C3E" w:rsidP="001A797C">
      <w:pPr>
        <w:widowControl w:val="0"/>
        <w:spacing w:after="120" w:line="240" w:lineRule="auto"/>
        <w:ind w:left="1134" w:hanging="1134"/>
        <w:jc w:val="both"/>
        <w:rPr>
          <w:rFonts w:ascii="Lato" w:hAnsi="Lato"/>
        </w:rPr>
      </w:pP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sSub>
              <m:sSubPr>
                <m:ctrlPr>
                  <w:rPr>
                    <w:rFonts w:ascii="Cambria Math" w:eastAsia="Times New Roman" w:hAnsi="Cambria Math" w:cs="Calibri"/>
                    <w:i/>
                    <w:lang w:eastAsia="sk-SK"/>
                  </w:rPr>
                </m:ctrlPr>
              </m:sSubPr>
              <m:e>
                <m:r>
                  <w:rPr>
                    <w:rFonts w:ascii="Cambria Math" w:eastAsia="Times New Roman" w:hAnsi="Cambria Math" w:cs="Calibri"/>
                    <w:lang w:eastAsia="sk-SK"/>
                  </w:rPr>
                  <m:t>PN</m:t>
                </m:r>
              </m:e>
              <m:sub>
                <m:r>
                  <w:rPr>
                    <w:rFonts w:ascii="Cambria Math" w:eastAsia="Times New Roman" w:hAnsi="Cambria Math" w:cs="Calibri"/>
                    <w:lang w:eastAsia="sk-SK"/>
                  </w:rPr>
                  <m:t>D</m:t>
                </m:r>
              </m:sub>
            </m:sSub>
          </m:sup>
        </m:sSubSup>
      </m:oMath>
      <w:r w:rsidR="00437535" w:rsidRPr="00990A9A">
        <w:rPr>
          <w:rFonts w:ascii="Lato" w:hAnsi="Lato"/>
        </w:rPr>
        <w:tab/>
      </w:r>
      <w:r w:rsidR="00437535">
        <w:rPr>
          <w:rFonts w:ascii="Lato" w:hAnsi="Lato"/>
        </w:rPr>
        <w:t xml:space="preserve">celková výška skutočných a preukázateľných nákladov Dopravcu v časti výkonovej mzdy vodičov zabezpečujúcich </w:t>
      </w:r>
      <w:r w:rsidR="00437535" w:rsidRPr="00A5149D">
        <w:rPr>
          <w:rFonts w:ascii="Lato" w:eastAsia="Times New Roman" w:hAnsi="Lato" w:cs="Calibri"/>
          <w:lang w:eastAsia="sk-SK"/>
        </w:rPr>
        <w:t>Službu</w:t>
      </w:r>
      <w:r w:rsidR="00437535">
        <w:rPr>
          <w:rFonts w:ascii="Lato" w:eastAsia="Times New Roman" w:hAnsi="Lato" w:cs="Calibri"/>
          <w:lang w:eastAsia="sk-SK"/>
        </w:rPr>
        <w:t xml:space="preserve"> </w:t>
      </w:r>
      <w:r w:rsidR="00437535" w:rsidRPr="00A5149D">
        <w:rPr>
          <w:rFonts w:ascii="Lato" w:eastAsia="Times New Roman" w:hAnsi="Lato" w:cs="Calibri"/>
          <w:lang w:eastAsia="sk-SK"/>
        </w:rPr>
        <w:t>za príslušný kalendárny rok</w:t>
      </w:r>
      <w:r w:rsidR="00173349">
        <w:rPr>
          <w:rFonts w:ascii="Lato" w:eastAsia="Times New Roman" w:hAnsi="Lato" w:cs="Calibri"/>
          <w:lang w:eastAsia="sk-SK"/>
        </w:rPr>
        <w:t xml:space="preserve">, </w:t>
      </w:r>
      <w:r w:rsidR="00173349" w:rsidRPr="00A5149D">
        <w:rPr>
          <w:rFonts w:ascii="Lato" w:hAnsi="Lato"/>
        </w:rPr>
        <w:t xml:space="preserve">zaokrúhlená matematicky na </w:t>
      </w:r>
      <w:r w:rsidR="00173349">
        <w:rPr>
          <w:rFonts w:ascii="Lato" w:hAnsi="Lato"/>
        </w:rPr>
        <w:t>2</w:t>
      </w:r>
      <w:r w:rsidR="00173349" w:rsidRPr="00A5149D">
        <w:rPr>
          <w:rFonts w:ascii="Lato" w:hAnsi="Lato"/>
        </w:rPr>
        <w:t xml:space="preserve"> desatinné miesta</w:t>
      </w:r>
    </w:p>
    <w:p w14:paraId="6AD2583D" w14:textId="77777777" w:rsidR="007F1C94" w:rsidRPr="00AD0790" w:rsidRDefault="00437535" w:rsidP="001A797C">
      <w:pPr>
        <w:widowControl w:val="0"/>
        <w:spacing w:after="240"/>
        <w:ind w:left="1134"/>
        <w:jc w:val="both"/>
        <w:rPr>
          <w:rFonts w:ascii="Lato" w:eastAsiaTheme="minorEastAsia" w:hAnsi="Lato"/>
          <w:lang w:eastAsia="sk-SK"/>
        </w:rPr>
      </w:pPr>
      <w:r w:rsidRPr="00AD0790">
        <w:rPr>
          <w:rFonts w:ascii="Lato" w:hAnsi="Lato"/>
        </w:rPr>
        <w:t xml:space="preserve">V prípade, že Dopravca preukáže mzdové náklady a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sSub>
              <m:sSubPr>
                <m:ctrlPr>
                  <w:rPr>
                    <w:rFonts w:ascii="Cambria Math" w:eastAsia="Times New Roman" w:hAnsi="Cambria Math" w:cs="Calibri"/>
                    <w:i/>
                    <w:lang w:eastAsia="sk-SK"/>
                  </w:rPr>
                </m:ctrlPr>
              </m:sSubPr>
              <m:e>
                <m:r>
                  <w:rPr>
                    <w:rFonts w:ascii="Cambria Math" w:eastAsia="Times New Roman" w:hAnsi="Cambria Math" w:cs="Calibri"/>
                    <w:lang w:eastAsia="sk-SK"/>
                  </w:rPr>
                  <m:t>PN</m:t>
                </m:r>
              </m:e>
              <m:sub>
                <m:r>
                  <w:rPr>
                    <w:rFonts w:ascii="Cambria Math" w:eastAsia="Times New Roman" w:hAnsi="Cambria Math" w:cs="Calibri"/>
                    <w:lang w:eastAsia="sk-SK"/>
                  </w:rPr>
                  <m:t>D</m:t>
                </m:r>
              </m:sub>
            </m:sSub>
          </m:sup>
        </m:sSubSup>
      </m:oMath>
      <w:r w:rsidRPr="00AD0790">
        <w:rPr>
          <w:rFonts w:ascii="Lato" w:eastAsia="Times New Roman" w:hAnsi="Lato" w:cs="Calibri"/>
          <w:lang w:eastAsia="sk-SK"/>
        </w:rPr>
        <w:t xml:space="preserve"> &lt;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Max</m:t>
            </m:r>
          </m:sup>
        </m:sSubSup>
      </m:oMath>
      <w:r w:rsidRPr="00AD0790">
        <w:rPr>
          <w:rFonts w:ascii="Lato" w:eastAsia="Times New Roman" w:hAnsi="Lato" w:cs="Calibri"/>
          <w:lang w:eastAsia="sk-SK"/>
        </w:rPr>
        <w:t xml:space="preserve">, môže použiť hodnotu rozdielu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Max</m:t>
            </m:r>
          </m:sup>
        </m:sSubSup>
        <m:r>
          <w:rPr>
            <w:rFonts w:ascii="Cambria Math" w:eastAsia="Times New Roman" w:hAnsi="Cambria Math" w:cs="Calibri"/>
            <w:lang w:eastAsia="sk-SK"/>
          </w:rPr>
          <m:t>-</m:t>
        </m:r>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sSub>
              <m:sSubPr>
                <m:ctrlPr>
                  <w:rPr>
                    <w:rFonts w:ascii="Cambria Math" w:eastAsia="Times New Roman" w:hAnsi="Cambria Math" w:cs="Calibri"/>
                    <w:i/>
                    <w:lang w:eastAsia="sk-SK"/>
                  </w:rPr>
                </m:ctrlPr>
              </m:sSubPr>
              <m:e>
                <m:r>
                  <w:rPr>
                    <w:rFonts w:ascii="Cambria Math" w:eastAsia="Times New Roman" w:hAnsi="Cambria Math" w:cs="Calibri"/>
                    <w:lang w:eastAsia="sk-SK"/>
                  </w:rPr>
                  <m:t>PN</m:t>
                </m:r>
              </m:e>
              <m:sub>
                <m:r>
                  <w:rPr>
                    <w:rFonts w:ascii="Cambria Math" w:eastAsia="Times New Roman" w:hAnsi="Cambria Math" w:cs="Calibri"/>
                    <w:lang w:eastAsia="sk-SK"/>
                  </w:rPr>
                  <m:t>D</m:t>
                </m:r>
              </m:sub>
            </m:sSub>
          </m:sup>
        </m:sSubSup>
      </m:oMath>
      <w:r w:rsidRPr="00AD0790">
        <w:rPr>
          <w:rFonts w:ascii="Lato" w:eastAsia="Times New Roman" w:hAnsi="Lato" w:cs="Calibri"/>
          <w:lang w:eastAsia="sk-SK"/>
        </w:rPr>
        <w:t xml:space="preserve">, ako tzv. ušetrené finančné prostriedky, </w:t>
      </w:r>
      <w:r w:rsidRPr="00AD0790">
        <w:rPr>
          <w:rFonts w:ascii="Lato" w:eastAsiaTheme="minorEastAsia" w:hAnsi="Lato"/>
          <w:lang w:eastAsia="sk-SK"/>
        </w:rPr>
        <w:t xml:space="preserve">na zvýšenie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Max</m:t>
            </m:r>
          </m:sup>
        </m:sSubSup>
      </m:oMath>
      <w:r w:rsidRPr="00AD0790">
        <w:rPr>
          <w:rFonts w:ascii="Lato" w:eastAsiaTheme="minorEastAsia" w:hAnsi="Lato"/>
          <w:lang w:eastAsia="sk-SK"/>
        </w:rPr>
        <w:t xml:space="preserve"> v nasledujúcich kalendárnych rokoch.</w:t>
      </w:r>
      <w:r w:rsidR="007F1C94" w:rsidRPr="00AD0790">
        <w:rPr>
          <w:rFonts w:ascii="Lato" w:eastAsiaTheme="minorEastAsia" w:hAnsi="Lato"/>
          <w:lang w:eastAsia="sk-SK"/>
        </w:rPr>
        <w:t xml:space="preserve"> </w:t>
      </w:r>
    </w:p>
    <w:p w14:paraId="228FF9E6" w14:textId="77777777" w:rsidR="00125A9B" w:rsidRPr="00AD0790" w:rsidRDefault="000A1BB0" w:rsidP="001A797C">
      <w:pPr>
        <w:pStyle w:val="ListParagraph"/>
        <w:widowControl w:val="0"/>
        <w:numPr>
          <w:ilvl w:val="0"/>
          <w:numId w:val="23"/>
        </w:numPr>
        <w:spacing w:after="120" w:line="240" w:lineRule="auto"/>
        <w:ind w:left="1134" w:hanging="425"/>
        <w:contextualSpacing w:val="0"/>
        <w:jc w:val="both"/>
        <w:rPr>
          <w:rFonts w:ascii="Lato" w:eastAsia="Times New Roman" w:hAnsi="Lato" w:cs="Calibri"/>
          <w:lang w:eastAsia="sk-SK"/>
        </w:rPr>
      </w:pPr>
      <w:bookmarkStart w:id="72" w:name="_Ref86739975"/>
      <w:bookmarkStart w:id="73" w:name="_Ref86648496"/>
      <w:r w:rsidRPr="00AD0790">
        <w:rPr>
          <w:rFonts w:ascii="Lato" w:eastAsia="Times New Roman" w:hAnsi="Lato" w:cs="Calibri"/>
          <w:lang w:eastAsia="sk-SK"/>
        </w:rPr>
        <w:t>Jednotkové náklady v časti „</w:t>
      </w:r>
      <w:r w:rsidR="005B4204" w:rsidRPr="00AD0790">
        <w:rPr>
          <w:rFonts w:ascii="Lato" w:eastAsia="Times New Roman" w:hAnsi="Lato" w:cs="Calibri"/>
          <w:lang w:eastAsia="sk-SK"/>
        </w:rPr>
        <w:t>mzdové zvýhodneni</w:t>
      </w:r>
      <w:r w:rsidR="00786C28" w:rsidRPr="00AD0790">
        <w:rPr>
          <w:rFonts w:ascii="Lato" w:eastAsia="Times New Roman" w:hAnsi="Lato" w:cs="Calibri"/>
          <w:lang w:eastAsia="sk-SK"/>
        </w:rPr>
        <w:t>a</w:t>
      </w:r>
      <w:r w:rsidR="005B4204" w:rsidRPr="00AD0790">
        <w:rPr>
          <w:rFonts w:ascii="Lato" w:eastAsia="Times New Roman" w:hAnsi="Lato" w:cs="Calibri"/>
          <w:lang w:eastAsia="sk-SK"/>
        </w:rPr>
        <w:t xml:space="preserve"> a náhrady mzdy</w:t>
      </w:r>
      <w:r w:rsidRPr="00AD0790">
        <w:rPr>
          <w:rFonts w:ascii="Lato" w:eastAsia="Times New Roman" w:hAnsi="Lato" w:cs="Calibri"/>
          <w:lang w:eastAsia="sk-SK"/>
        </w:rPr>
        <w:t xml:space="preserve">“ uvedené na r. 4.1.2 </w:t>
      </w:r>
      <w:bookmarkEnd w:id="72"/>
      <w:r w:rsidR="00786C28" w:rsidRPr="00AD0790">
        <w:rPr>
          <w:rFonts w:ascii="Lato" w:eastAsia="Times New Roman" w:hAnsi="Lato" w:cs="Calibri"/>
          <w:lang w:eastAsia="sk-SK"/>
        </w:rPr>
        <w:t>sú automaticky prepočítavané podľa platných právnych predpisov</w:t>
      </w:r>
      <w:r w:rsidR="00852E4F">
        <w:rPr>
          <w:rFonts w:ascii="Lato" w:eastAsia="Times New Roman" w:hAnsi="Lato" w:cs="Calibri"/>
          <w:lang w:eastAsia="sk-SK"/>
        </w:rPr>
        <w:t>, pokiaľ ide o nárast ich hodnoty (nie zmeny počtu časových jednotiek, za ktoré sa uhrádzajú</w:t>
      </w:r>
      <w:r w:rsidR="006A6953">
        <w:rPr>
          <w:rFonts w:ascii="Lato" w:eastAsia="Times New Roman" w:hAnsi="Lato" w:cs="Calibri"/>
          <w:lang w:eastAsia="sk-SK"/>
        </w:rPr>
        <w:t>).</w:t>
      </w:r>
    </w:p>
    <w:bookmarkEnd w:id="73"/>
    <w:p w14:paraId="0872A907" w14:textId="77777777" w:rsidR="009D4892" w:rsidRPr="00AD0790" w:rsidRDefault="009D4892" w:rsidP="001A797C">
      <w:pPr>
        <w:pStyle w:val="ListParagraph"/>
        <w:widowControl w:val="0"/>
        <w:numPr>
          <w:ilvl w:val="0"/>
          <w:numId w:val="23"/>
        </w:numPr>
        <w:spacing w:after="120" w:line="240" w:lineRule="auto"/>
        <w:ind w:left="1134" w:hanging="425"/>
        <w:contextualSpacing w:val="0"/>
        <w:jc w:val="both"/>
        <w:rPr>
          <w:rFonts w:ascii="Lato" w:eastAsia="Times New Roman" w:hAnsi="Lato" w:cs="Calibri"/>
          <w:lang w:eastAsia="sk-SK"/>
        </w:rPr>
      </w:pPr>
      <w:r w:rsidRPr="00AD0790">
        <w:rPr>
          <w:rFonts w:ascii="Lato" w:eastAsia="Times New Roman" w:hAnsi="Lato" w:cs="Calibri"/>
          <w:lang w:eastAsia="sk-SK"/>
        </w:rPr>
        <w:t xml:space="preserve">Jednotkové náklady v časti „sociálne a zdravotné poistenie vodičov“ uvedené na r. 4.2 </w:t>
      </w:r>
      <w:r w:rsidR="00F7698A" w:rsidRPr="00AD0790">
        <w:rPr>
          <w:rFonts w:ascii="Lato" w:eastAsia="Times New Roman" w:hAnsi="Lato" w:cs="Calibri"/>
          <w:lang w:eastAsia="sk-SK"/>
        </w:rPr>
        <w:t>sú</w:t>
      </w:r>
      <w:r w:rsidRPr="00AD0790">
        <w:rPr>
          <w:rFonts w:ascii="Lato" w:eastAsia="Times New Roman" w:hAnsi="Lato" w:cs="Calibri"/>
          <w:lang w:eastAsia="sk-SK"/>
        </w:rPr>
        <w:t xml:space="preserve"> automaticky prepočítava</w:t>
      </w:r>
      <w:r w:rsidR="00F7698A" w:rsidRPr="00AD0790">
        <w:rPr>
          <w:rFonts w:ascii="Lato" w:eastAsia="Times New Roman" w:hAnsi="Lato" w:cs="Calibri"/>
          <w:lang w:eastAsia="sk-SK"/>
        </w:rPr>
        <w:t>né</w:t>
      </w:r>
      <w:r w:rsidRPr="00AD0790">
        <w:rPr>
          <w:rFonts w:ascii="Lato" w:eastAsia="Times New Roman" w:hAnsi="Lato" w:cs="Calibri"/>
          <w:lang w:eastAsia="sk-SK"/>
        </w:rPr>
        <w:t xml:space="preserve"> podľa platných právnych predpisov</w:t>
      </w:r>
      <w:r w:rsidR="00AB0FC0">
        <w:rPr>
          <w:rFonts w:ascii="Lato" w:eastAsia="Times New Roman" w:hAnsi="Lato" w:cs="Calibri"/>
          <w:lang w:eastAsia="sk-SK"/>
        </w:rPr>
        <w:t xml:space="preserve"> (tzn. percentuálnym podielom z</w:t>
      </w:r>
      <w:r w:rsidR="00CE2EFF">
        <w:rPr>
          <w:rFonts w:ascii="Lato" w:eastAsia="Times New Roman" w:hAnsi="Lato" w:cs="Calibri"/>
          <w:lang w:eastAsia="sk-SK"/>
        </w:rPr>
        <w:t> VM a </w:t>
      </w:r>
      <w:r w:rsidR="00F972EA">
        <w:rPr>
          <w:rFonts w:ascii="Lato" w:eastAsia="Times New Roman" w:hAnsi="Lato" w:cs="Calibri"/>
          <w:lang w:eastAsia="sk-SK"/>
        </w:rPr>
        <w:t>„</w:t>
      </w:r>
      <w:r w:rsidR="00CE2EFF">
        <w:rPr>
          <w:rFonts w:ascii="Lato" w:eastAsia="Times New Roman" w:hAnsi="Lato" w:cs="Calibri"/>
          <w:lang w:eastAsia="sk-SK"/>
        </w:rPr>
        <w:t>mzdové zvýhodnenia a náhrady mzdy</w:t>
      </w:r>
      <w:r w:rsidR="00F972EA">
        <w:rPr>
          <w:rFonts w:ascii="Lato" w:eastAsia="Times New Roman" w:hAnsi="Lato" w:cs="Calibri"/>
          <w:lang w:eastAsia="sk-SK"/>
        </w:rPr>
        <w:t xml:space="preserve">“, avšak pri zohľadnení </w:t>
      </w:r>
      <m:oMath>
        <m:sSubSup>
          <m:sSubSupPr>
            <m:ctrlPr>
              <w:rPr>
                <w:rFonts w:ascii="Cambria Math" w:eastAsia="Times New Roman" w:hAnsi="Cambria Math" w:cs="Calibri"/>
                <w:i/>
                <w:lang w:eastAsia="sk-SK"/>
              </w:rPr>
            </m:ctrlPr>
          </m:sSubSupPr>
          <m:e>
            <m:r>
              <w:rPr>
                <w:rFonts w:ascii="Cambria Math" w:eastAsia="Times New Roman" w:hAnsi="Cambria Math" w:cs="Calibri"/>
                <w:lang w:eastAsia="sk-SK"/>
              </w:rPr>
              <m:t>VM</m:t>
            </m:r>
          </m:e>
          <m:sub>
            <m:r>
              <w:rPr>
                <w:rFonts w:ascii="Cambria Math" w:eastAsia="Times New Roman" w:hAnsi="Cambria Math" w:cs="Calibri"/>
                <w:lang w:eastAsia="sk-SK"/>
              </w:rPr>
              <m:t>rok</m:t>
            </m:r>
          </m:sub>
          <m:sup>
            <m:r>
              <w:rPr>
                <w:rFonts w:ascii="Cambria Math" w:eastAsia="Times New Roman" w:hAnsi="Cambria Math" w:cs="Calibri"/>
                <w:lang w:eastAsia="sk-SK"/>
              </w:rPr>
              <m:t>U</m:t>
            </m:r>
          </m:sup>
        </m:sSubSup>
      </m:oMath>
      <w:r w:rsidR="006A6953">
        <w:rPr>
          <w:rFonts w:ascii="Lato" w:eastAsia="Times New Roman" w:hAnsi="Lato" w:cs="Calibri"/>
          <w:lang w:eastAsia="sk-SK"/>
        </w:rPr>
        <w:t xml:space="preserve"> a uznaných nákladov v časti </w:t>
      </w:r>
      <w:r w:rsidR="006A6953" w:rsidRPr="002E6260">
        <w:rPr>
          <w:rFonts w:ascii="Lato" w:eastAsia="Times New Roman" w:hAnsi="Lato" w:cs="Calibri"/>
          <w:lang w:eastAsia="sk-SK"/>
        </w:rPr>
        <w:t>„mzdové zvýhodnenia a</w:t>
      </w:r>
      <w:r w:rsidR="006A6953">
        <w:rPr>
          <w:rFonts w:ascii="Lato" w:eastAsia="Times New Roman" w:hAnsi="Lato" w:cs="Calibri"/>
          <w:lang w:eastAsia="sk-SK"/>
        </w:rPr>
        <w:t> </w:t>
      </w:r>
      <w:r w:rsidR="006A6953" w:rsidRPr="002E6260">
        <w:rPr>
          <w:rFonts w:ascii="Lato" w:eastAsia="Times New Roman" w:hAnsi="Lato" w:cs="Calibri"/>
          <w:lang w:eastAsia="sk-SK"/>
        </w:rPr>
        <w:t>náhrady mzdy“</w:t>
      </w:r>
      <w:r w:rsidR="00AB0FC0">
        <w:rPr>
          <w:rFonts w:ascii="Lato" w:eastAsia="Times New Roman" w:hAnsi="Lato" w:cs="Calibri"/>
          <w:lang w:eastAsia="sk-SK"/>
        </w:rPr>
        <w:t>)</w:t>
      </w:r>
      <w:r w:rsidRPr="00AD0790">
        <w:rPr>
          <w:rFonts w:ascii="Lato" w:eastAsia="Times New Roman" w:hAnsi="Lato" w:cs="Calibri"/>
          <w:lang w:eastAsia="sk-SK"/>
        </w:rPr>
        <w:t xml:space="preserve">. </w:t>
      </w:r>
      <w:r w:rsidR="00743160">
        <w:rPr>
          <w:rFonts w:ascii="Lato" w:eastAsia="Times New Roman" w:hAnsi="Lato" w:cs="Calibri"/>
          <w:lang w:eastAsia="sk-SK"/>
        </w:rPr>
        <w:t>Odvod do sociálneho fondu je hradený maximálne do výšky povinného prídelu podľa platnej legislatívy.</w:t>
      </w:r>
      <w:r w:rsidRPr="00AD0790">
        <w:rPr>
          <w:rFonts w:ascii="Lato" w:eastAsia="Times New Roman" w:hAnsi="Lato" w:cs="Calibri"/>
          <w:lang w:eastAsia="sk-SK"/>
        </w:rPr>
        <w:t xml:space="preserve"> </w:t>
      </w:r>
    </w:p>
    <w:p w14:paraId="31CB150F" w14:textId="77777777" w:rsidR="009D4892" w:rsidRPr="00F27AA1" w:rsidRDefault="009D4892" w:rsidP="001A797C">
      <w:pPr>
        <w:widowControl w:val="0"/>
        <w:spacing w:after="120" w:line="240" w:lineRule="auto"/>
        <w:ind w:left="1134"/>
        <w:jc w:val="both"/>
        <w:rPr>
          <w:rFonts w:ascii="Lato" w:eastAsia="Times New Roman" w:hAnsi="Lato" w:cs="Calibri"/>
          <w:lang w:eastAsia="sk-SK"/>
        </w:rPr>
      </w:pPr>
    </w:p>
    <w:p w14:paraId="56F3BE09" w14:textId="77777777" w:rsidR="009D4892" w:rsidRDefault="009D4892" w:rsidP="001A797C">
      <w:pPr>
        <w:widowControl w:val="0"/>
        <w:spacing w:after="120" w:line="240" w:lineRule="auto"/>
        <w:ind w:left="709"/>
        <w:jc w:val="both"/>
        <w:rPr>
          <w:rFonts w:ascii="Lato" w:hAnsi="Lato"/>
        </w:rPr>
      </w:pPr>
      <w:r w:rsidRPr="00A5149D">
        <w:rPr>
          <w:rFonts w:ascii="Lato" w:hAnsi="Lato"/>
          <w:b/>
          <w:bCs/>
        </w:rPr>
        <w:lastRenderedPageBreak/>
        <w:t>Výsledná valorizovaná</w:t>
      </w:r>
      <w:r w:rsidRPr="00A5149D">
        <w:rPr>
          <w:rFonts w:ascii="Lato" w:hAnsi="Lato"/>
        </w:rPr>
        <w:t xml:space="preserve"> príslušná </w:t>
      </w:r>
      <w:r w:rsidRPr="00A5149D">
        <w:rPr>
          <w:rFonts w:ascii="Lato" w:hAnsi="Lato"/>
          <w:b/>
          <w:bCs/>
        </w:rPr>
        <w:t>časť ceny za priame mzdy</w:t>
      </w:r>
      <w:r w:rsidRPr="00A5149D">
        <w:rPr>
          <w:rFonts w:ascii="Lato" w:hAnsi="Lato"/>
        </w:rPr>
        <w:t xml:space="preserve"> (</w:t>
      </w:r>
      <w:r w:rsidRPr="00A5149D">
        <w:rPr>
          <w:rFonts w:ascii="Lato" w:eastAsia="Times New Roman" w:hAnsi="Lato" w:cs="Calibri"/>
          <w:i/>
          <w:iCs/>
          <w:lang w:eastAsia="sk-SK"/>
        </w:rPr>
        <w:t>Mvodič</w:t>
      </w:r>
      <w:r w:rsidRPr="00A5149D">
        <w:rPr>
          <w:rFonts w:ascii="Lato" w:eastAsia="Times New Roman" w:hAnsi="Lato" w:cs="Calibri"/>
          <w:i/>
          <w:iCs/>
          <w:vertAlign w:val="subscript"/>
          <w:lang w:eastAsia="sk-SK"/>
        </w:rPr>
        <w:t>1i</w:t>
      </w:r>
      <w:r w:rsidRPr="00A5149D">
        <w:rPr>
          <w:rFonts w:ascii="Lato" w:hAnsi="Lato"/>
        </w:rPr>
        <w:t xml:space="preserve">) za 1 km pre </w:t>
      </w:r>
      <w:r w:rsidRPr="00A5149D">
        <w:rPr>
          <w:rFonts w:ascii="Lato" w:hAnsi="Lato"/>
          <w:i/>
          <w:iCs/>
        </w:rPr>
        <w:t>i</w:t>
      </w:r>
      <w:r w:rsidRPr="00A5149D">
        <w:rPr>
          <w:rFonts w:ascii="Lato" w:hAnsi="Lato"/>
        </w:rPr>
        <w:t xml:space="preserve">-tú kategóriu vozidiel za príslušný kalendárny rok, v ktorom bola Služba poskytovaná sa </w:t>
      </w:r>
      <w:r w:rsidR="00081E88">
        <w:rPr>
          <w:rFonts w:ascii="Lato" w:hAnsi="Lato"/>
        </w:rPr>
        <w:t>vypočíta</w:t>
      </w:r>
      <w:r w:rsidRPr="00A5149D">
        <w:rPr>
          <w:rFonts w:ascii="Lato" w:hAnsi="Lato"/>
        </w:rPr>
        <w:t xml:space="preserve"> ako:</w:t>
      </w:r>
    </w:p>
    <w:p w14:paraId="5FCE3416" w14:textId="77777777" w:rsidR="00081E88" w:rsidRDefault="00965C3E" w:rsidP="001A797C">
      <w:pPr>
        <w:widowControl w:val="0"/>
        <w:spacing w:after="120" w:line="240" w:lineRule="auto"/>
        <w:ind w:left="709"/>
        <w:jc w:val="both"/>
        <w:rPr>
          <w:rFonts w:ascii="Lato" w:hAnsi="Lato"/>
        </w:rPr>
      </w:pPr>
      <m:oMathPara>
        <m:oMath>
          <m:sSub>
            <m:sSubPr>
              <m:ctrlPr>
                <w:rPr>
                  <w:rFonts w:ascii="Cambria Math" w:hAnsi="Cambria Math"/>
                  <w:i/>
                </w:rPr>
              </m:ctrlPr>
            </m:sSubPr>
            <m:e>
              <m:r>
                <w:rPr>
                  <w:rFonts w:ascii="Cambria Math" w:hAnsi="Cambria Math"/>
                </w:rPr>
                <m:t>Mvodič</m:t>
              </m:r>
            </m:e>
            <m:sub>
              <m:r>
                <w:rPr>
                  <w:rFonts w:ascii="Cambria Math" w:hAnsi="Cambria Math"/>
                </w:rPr>
                <m:t>1i</m:t>
              </m:r>
            </m:sub>
          </m:sSub>
          <m:r>
            <w:rPr>
              <w:rFonts w:ascii="Cambria Math" w:hAnsi="Cambria Math"/>
            </w:rPr>
            <m:t>=</m:t>
          </m:r>
          <m:sSub>
            <m:sSubPr>
              <m:ctrlPr>
                <w:rPr>
                  <w:rFonts w:ascii="Cambria Math" w:hAnsi="Cambria Math"/>
                  <w:i/>
                </w:rPr>
              </m:ctrlPr>
            </m:sSubPr>
            <m:e>
              <m:r>
                <w:rPr>
                  <w:rFonts w:ascii="Cambria Math" w:hAnsi="Cambria Math"/>
                </w:rPr>
                <m:t>VM</m:t>
              </m:r>
            </m:e>
            <m:sub>
              <m:r>
                <w:rPr>
                  <w:rFonts w:ascii="Cambria Math" w:hAnsi="Cambria Math"/>
                </w:rPr>
                <m:t>1i</m:t>
              </m:r>
            </m:sub>
          </m:sSub>
          <m:r>
            <w:rPr>
              <w:rFonts w:ascii="Cambria Math" w:hAnsi="Cambria Math"/>
            </w:rPr>
            <m:t>+</m:t>
          </m:r>
          <m:sSub>
            <m:sSubPr>
              <m:ctrlPr>
                <w:rPr>
                  <w:rFonts w:ascii="Cambria Math" w:eastAsia="Times New Roman" w:hAnsi="Cambria Math" w:cs="Calibri"/>
                  <w:i/>
                  <w:lang w:eastAsia="sk-SK"/>
                </w:rPr>
              </m:ctrlPr>
            </m:sSubPr>
            <m:e>
              <m:r>
                <w:rPr>
                  <w:rFonts w:ascii="Cambria Math" w:eastAsia="Times New Roman" w:hAnsi="Cambria Math" w:cs="Calibri"/>
                  <w:lang w:eastAsia="sk-SK"/>
                </w:rPr>
                <m:t>M</m:t>
              </m:r>
            </m:e>
            <m:sub>
              <m:sSub>
                <m:sSubPr>
                  <m:ctrlPr>
                    <w:rPr>
                      <w:rFonts w:ascii="Cambria Math" w:eastAsia="Times New Roman" w:hAnsi="Cambria Math" w:cs="Calibri"/>
                      <w:i/>
                      <w:lang w:eastAsia="sk-SK"/>
                    </w:rPr>
                  </m:ctrlPr>
                </m:sSubPr>
                <m:e>
                  <m:r>
                    <w:rPr>
                      <w:rFonts w:ascii="Cambria Math" w:eastAsia="Times New Roman" w:hAnsi="Cambria Math" w:cs="Calibri"/>
                      <w:lang w:eastAsia="sk-SK"/>
                    </w:rPr>
                    <m:t>PaN</m:t>
                  </m:r>
                </m:e>
                <m:sub>
                  <m:r>
                    <w:rPr>
                      <w:rFonts w:ascii="Cambria Math" w:eastAsia="Times New Roman" w:hAnsi="Cambria Math" w:cs="Calibri"/>
                      <w:lang w:eastAsia="sk-SK"/>
                    </w:rPr>
                    <m:t>1i</m:t>
                  </m:r>
                </m:sub>
              </m:sSub>
            </m:sub>
          </m:sSub>
          <m:r>
            <w:rPr>
              <w:rFonts w:ascii="Cambria Math" w:eastAsia="Times New Roman" w:hAnsi="Cambria Math" w:cs="Calibri"/>
              <w:lang w:eastAsia="sk-SK"/>
            </w:rPr>
            <m:t>+</m:t>
          </m:r>
          <m:sSub>
            <m:sSubPr>
              <m:ctrlPr>
                <w:rPr>
                  <w:rFonts w:ascii="Cambria Math" w:eastAsia="Times New Roman" w:hAnsi="Cambria Math" w:cs="Calibri"/>
                  <w:i/>
                  <w:lang w:eastAsia="sk-SK"/>
                </w:rPr>
              </m:ctrlPr>
            </m:sSubPr>
            <m:e>
              <m:r>
                <w:rPr>
                  <w:rFonts w:ascii="Cambria Math" w:eastAsia="Times New Roman" w:hAnsi="Cambria Math" w:cs="Calibri"/>
                  <w:lang w:eastAsia="sk-SK"/>
                </w:rPr>
                <m:t>M</m:t>
              </m:r>
            </m:e>
            <m:sub>
              <m:sSub>
                <m:sSubPr>
                  <m:ctrlPr>
                    <w:rPr>
                      <w:rFonts w:ascii="Cambria Math" w:eastAsia="Times New Roman" w:hAnsi="Cambria Math" w:cs="Calibri"/>
                      <w:i/>
                      <w:lang w:eastAsia="sk-SK"/>
                    </w:rPr>
                  </m:ctrlPr>
                </m:sSubPr>
                <m:e>
                  <m:r>
                    <w:rPr>
                      <w:rFonts w:ascii="Cambria Math" w:eastAsia="Times New Roman" w:hAnsi="Cambria Math" w:cs="Calibri"/>
                      <w:lang w:eastAsia="sk-SK"/>
                    </w:rPr>
                    <m:t>odvody</m:t>
                  </m:r>
                </m:e>
                <m:sub>
                  <m:r>
                    <w:rPr>
                      <w:rFonts w:ascii="Cambria Math" w:eastAsia="Times New Roman" w:hAnsi="Cambria Math" w:cs="Calibri"/>
                      <w:lang w:eastAsia="sk-SK"/>
                    </w:rPr>
                    <m:t>1i</m:t>
                  </m:r>
                </m:sub>
              </m:sSub>
            </m:sub>
          </m:sSub>
        </m:oMath>
      </m:oMathPara>
    </w:p>
    <w:p w14:paraId="04B12183" w14:textId="77777777" w:rsidR="00081E88" w:rsidRPr="00A5149D" w:rsidRDefault="00081E88" w:rsidP="001A797C">
      <w:pPr>
        <w:widowControl w:val="0"/>
        <w:spacing w:after="120" w:line="240" w:lineRule="auto"/>
        <w:ind w:left="708" w:hanging="708"/>
        <w:jc w:val="both"/>
        <w:rPr>
          <w:rFonts w:ascii="Lato" w:eastAsia="Times New Roman" w:hAnsi="Lato" w:cs="Calibri"/>
          <w:lang w:eastAsia="sk-SK"/>
        </w:rPr>
      </w:pPr>
      <w:r w:rsidRPr="00A5149D">
        <w:rPr>
          <w:rFonts w:ascii="Lato" w:eastAsia="Times New Roman" w:hAnsi="Lato" w:cs="Calibri"/>
          <w:lang w:eastAsia="sk-SK"/>
        </w:rPr>
        <w:t>kde:</w:t>
      </w:r>
    </w:p>
    <w:p w14:paraId="1A5F5930" w14:textId="77777777" w:rsidR="00081E88" w:rsidRPr="00A5149D" w:rsidRDefault="00965C3E" w:rsidP="001A797C">
      <w:pPr>
        <w:widowControl w:val="0"/>
        <w:spacing w:after="120" w:line="240" w:lineRule="auto"/>
        <w:ind w:left="1134" w:hanging="1134"/>
        <w:jc w:val="both"/>
        <w:rPr>
          <w:rFonts w:ascii="Lato" w:hAnsi="Lato"/>
        </w:rPr>
      </w:pPr>
      <m:oMath>
        <m:sSub>
          <m:sSubPr>
            <m:ctrlPr>
              <w:rPr>
                <w:rFonts w:ascii="Cambria Math" w:hAnsi="Cambria Math"/>
                <w:i/>
              </w:rPr>
            </m:ctrlPr>
          </m:sSubPr>
          <m:e>
            <m:r>
              <w:rPr>
                <w:rFonts w:ascii="Cambria Math" w:hAnsi="Cambria Math"/>
              </w:rPr>
              <m:t>VM</m:t>
            </m:r>
          </m:e>
          <m:sub>
            <m:r>
              <w:rPr>
                <w:rFonts w:ascii="Cambria Math" w:hAnsi="Cambria Math"/>
              </w:rPr>
              <m:t>1i</m:t>
            </m:r>
          </m:sub>
        </m:sSub>
      </m:oMath>
      <w:r w:rsidR="00081E88" w:rsidRPr="00A5149D">
        <w:rPr>
          <w:rFonts w:ascii="Lato" w:eastAsia="Times New Roman" w:hAnsi="Lato" w:cs="Calibri"/>
          <w:lang w:eastAsia="sk-SK"/>
        </w:rPr>
        <w:tab/>
        <w:t xml:space="preserve">jednotkové náklady v časti </w:t>
      </w:r>
      <w:r w:rsidR="00081E88">
        <w:rPr>
          <w:rFonts w:ascii="Lato" w:eastAsia="Times New Roman" w:hAnsi="Lato" w:cs="Calibri"/>
          <w:lang w:eastAsia="sk-SK"/>
        </w:rPr>
        <w:t>výkonovej mzdy</w:t>
      </w:r>
      <w:r w:rsidR="00081E88" w:rsidRPr="00A5149D">
        <w:rPr>
          <w:rFonts w:ascii="Lato" w:eastAsia="Times New Roman" w:hAnsi="Lato" w:cs="Calibri"/>
          <w:lang w:eastAsia="sk-SK"/>
        </w:rPr>
        <w:t xml:space="preserve"> pre </w:t>
      </w:r>
      <w:r w:rsidR="00081E88" w:rsidRPr="00A5149D">
        <w:rPr>
          <w:rFonts w:ascii="Lato" w:hAnsi="Lato"/>
          <w:i/>
          <w:iCs/>
        </w:rPr>
        <w:t>i</w:t>
      </w:r>
      <w:r w:rsidR="00081E88" w:rsidRPr="00A5149D">
        <w:rPr>
          <w:rFonts w:ascii="Lato" w:hAnsi="Lato"/>
        </w:rPr>
        <w:t>-tú kategóriu vozidiel valorizované za</w:t>
      </w:r>
      <w:r w:rsidR="00081E88">
        <w:rPr>
          <w:rFonts w:ascii="Lato" w:hAnsi="Lato"/>
        </w:rPr>
        <w:t> </w:t>
      </w:r>
      <w:r w:rsidR="00081E88" w:rsidRPr="00A5149D">
        <w:rPr>
          <w:rFonts w:ascii="Lato" w:hAnsi="Lato"/>
        </w:rPr>
        <w:t>príslušný kalendárny rok, v ktorom bola Služba poskytovaná</w:t>
      </w:r>
    </w:p>
    <w:p w14:paraId="56ED3B90" w14:textId="77777777" w:rsidR="00081E88" w:rsidRPr="00A5149D" w:rsidRDefault="00965C3E" w:rsidP="001A797C">
      <w:pPr>
        <w:widowControl w:val="0"/>
        <w:spacing w:after="120" w:line="240" w:lineRule="auto"/>
        <w:ind w:left="1134" w:hanging="1134"/>
        <w:jc w:val="both"/>
        <w:rPr>
          <w:rFonts w:ascii="Lato" w:eastAsia="Times New Roman" w:hAnsi="Lato" w:cs="Calibri"/>
          <w:lang w:eastAsia="sk-SK"/>
        </w:rPr>
      </w:pPr>
      <m:oMath>
        <m:sSub>
          <m:sSubPr>
            <m:ctrlPr>
              <w:rPr>
                <w:rFonts w:ascii="Cambria Math" w:eastAsia="Times New Roman" w:hAnsi="Cambria Math" w:cs="Calibri"/>
                <w:i/>
                <w:lang w:eastAsia="sk-SK"/>
              </w:rPr>
            </m:ctrlPr>
          </m:sSubPr>
          <m:e>
            <m:r>
              <w:rPr>
                <w:rFonts w:ascii="Cambria Math" w:eastAsia="Times New Roman" w:hAnsi="Cambria Math" w:cs="Calibri"/>
                <w:lang w:eastAsia="sk-SK"/>
              </w:rPr>
              <m:t>M</m:t>
            </m:r>
          </m:e>
          <m:sub>
            <m:sSub>
              <m:sSubPr>
                <m:ctrlPr>
                  <w:rPr>
                    <w:rFonts w:ascii="Cambria Math" w:eastAsia="Times New Roman" w:hAnsi="Cambria Math" w:cs="Calibri"/>
                    <w:i/>
                    <w:lang w:eastAsia="sk-SK"/>
                  </w:rPr>
                </m:ctrlPr>
              </m:sSubPr>
              <m:e>
                <m:r>
                  <w:rPr>
                    <w:rFonts w:ascii="Cambria Math" w:eastAsia="Times New Roman" w:hAnsi="Cambria Math" w:cs="Calibri"/>
                    <w:lang w:eastAsia="sk-SK"/>
                  </w:rPr>
                  <m:t>PaN</m:t>
                </m:r>
              </m:e>
              <m:sub>
                <m:r>
                  <w:rPr>
                    <w:rFonts w:ascii="Cambria Math" w:eastAsia="Times New Roman" w:hAnsi="Cambria Math" w:cs="Calibri"/>
                    <w:lang w:eastAsia="sk-SK"/>
                  </w:rPr>
                  <m:t>1i</m:t>
                </m:r>
              </m:sub>
            </m:sSub>
          </m:sub>
        </m:sSub>
      </m:oMath>
      <w:r w:rsidR="00081E88" w:rsidRPr="00A5149D">
        <w:rPr>
          <w:rFonts w:ascii="Lato" w:eastAsia="Times New Roman" w:hAnsi="Lato" w:cs="Calibri"/>
          <w:i/>
          <w:iCs/>
          <w:lang w:eastAsia="sk-SK"/>
        </w:rPr>
        <w:tab/>
      </w:r>
      <w:r w:rsidR="00081E88" w:rsidRPr="00A5149D">
        <w:rPr>
          <w:rFonts w:ascii="Lato" w:eastAsia="Times New Roman" w:hAnsi="Lato" w:cs="Calibri"/>
          <w:lang w:eastAsia="sk-SK"/>
        </w:rPr>
        <w:t>jednotkové náklady v časti „</w:t>
      </w:r>
      <w:r w:rsidR="00CE0BDB">
        <w:rPr>
          <w:rFonts w:ascii="Lato" w:eastAsia="Times New Roman" w:hAnsi="Lato" w:cs="Calibri"/>
          <w:lang w:eastAsia="sk-SK"/>
        </w:rPr>
        <w:t>mzdové zvýhodnenia</w:t>
      </w:r>
      <w:r w:rsidR="00CE0BDB" w:rsidRPr="00A5149D">
        <w:rPr>
          <w:rFonts w:ascii="Lato" w:eastAsia="Times New Roman" w:hAnsi="Lato" w:cs="Calibri"/>
          <w:lang w:eastAsia="sk-SK"/>
        </w:rPr>
        <w:t xml:space="preserve"> </w:t>
      </w:r>
      <w:r w:rsidR="00081E88" w:rsidRPr="00A5149D">
        <w:rPr>
          <w:rFonts w:ascii="Lato" w:eastAsia="Times New Roman" w:hAnsi="Lato" w:cs="Calibri"/>
          <w:lang w:eastAsia="sk-SK"/>
        </w:rPr>
        <w:t xml:space="preserve">a náhrady mzdy“  pre </w:t>
      </w:r>
      <w:r w:rsidR="00081E88" w:rsidRPr="00A5149D">
        <w:rPr>
          <w:rFonts w:ascii="Lato" w:hAnsi="Lato"/>
          <w:i/>
          <w:iCs/>
        </w:rPr>
        <w:t>i</w:t>
      </w:r>
      <w:r w:rsidR="00081E88" w:rsidRPr="00A5149D">
        <w:rPr>
          <w:rFonts w:ascii="Lato" w:hAnsi="Lato"/>
        </w:rPr>
        <w:t>-tú kategóriu vozidiel valorizované za príslušný kalendárny rok, v ktorom bola Služba poskytovaná</w:t>
      </w:r>
      <w:r w:rsidR="00081E88" w:rsidRPr="00A5149D">
        <w:rPr>
          <w:rFonts w:ascii="Lato" w:eastAsia="Times New Roman" w:hAnsi="Lato" w:cs="Calibri"/>
          <w:lang w:eastAsia="sk-SK"/>
        </w:rPr>
        <w:t xml:space="preserve"> </w:t>
      </w:r>
    </w:p>
    <w:p w14:paraId="6612D4D5" w14:textId="77777777" w:rsidR="00081E88" w:rsidRPr="00A5149D" w:rsidRDefault="00965C3E" w:rsidP="001A797C">
      <w:pPr>
        <w:widowControl w:val="0"/>
        <w:spacing w:after="120" w:line="240" w:lineRule="auto"/>
        <w:ind w:left="1134" w:hanging="1134"/>
        <w:jc w:val="both"/>
        <w:rPr>
          <w:rFonts w:ascii="Lato" w:hAnsi="Lato"/>
        </w:rPr>
      </w:pPr>
      <m:oMath>
        <m:sSub>
          <m:sSubPr>
            <m:ctrlPr>
              <w:rPr>
                <w:rFonts w:ascii="Cambria Math" w:eastAsia="Times New Roman" w:hAnsi="Cambria Math" w:cs="Calibri"/>
                <w:i/>
                <w:lang w:eastAsia="sk-SK"/>
              </w:rPr>
            </m:ctrlPr>
          </m:sSubPr>
          <m:e>
            <m:r>
              <w:rPr>
                <w:rFonts w:ascii="Cambria Math" w:eastAsia="Times New Roman" w:hAnsi="Cambria Math" w:cs="Calibri"/>
                <w:lang w:eastAsia="sk-SK"/>
              </w:rPr>
              <m:t>M</m:t>
            </m:r>
          </m:e>
          <m:sub>
            <m:sSub>
              <m:sSubPr>
                <m:ctrlPr>
                  <w:rPr>
                    <w:rFonts w:ascii="Cambria Math" w:eastAsia="Times New Roman" w:hAnsi="Cambria Math" w:cs="Calibri"/>
                    <w:i/>
                    <w:lang w:eastAsia="sk-SK"/>
                  </w:rPr>
                </m:ctrlPr>
              </m:sSubPr>
              <m:e>
                <m:r>
                  <w:rPr>
                    <w:rFonts w:ascii="Cambria Math" w:eastAsia="Times New Roman" w:hAnsi="Cambria Math" w:cs="Calibri"/>
                    <w:lang w:eastAsia="sk-SK"/>
                  </w:rPr>
                  <m:t>odvody</m:t>
                </m:r>
              </m:e>
              <m:sub>
                <m:r>
                  <w:rPr>
                    <w:rFonts w:ascii="Cambria Math" w:eastAsia="Times New Roman" w:hAnsi="Cambria Math" w:cs="Calibri"/>
                    <w:lang w:eastAsia="sk-SK"/>
                  </w:rPr>
                  <m:t>1i</m:t>
                </m:r>
              </m:sub>
            </m:sSub>
          </m:sub>
        </m:sSub>
      </m:oMath>
      <w:r w:rsidR="00081E88" w:rsidRPr="00A5149D">
        <w:rPr>
          <w:rFonts w:ascii="Lato" w:eastAsia="Times New Roman" w:hAnsi="Lato" w:cs="Calibri"/>
          <w:i/>
          <w:iCs/>
          <w:vertAlign w:val="subscript"/>
          <w:lang w:eastAsia="sk-SK"/>
        </w:rPr>
        <w:tab/>
      </w:r>
      <w:r w:rsidR="00081E88" w:rsidRPr="00A5149D">
        <w:rPr>
          <w:rFonts w:ascii="Lato" w:eastAsia="Times New Roman" w:hAnsi="Lato" w:cs="Calibri"/>
          <w:lang w:eastAsia="sk-SK"/>
        </w:rPr>
        <w:t xml:space="preserve">jednotkové náklady v časti „sociálne a zdravotné poistenie vodičov“ pre </w:t>
      </w:r>
      <w:r w:rsidR="00081E88" w:rsidRPr="00A5149D">
        <w:rPr>
          <w:rFonts w:ascii="Lato" w:hAnsi="Lato"/>
          <w:i/>
          <w:iCs/>
        </w:rPr>
        <w:t>i</w:t>
      </w:r>
      <w:r w:rsidR="00081E88" w:rsidRPr="00A5149D">
        <w:rPr>
          <w:rFonts w:ascii="Lato" w:hAnsi="Lato"/>
        </w:rPr>
        <w:t>-tú kategóriu vozidiel valorizované za príslušný kalendárny rok, v ktorom bola Služba poskytovaná</w:t>
      </w:r>
    </w:p>
    <w:p w14:paraId="7B7BE131" w14:textId="77777777" w:rsidR="00081E88" w:rsidRDefault="00081E88" w:rsidP="001A797C">
      <w:pPr>
        <w:widowControl w:val="0"/>
        <w:spacing w:after="120" w:line="240" w:lineRule="auto"/>
        <w:ind w:left="709"/>
        <w:jc w:val="both"/>
        <w:rPr>
          <w:rFonts w:ascii="Lato" w:hAnsi="Lato"/>
        </w:rPr>
      </w:pPr>
    </w:p>
    <w:p w14:paraId="5A7B11A1" w14:textId="77777777" w:rsidR="00DE50AF" w:rsidRDefault="009D4892" w:rsidP="001A797C">
      <w:pPr>
        <w:widowControl w:val="0"/>
        <w:spacing w:after="120" w:line="240" w:lineRule="auto"/>
        <w:ind w:left="709"/>
        <w:jc w:val="both"/>
        <w:rPr>
          <w:rFonts w:ascii="Lato" w:hAnsi="Lato"/>
        </w:rPr>
      </w:pPr>
      <w:r w:rsidRPr="00A5149D">
        <w:rPr>
          <w:rFonts w:ascii="Lato" w:hAnsi="Lato"/>
        </w:rPr>
        <w:t>Dopravca sa zaväzuje použiť Príspevok (vo výške časti ceny za priame mzdy) v plnej výške na</w:t>
      </w:r>
      <w:r>
        <w:rPr>
          <w:rFonts w:ascii="Lato" w:hAnsi="Lato"/>
        </w:rPr>
        <w:t> </w:t>
      </w:r>
      <w:r w:rsidRPr="00A5149D">
        <w:rPr>
          <w:rFonts w:ascii="Lato" w:hAnsi="Lato"/>
        </w:rPr>
        <w:t>úhradu nákladov na priame mzdy, sociálne a zdravotné zabezpečenie vodičov zabezpečujúcich poskytovanie Služby</w:t>
      </w:r>
      <w:r w:rsidR="00D17F55">
        <w:rPr>
          <w:rFonts w:ascii="Lato" w:hAnsi="Lato"/>
        </w:rPr>
        <w:t xml:space="preserve"> (vrátane odvodu do sociálneho fondu)</w:t>
      </w:r>
      <w:r w:rsidRPr="00A5149D">
        <w:rPr>
          <w:rFonts w:ascii="Lato" w:hAnsi="Lato"/>
        </w:rPr>
        <w:t>.</w:t>
      </w:r>
    </w:p>
    <w:p w14:paraId="3E603F01" w14:textId="77777777" w:rsidR="009D39E0" w:rsidRPr="00A5149D" w:rsidRDefault="009D39E0" w:rsidP="00843502">
      <w:pPr>
        <w:pStyle w:val="Heading3"/>
        <w:keepNext w:val="0"/>
        <w:keepLines w:val="0"/>
        <w:widowControl w:val="0"/>
        <w:ind w:left="709" w:hanging="709"/>
        <w:rPr>
          <w:rFonts w:eastAsia="Times New Roman" w:cs="Calibri"/>
          <w:b/>
          <w:bCs/>
          <w:lang w:eastAsia="sk-SK"/>
        </w:rPr>
      </w:pPr>
      <w:bookmarkStart w:id="74" w:name="_Ref41660516"/>
      <w:bookmarkStart w:id="75" w:name="_Ref86674273"/>
      <w:r w:rsidRPr="00A5149D">
        <w:rPr>
          <w:b/>
          <w:bCs/>
        </w:rPr>
        <w:t xml:space="preserve">Valorizácia časti ceny </w:t>
      </w:r>
      <w:r w:rsidR="00D34E94" w:rsidRPr="00A5149D">
        <w:rPr>
          <w:b/>
          <w:bCs/>
        </w:rPr>
        <w:t xml:space="preserve">za </w:t>
      </w:r>
      <w:r w:rsidR="001D257F" w:rsidRPr="00A5149D">
        <w:rPr>
          <w:b/>
          <w:bCs/>
        </w:rPr>
        <w:t>opravy a údržbu (OaU)</w:t>
      </w:r>
      <w:r w:rsidR="004E5A8A">
        <w:rPr>
          <w:b/>
          <w:bCs/>
        </w:rPr>
        <w:t xml:space="preserve">, </w:t>
      </w:r>
      <w:r w:rsidR="00711BF5" w:rsidRPr="00A5149D">
        <w:rPr>
          <w:b/>
          <w:bCs/>
        </w:rPr>
        <w:t>ostatné priame náklady</w:t>
      </w:r>
      <w:r w:rsidRPr="00A5149D">
        <w:rPr>
          <w:b/>
          <w:bCs/>
        </w:rPr>
        <w:t xml:space="preserve"> </w:t>
      </w:r>
      <w:r w:rsidR="00711BF5" w:rsidRPr="00A5149D">
        <w:rPr>
          <w:b/>
          <w:bCs/>
        </w:rPr>
        <w:t>(</w:t>
      </w:r>
      <w:r w:rsidRPr="00A5149D">
        <w:rPr>
          <w:rFonts w:eastAsia="Times New Roman" w:cs="Calibri"/>
          <w:b/>
          <w:bCs/>
          <w:lang w:eastAsia="sk-SK"/>
        </w:rPr>
        <w:t>OPN</w:t>
      </w:r>
      <w:r w:rsidR="00711BF5" w:rsidRPr="00A5149D">
        <w:rPr>
          <w:rFonts w:eastAsia="Times New Roman" w:cs="Calibri"/>
          <w:b/>
          <w:bCs/>
          <w:lang w:eastAsia="sk-SK"/>
        </w:rPr>
        <w:t>)</w:t>
      </w:r>
      <w:bookmarkEnd w:id="74"/>
      <w:r w:rsidR="00AC3FD4">
        <w:rPr>
          <w:rFonts w:eastAsia="Times New Roman" w:cs="Calibri"/>
          <w:b/>
          <w:bCs/>
          <w:lang w:eastAsia="sk-SK"/>
        </w:rPr>
        <w:t xml:space="preserve">, </w:t>
      </w:r>
      <w:r w:rsidR="004E5A8A">
        <w:rPr>
          <w:rFonts w:eastAsia="Times New Roman" w:cs="Calibri"/>
          <w:b/>
          <w:bCs/>
          <w:lang w:eastAsia="sk-SK"/>
        </w:rPr>
        <w:t>prevádzkovú a správnu réžiu (Réžie)</w:t>
      </w:r>
      <w:bookmarkEnd w:id="75"/>
      <w:r w:rsidR="00AC3FD4">
        <w:rPr>
          <w:rFonts w:eastAsia="Times New Roman" w:cs="Calibri"/>
          <w:b/>
          <w:bCs/>
          <w:lang w:eastAsia="sk-SK"/>
        </w:rPr>
        <w:t>, a čas</w:t>
      </w:r>
      <w:r w:rsidR="00AD629A">
        <w:rPr>
          <w:rFonts w:eastAsia="Times New Roman" w:cs="Calibri"/>
          <w:b/>
          <w:bCs/>
          <w:lang w:eastAsia="sk-SK"/>
        </w:rPr>
        <w:t>ti</w:t>
      </w:r>
      <w:r w:rsidR="00AC3FD4">
        <w:rPr>
          <w:rFonts w:eastAsia="Times New Roman" w:cs="Calibri"/>
          <w:b/>
          <w:bCs/>
          <w:lang w:eastAsia="sk-SK"/>
        </w:rPr>
        <w:t xml:space="preserve"> ceny za pneumatiky a ostatný priamy materiál (PM)</w:t>
      </w:r>
    </w:p>
    <w:p w14:paraId="0D5DEA53" w14:textId="77777777" w:rsidR="00663EF4" w:rsidRPr="00A5149D" w:rsidRDefault="009D39E0" w:rsidP="001A797C">
      <w:pPr>
        <w:widowControl w:val="0"/>
        <w:spacing w:after="120" w:line="240" w:lineRule="auto"/>
        <w:ind w:left="708"/>
        <w:jc w:val="both"/>
        <w:rPr>
          <w:rFonts w:ascii="Lato" w:eastAsia="Times New Roman" w:hAnsi="Lato" w:cs="Calibri"/>
          <w:lang w:eastAsia="sk-SK"/>
        </w:rPr>
      </w:pPr>
      <w:r w:rsidRPr="00A5149D">
        <w:rPr>
          <w:rFonts w:ascii="Lato" w:hAnsi="Lato"/>
        </w:rPr>
        <w:t xml:space="preserve">Jednotkové náklady za časť ceny </w:t>
      </w:r>
      <w:r w:rsidR="001D257F" w:rsidRPr="00A5149D">
        <w:rPr>
          <w:rFonts w:ascii="Lato" w:hAnsi="Lato"/>
          <w:b/>
          <w:bCs/>
        </w:rPr>
        <w:t>OaU</w:t>
      </w:r>
      <w:r w:rsidR="001D257F" w:rsidRPr="00A5149D">
        <w:rPr>
          <w:rFonts w:ascii="Lato" w:hAnsi="Lato"/>
          <w:b/>
          <w:bCs/>
          <w:vertAlign w:val="subscript"/>
        </w:rPr>
        <w:t>0</w:t>
      </w:r>
      <w:r w:rsidR="004E5A8A">
        <w:rPr>
          <w:rFonts w:ascii="Lato" w:hAnsi="Lato"/>
          <w:b/>
          <w:bCs/>
        </w:rPr>
        <w:t xml:space="preserve">, </w:t>
      </w:r>
      <w:r w:rsidRPr="00A5149D">
        <w:rPr>
          <w:rFonts w:ascii="Lato" w:eastAsia="Times New Roman" w:hAnsi="Lato" w:cs="Calibri"/>
          <w:b/>
          <w:bCs/>
          <w:lang w:eastAsia="sk-SK"/>
        </w:rPr>
        <w:t>OPN</w:t>
      </w:r>
      <w:r w:rsidRPr="00A5149D">
        <w:rPr>
          <w:rFonts w:ascii="Lato" w:eastAsia="Times New Roman" w:hAnsi="Lato" w:cs="Calibri"/>
          <w:b/>
          <w:bCs/>
          <w:vertAlign w:val="subscript"/>
          <w:lang w:eastAsia="sk-SK"/>
        </w:rPr>
        <w:t>0</w:t>
      </w:r>
      <w:r w:rsidR="00AC3FD4">
        <w:rPr>
          <w:rFonts w:ascii="Lato" w:eastAsia="Times New Roman" w:hAnsi="Lato" w:cs="Calibri"/>
          <w:b/>
          <w:bCs/>
          <w:lang w:eastAsia="sk-SK"/>
        </w:rPr>
        <w:t>,</w:t>
      </w:r>
      <w:r w:rsidR="004E5A8A">
        <w:rPr>
          <w:rFonts w:ascii="Lato" w:eastAsia="Times New Roman" w:hAnsi="Lato" w:cs="Calibri"/>
          <w:b/>
          <w:bCs/>
          <w:lang w:eastAsia="sk-SK"/>
        </w:rPr>
        <w:t> Réžie</w:t>
      </w:r>
      <w:r w:rsidR="004E5A8A" w:rsidRPr="004E5A8A">
        <w:rPr>
          <w:rFonts w:ascii="Lato" w:eastAsia="Times New Roman" w:hAnsi="Lato" w:cs="Calibri"/>
          <w:b/>
          <w:bCs/>
          <w:vertAlign w:val="subscript"/>
          <w:lang w:eastAsia="sk-SK"/>
        </w:rPr>
        <w:t>0</w:t>
      </w:r>
      <w:r w:rsidR="00AC3FD4">
        <w:rPr>
          <w:rFonts w:ascii="Lato" w:eastAsia="Times New Roman" w:hAnsi="Lato" w:cs="Calibri"/>
          <w:b/>
          <w:bCs/>
          <w:lang w:eastAsia="sk-SK"/>
        </w:rPr>
        <w:t xml:space="preserve"> a PM</w:t>
      </w:r>
      <w:r w:rsidR="00AC3FD4">
        <w:rPr>
          <w:rFonts w:ascii="Lato" w:eastAsia="Times New Roman" w:hAnsi="Lato" w:cs="Calibri"/>
          <w:b/>
          <w:bCs/>
          <w:vertAlign w:val="subscript"/>
          <w:lang w:eastAsia="sk-SK"/>
        </w:rPr>
        <w:t>0</w:t>
      </w:r>
      <w:r w:rsidR="004E5A8A">
        <w:rPr>
          <w:rFonts w:ascii="Lato" w:eastAsia="Times New Roman" w:hAnsi="Lato" w:cs="Calibri"/>
          <w:b/>
          <w:bCs/>
          <w:lang w:eastAsia="sk-SK"/>
        </w:rPr>
        <w:t xml:space="preserve"> </w:t>
      </w:r>
      <w:r w:rsidRPr="00A5149D">
        <w:rPr>
          <w:rFonts w:ascii="Lato" w:hAnsi="Lato"/>
        </w:rPr>
        <w:t xml:space="preserve">uvedené v Ponuke </w:t>
      </w:r>
      <w:r w:rsidR="00516894" w:rsidRPr="00A5149D">
        <w:rPr>
          <w:rFonts w:ascii="Lato" w:hAnsi="Lato"/>
        </w:rPr>
        <w:t>d</w:t>
      </w:r>
      <w:r w:rsidRPr="00A5149D">
        <w:rPr>
          <w:rFonts w:ascii="Lato" w:hAnsi="Lato"/>
        </w:rPr>
        <w:t xml:space="preserve">opravcu v Prílohe č. </w:t>
      </w:r>
      <w:r w:rsidR="001D257F" w:rsidRPr="00A5149D">
        <w:rPr>
          <w:rFonts w:ascii="Lato" w:hAnsi="Lato"/>
        </w:rPr>
        <w:t>7</w:t>
      </w:r>
      <w:r w:rsidRPr="00A5149D">
        <w:rPr>
          <w:rFonts w:ascii="Lato" w:hAnsi="Lato"/>
        </w:rPr>
        <w:t xml:space="preserve"> Zmluvy </w:t>
      </w:r>
      <w:r w:rsidR="00D65645">
        <w:rPr>
          <w:rFonts w:ascii="Lato" w:hAnsi="Lato"/>
        </w:rPr>
        <w:t>sú</w:t>
      </w:r>
      <w:r w:rsidRPr="00A5149D">
        <w:rPr>
          <w:rFonts w:ascii="Lato" w:hAnsi="Lato"/>
        </w:rPr>
        <w:t xml:space="preserve"> valorizované</w:t>
      </w:r>
      <w:r w:rsidR="00533B0B" w:rsidRPr="00A5149D">
        <w:rPr>
          <w:rFonts w:ascii="Lato" w:hAnsi="Lato"/>
        </w:rPr>
        <w:t xml:space="preserve"> </w:t>
      </w:r>
      <w:r w:rsidR="00533B0B" w:rsidRPr="00A5149D">
        <w:rPr>
          <w:rFonts w:ascii="Lato" w:eastAsia="Times New Roman" w:hAnsi="Lato" w:cs="Calibri"/>
          <w:lang w:eastAsia="sk-SK"/>
        </w:rPr>
        <w:t xml:space="preserve">za </w:t>
      </w:r>
      <w:r w:rsidR="00663EF4" w:rsidRPr="00A5149D">
        <w:rPr>
          <w:rFonts w:ascii="Lato" w:eastAsia="Times New Roman" w:hAnsi="Lato" w:cs="Calibri"/>
          <w:lang w:eastAsia="sk-SK"/>
        </w:rPr>
        <w:t xml:space="preserve">každý príslušný kalendárny rok, v ktorom </w:t>
      </w:r>
      <w:r w:rsidR="00D34E94" w:rsidRPr="00A5149D">
        <w:rPr>
          <w:rFonts w:ascii="Lato" w:eastAsia="Times New Roman" w:hAnsi="Lato" w:cs="Calibri"/>
          <w:lang w:eastAsia="sk-SK"/>
        </w:rPr>
        <w:t>bola</w:t>
      </w:r>
      <w:r w:rsidR="00663EF4" w:rsidRPr="00A5149D">
        <w:rPr>
          <w:rFonts w:ascii="Lato" w:eastAsia="Times New Roman" w:hAnsi="Lato" w:cs="Calibri"/>
          <w:lang w:eastAsia="sk-SK"/>
        </w:rPr>
        <w:t xml:space="preserve"> Služba poskytovaná, nasledovným spôsobom:</w:t>
      </w:r>
    </w:p>
    <w:p w14:paraId="66F32746" w14:textId="77777777" w:rsidR="00663EF4" w:rsidRPr="00A5149D" w:rsidRDefault="004D1FA6" w:rsidP="001A797C">
      <w:pPr>
        <w:pStyle w:val="ListParagraph"/>
        <w:widowControl w:val="0"/>
        <w:numPr>
          <w:ilvl w:val="0"/>
          <w:numId w:val="24"/>
        </w:numPr>
        <w:spacing w:after="120" w:line="240" w:lineRule="auto"/>
        <w:ind w:left="1134" w:hanging="425"/>
        <w:jc w:val="both"/>
        <w:rPr>
          <w:rFonts w:ascii="Lato" w:hAnsi="Lato"/>
        </w:rPr>
      </w:pPr>
      <w:r w:rsidRPr="00A5149D">
        <w:rPr>
          <w:rFonts w:ascii="Lato" w:hAnsi="Lato"/>
        </w:rPr>
        <w:t>J</w:t>
      </w:r>
      <w:r w:rsidR="00F02258" w:rsidRPr="00A5149D">
        <w:rPr>
          <w:rFonts w:ascii="Lato" w:hAnsi="Lato"/>
        </w:rPr>
        <w:t xml:space="preserve">ednotkové náklady za časť ceny </w:t>
      </w:r>
      <w:r w:rsidR="00F02258" w:rsidRPr="00A5149D">
        <w:rPr>
          <w:rFonts w:ascii="Lato" w:hAnsi="Lato"/>
          <w:b/>
          <w:bCs/>
        </w:rPr>
        <w:t>OaU</w:t>
      </w:r>
      <w:r w:rsidR="00B34CFE" w:rsidRPr="00A5149D">
        <w:rPr>
          <w:rFonts w:ascii="Lato" w:hAnsi="Lato"/>
        </w:rPr>
        <w:t xml:space="preserve"> </w:t>
      </w:r>
      <w:r w:rsidR="00D65645">
        <w:rPr>
          <w:rFonts w:ascii="Lato" w:hAnsi="Lato"/>
        </w:rPr>
        <w:t>sú valorizované</w:t>
      </w:r>
      <w:r w:rsidR="00B34CFE" w:rsidRPr="00A5149D">
        <w:rPr>
          <w:rFonts w:ascii="Lato" w:hAnsi="Lato"/>
        </w:rPr>
        <w:t xml:space="preserve"> </w:t>
      </w:r>
      <w:r w:rsidR="00B34CFE" w:rsidRPr="00A5149D">
        <w:rPr>
          <w:rFonts w:ascii="Lato" w:eastAsia="Times New Roman" w:hAnsi="Lato" w:cs="Calibri"/>
          <w:lang w:eastAsia="sk-SK"/>
        </w:rPr>
        <w:t xml:space="preserve">v závislosti od </w:t>
      </w:r>
      <w:r w:rsidRPr="00A5149D">
        <w:rPr>
          <w:rFonts w:ascii="Lato" w:eastAsia="Times New Roman" w:hAnsi="Lato" w:cs="Calibri"/>
          <w:lang w:eastAsia="sk-SK"/>
        </w:rPr>
        <w:t>zmeny</w:t>
      </w:r>
      <w:r w:rsidR="00B34CFE" w:rsidRPr="00A5149D">
        <w:rPr>
          <w:rFonts w:ascii="Lato" w:eastAsia="Times New Roman" w:hAnsi="Lato" w:cs="Calibri"/>
          <w:lang w:eastAsia="sk-SK"/>
        </w:rPr>
        <w:t xml:space="preserve"> priemernej nominálnej mesačnej mzdy v hospodárstve SR</w:t>
      </w:r>
      <w:r w:rsidRPr="00A5149D">
        <w:rPr>
          <w:rFonts w:ascii="Lato" w:eastAsia="Times New Roman" w:hAnsi="Lato" w:cs="Calibri"/>
          <w:lang w:eastAsia="sk-SK"/>
        </w:rPr>
        <w:t xml:space="preserve"> a </w:t>
      </w:r>
      <w:r w:rsidRPr="00A5149D">
        <w:rPr>
          <w:rFonts w:ascii="Lato" w:hAnsi="Lato"/>
        </w:rPr>
        <w:t xml:space="preserve">Indexu spotrebiteľských cien oproti bázickému obdobiu pre ukazovateľ Spotrebiteľské ceny úhrnom zverejnených Štatistickým úradom SR, </w:t>
      </w:r>
      <w:r w:rsidRPr="00A5149D">
        <w:rPr>
          <w:rFonts w:ascii="Lato" w:eastAsia="Times New Roman" w:hAnsi="Lato" w:cs="Calibri"/>
          <w:lang w:eastAsia="sk-SK"/>
        </w:rPr>
        <w:t xml:space="preserve">pričom sa za účelom valorizácie pre príslušný kalendárny rok, v ktorom </w:t>
      </w:r>
      <w:r w:rsidR="00D34E94" w:rsidRPr="00A5149D">
        <w:rPr>
          <w:rFonts w:ascii="Lato" w:eastAsia="Times New Roman" w:hAnsi="Lato" w:cs="Calibri"/>
          <w:lang w:eastAsia="sk-SK"/>
        </w:rPr>
        <w:t>bola</w:t>
      </w:r>
      <w:r w:rsidRPr="00A5149D">
        <w:rPr>
          <w:rFonts w:ascii="Lato" w:eastAsia="Times New Roman" w:hAnsi="Lato" w:cs="Calibri"/>
          <w:lang w:eastAsia="sk-SK"/>
        </w:rPr>
        <w:t xml:space="preserve"> Služba poskytovaná, použijú uvedené ukazovatele za predchádzajúci kalendárny rok. Valorizovaná hodnota za časť ceny </w:t>
      </w:r>
      <w:r w:rsidRPr="00A5149D">
        <w:rPr>
          <w:rFonts w:ascii="Lato" w:hAnsi="Lato"/>
          <w:b/>
          <w:bCs/>
        </w:rPr>
        <w:t>OaU</w:t>
      </w:r>
      <w:r w:rsidRPr="00A5149D">
        <w:rPr>
          <w:rFonts w:ascii="Lato" w:eastAsia="Times New Roman" w:hAnsi="Lato" w:cs="Calibri"/>
          <w:lang w:eastAsia="sk-SK"/>
        </w:rPr>
        <w:t xml:space="preserve"> </w:t>
      </w:r>
      <w:r w:rsidR="007F2E47">
        <w:rPr>
          <w:rFonts w:ascii="Lato" w:eastAsia="Times New Roman" w:hAnsi="Lato" w:cs="Calibri"/>
          <w:lang w:eastAsia="sk-SK"/>
        </w:rPr>
        <w:t>je</w:t>
      </w:r>
      <w:r w:rsidR="007F2E47" w:rsidRPr="00A5149D">
        <w:rPr>
          <w:rFonts w:ascii="Lato" w:eastAsia="Times New Roman" w:hAnsi="Lato" w:cs="Calibri"/>
          <w:lang w:eastAsia="sk-SK"/>
        </w:rPr>
        <w:t xml:space="preserve"> </w:t>
      </w:r>
      <w:r w:rsidRPr="00A5149D">
        <w:rPr>
          <w:rFonts w:ascii="Lato" w:eastAsia="Times New Roman" w:hAnsi="Lato" w:cs="Calibri"/>
          <w:lang w:eastAsia="sk-SK"/>
        </w:rPr>
        <w:t>vypočítaná ako:</w:t>
      </w:r>
    </w:p>
    <w:bookmarkStart w:id="76" w:name="_Hlk115795743"/>
    <w:p w14:paraId="1936A051" w14:textId="77777777" w:rsidR="004D1FA6" w:rsidRPr="00A5149D" w:rsidRDefault="00965C3E" w:rsidP="001A797C">
      <w:pPr>
        <w:widowControl w:val="0"/>
        <w:spacing w:after="120" w:line="240" w:lineRule="auto"/>
        <w:ind w:left="708"/>
        <w:jc w:val="both"/>
        <w:rPr>
          <w:rFonts w:ascii="Lato" w:eastAsia="Times New Roman" w:hAnsi="Lato" w:cs="Calibri"/>
          <w:i/>
          <w:lang w:eastAsia="sk-SK"/>
        </w:rPr>
      </w:pPr>
      <m:oMathPara>
        <m:oMath>
          <m:sSub>
            <m:sSubPr>
              <m:ctrlPr>
                <w:rPr>
                  <w:rFonts w:ascii="Cambria Math" w:eastAsia="Times New Roman" w:hAnsi="Cambria Math" w:cs="Calibri"/>
                  <w:i/>
                  <w:lang w:eastAsia="sk-SK"/>
                </w:rPr>
              </m:ctrlPr>
            </m:sSubPr>
            <m:e>
              <m:r>
                <w:rPr>
                  <w:rFonts w:ascii="Cambria Math" w:eastAsia="Times New Roman" w:hAnsi="Cambria Math" w:cs="Calibri"/>
                  <w:lang w:eastAsia="sk-SK"/>
                </w:rPr>
                <m:t>OaU</m:t>
              </m:r>
            </m:e>
            <m:sub>
              <m:r>
                <w:rPr>
                  <w:rFonts w:ascii="Cambria Math" w:eastAsia="Times New Roman" w:hAnsi="Cambria Math" w:cs="Calibri"/>
                  <w:lang w:eastAsia="sk-SK"/>
                </w:rPr>
                <m:t>1i</m:t>
              </m:r>
            </m:sub>
          </m:sSub>
          <m:r>
            <w:rPr>
              <w:rFonts w:ascii="Cambria Math" w:eastAsia="Times New Roman" w:hAnsi="Cambria Math" w:cs="Calibri"/>
              <w:lang w:eastAsia="sk-SK"/>
            </w:rPr>
            <m:t>=</m:t>
          </m:r>
          <m:sSub>
            <m:sSubPr>
              <m:ctrlPr>
                <w:rPr>
                  <w:rFonts w:ascii="Cambria Math" w:eastAsia="Times New Roman" w:hAnsi="Cambria Math" w:cs="Calibri"/>
                  <w:i/>
                  <w:lang w:eastAsia="sk-SK"/>
                </w:rPr>
              </m:ctrlPr>
            </m:sSubPr>
            <m:e>
              <m:r>
                <w:rPr>
                  <w:rFonts w:ascii="Cambria Math" w:eastAsia="Times New Roman" w:hAnsi="Cambria Math" w:cs="Calibri"/>
                  <w:lang w:eastAsia="sk-SK"/>
                </w:rPr>
                <m:t>OaU</m:t>
              </m:r>
            </m:e>
            <m:sub>
              <m:r>
                <w:rPr>
                  <w:rFonts w:ascii="Cambria Math" w:eastAsia="Times New Roman" w:hAnsi="Cambria Math" w:cs="Calibri"/>
                  <w:lang w:eastAsia="sk-SK"/>
                </w:rPr>
                <m:t>0i</m:t>
              </m:r>
            </m:sub>
          </m:sSub>
          <m:r>
            <w:rPr>
              <w:rFonts w:ascii="Cambria Math" w:eastAsia="Times New Roman" w:hAnsi="Cambria Math" w:cs="Calibri"/>
              <w:lang w:eastAsia="sk-SK"/>
            </w:rPr>
            <m:t>∙</m:t>
          </m:r>
          <m:d>
            <m:dPr>
              <m:begChr m:val="["/>
              <m:endChr m:val="]"/>
              <m:ctrlPr>
                <w:rPr>
                  <w:rFonts w:ascii="Cambria Math" w:eastAsia="Times New Roman" w:hAnsi="Cambria Math" w:cs="Calibri"/>
                  <w:i/>
                  <w:lang w:eastAsia="sk-SK"/>
                </w:rPr>
              </m:ctrlPr>
            </m:dPr>
            <m:e>
              <m:r>
                <w:rPr>
                  <w:rFonts w:ascii="Cambria Math" w:eastAsia="Times New Roman" w:hAnsi="Cambria Math" w:cs="Calibri"/>
                  <w:lang w:eastAsia="sk-SK"/>
                </w:rPr>
                <m:t>0,3∙</m:t>
              </m:r>
              <m:f>
                <m:fPr>
                  <m:ctrlPr>
                    <w:rPr>
                      <w:rFonts w:ascii="Cambria Math" w:eastAsia="Times New Roman" w:hAnsi="Cambria Math" w:cs="Calibri"/>
                      <w:i/>
                      <w:lang w:eastAsia="sk-SK"/>
                    </w:rPr>
                  </m:ctrlPr>
                </m:fPr>
                <m:num>
                  <m:r>
                    <w:rPr>
                      <w:rFonts w:ascii="Cambria Math" w:eastAsia="Times New Roman" w:hAnsi="Cambria Math" w:cs="Calibri"/>
                      <w:lang w:eastAsia="sk-SK"/>
                    </w:rPr>
                    <m:t>pNM</m:t>
                  </m:r>
                </m:num>
                <m:den>
                  <m:sSub>
                    <m:sSubPr>
                      <m:ctrlPr>
                        <w:rPr>
                          <w:rFonts w:ascii="Cambria Math" w:eastAsia="Times New Roman" w:hAnsi="Cambria Math" w:cs="Calibri"/>
                          <w:i/>
                          <w:lang w:eastAsia="sk-SK"/>
                        </w:rPr>
                      </m:ctrlPr>
                    </m:sSubPr>
                    <m:e>
                      <m:r>
                        <w:rPr>
                          <w:rFonts w:ascii="Cambria Math" w:eastAsia="Times New Roman" w:hAnsi="Cambria Math" w:cs="Calibri"/>
                          <w:lang w:eastAsia="sk-SK"/>
                        </w:rPr>
                        <m:t>pM</m:t>
                      </m:r>
                    </m:e>
                    <m:sub>
                      <m:r>
                        <w:rPr>
                          <w:rFonts w:ascii="Cambria Math" w:eastAsia="Times New Roman" w:hAnsi="Cambria Math" w:cs="Calibri"/>
                          <w:lang w:eastAsia="sk-SK"/>
                        </w:rPr>
                        <m:t>0</m:t>
                      </m:r>
                    </m:sub>
                  </m:sSub>
                </m:den>
              </m:f>
              <m:r>
                <w:rPr>
                  <w:rFonts w:ascii="Cambria Math" w:eastAsia="Times New Roman" w:hAnsi="Cambria Math" w:cs="Calibri"/>
                  <w:lang w:eastAsia="sk-SK"/>
                </w:rPr>
                <m:t>+0,7∙</m:t>
              </m:r>
              <m:f>
                <m:fPr>
                  <m:ctrlPr>
                    <w:rPr>
                      <w:rFonts w:ascii="Cambria Math" w:eastAsia="Times New Roman" w:hAnsi="Cambria Math" w:cs="Calibri"/>
                      <w:i/>
                      <w:lang w:eastAsia="sk-SK"/>
                    </w:rPr>
                  </m:ctrlPr>
                </m:fPr>
                <m:num>
                  <m:r>
                    <w:rPr>
                      <w:rFonts w:ascii="Cambria Math" w:eastAsia="Times New Roman" w:hAnsi="Cambria Math" w:cs="Calibri"/>
                      <w:lang w:eastAsia="sk-SK"/>
                    </w:rPr>
                    <m:t>CPI</m:t>
                  </m:r>
                </m:num>
                <m:den>
                  <m:sSub>
                    <m:sSubPr>
                      <m:ctrlPr>
                        <w:rPr>
                          <w:rFonts w:ascii="Cambria Math" w:eastAsia="Times New Roman" w:hAnsi="Cambria Math" w:cs="Calibri"/>
                          <w:i/>
                          <w:lang w:eastAsia="sk-SK"/>
                        </w:rPr>
                      </m:ctrlPr>
                    </m:sSubPr>
                    <m:e>
                      <m:r>
                        <w:rPr>
                          <w:rFonts w:ascii="Cambria Math" w:eastAsia="Times New Roman" w:hAnsi="Cambria Math" w:cs="Calibri"/>
                          <w:lang w:eastAsia="sk-SK"/>
                        </w:rPr>
                        <m:t>CPI</m:t>
                      </m:r>
                    </m:e>
                    <m:sub>
                      <m:r>
                        <w:rPr>
                          <w:rFonts w:ascii="Cambria Math" w:eastAsia="Times New Roman" w:hAnsi="Cambria Math" w:cs="Calibri"/>
                          <w:lang w:eastAsia="sk-SK"/>
                        </w:rPr>
                        <m:t>0</m:t>
                      </m:r>
                    </m:sub>
                  </m:sSub>
                </m:den>
              </m:f>
            </m:e>
          </m:d>
        </m:oMath>
      </m:oMathPara>
    </w:p>
    <w:bookmarkEnd w:id="76"/>
    <w:p w14:paraId="5FB10EE1" w14:textId="77777777" w:rsidR="004D1FA6" w:rsidRPr="00A5149D" w:rsidRDefault="004D1FA6" w:rsidP="001A797C">
      <w:pPr>
        <w:widowControl w:val="0"/>
        <w:spacing w:after="120" w:line="240" w:lineRule="auto"/>
        <w:ind w:left="708" w:hanging="708"/>
        <w:jc w:val="both"/>
        <w:rPr>
          <w:rFonts w:ascii="Lato" w:eastAsia="Times New Roman" w:hAnsi="Lato" w:cs="Calibri"/>
          <w:lang w:eastAsia="sk-SK"/>
        </w:rPr>
      </w:pPr>
      <w:r w:rsidRPr="00A5149D">
        <w:rPr>
          <w:rFonts w:ascii="Lato" w:eastAsia="Times New Roman" w:hAnsi="Lato" w:cs="Calibri"/>
          <w:lang w:eastAsia="sk-SK"/>
        </w:rPr>
        <w:t xml:space="preserve">kde </w:t>
      </w:r>
    </w:p>
    <w:p w14:paraId="2694A435" w14:textId="77777777" w:rsidR="004D1FA6" w:rsidRPr="00A5149D" w:rsidRDefault="00CE0BDB" w:rsidP="001A797C">
      <w:pPr>
        <w:widowControl w:val="0"/>
        <w:spacing w:after="120" w:line="240" w:lineRule="auto"/>
        <w:ind w:left="1134" w:hanging="1134"/>
        <w:jc w:val="both"/>
        <w:rPr>
          <w:rFonts w:ascii="Lato" w:hAnsi="Lato"/>
        </w:rPr>
      </w:pPr>
      <w:r>
        <w:rPr>
          <w:rFonts w:ascii="Lato" w:eastAsia="Times New Roman" w:hAnsi="Lato" w:cs="Calibri"/>
          <w:i/>
          <w:iCs/>
          <w:lang w:eastAsia="sk-SK"/>
        </w:rPr>
        <w:t>O</w:t>
      </w:r>
      <w:r w:rsidRPr="00A5149D">
        <w:rPr>
          <w:rFonts w:ascii="Lato" w:eastAsia="Times New Roman" w:hAnsi="Lato" w:cs="Calibri"/>
          <w:i/>
          <w:iCs/>
          <w:lang w:eastAsia="sk-SK"/>
        </w:rPr>
        <w:t>a</w:t>
      </w:r>
      <w:r>
        <w:rPr>
          <w:rFonts w:ascii="Lato" w:eastAsia="Times New Roman" w:hAnsi="Lato" w:cs="Calibri"/>
          <w:i/>
          <w:iCs/>
          <w:lang w:eastAsia="sk-SK"/>
        </w:rPr>
        <w:t>U</w:t>
      </w:r>
      <w:r w:rsidRPr="00A5149D">
        <w:rPr>
          <w:rFonts w:ascii="Lato" w:eastAsia="Times New Roman" w:hAnsi="Lato" w:cs="Calibri"/>
          <w:i/>
          <w:iCs/>
          <w:vertAlign w:val="subscript"/>
          <w:lang w:eastAsia="sk-SK"/>
        </w:rPr>
        <w:t>1i</w:t>
      </w:r>
      <w:r w:rsidR="004D1FA6" w:rsidRPr="00A5149D">
        <w:rPr>
          <w:rFonts w:ascii="Lato" w:eastAsia="Times New Roman" w:hAnsi="Lato" w:cs="Calibri"/>
          <w:lang w:eastAsia="sk-SK"/>
        </w:rPr>
        <w:tab/>
      </w:r>
      <w:r w:rsidR="004D1FA6" w:rsidRPr="00A5149D">
        <w:rPr>
          <w:rFonts w:ascii="Lato" w:hAnsi="Lato"/>
        </w:rPr>
        <w:t xml:space="preserve">valorizovaná príslušná časť ceny za 1 km pre </w:t>
      </w:r>
      <w:r w:rsidR="004D1FA6" w:rsidRPr="00A5149D">
        <w:rPr>
          <w:rFonts w:ascii="Lato" w:hAnsi="Lato"/>
          <w:i/>
          <w:iCs/>
        </w:rPr>
        <w:t>i</w:t>
      </w:r>
      <w:r w:rsidR="004D1FA6" w:rsidRPr="00A5149D">
        <w:rPr>
          <w:rFonts w:ascii="Lato" w:hAnsi="Lato"/>
        </w:rPr>
        <w:t xml:space="preserve">-tú kategóriu vozidiel za príslušný kalendárny rok, v ktorom </w:t>
      </w:r>
      <w:r w:rsidR="00D34E94" w:rsidRPr="00A5149D">
        <w:rPr>
          <w:rFonts w:ascii="Lato" w:hAnsi="Lato"/>
        </w:rPr>
        <w:t>bola</w:t>
      </w:r>
      <w:r w:rsidR="004D1FA6" w:rsidRPr="00A5149D">
        <w:rPr>
          <w:rFonts w:ascii="Lato" w:hAnsi="Lato"/>
        </w:rPr>
        <w:t xml:space="preserve"> Služba poskytovaná, zaokrúhlená matematicky na 4 desatinné miesta</w:t>
      </w:r>
    </w:p>
    <w:p w14:paraId="2F6C5042" w14:textId="77777777" w:rsidR="004D1FA6" w:rsidRPr="00A5149D" w:rsidRDefault="00CE0BDB" w:rsidP="001A797C">
      <w:pPr>
        <w:widowControl w:val="0"/>
        <w:spacing w:after="120" w:line="240" w:lineRule="auto"/>
        <w:ind w:left="1134" w:hanging="1134"/>
        <w:jc w:val="both"/>
        <w:rPr>
          <w:rFonts w:ascii="Lato" w:hAnsi="Lato"/>
        </w:rPr>
      </w:pPr>
      <w:r>
        <w:rPr>
          <w:rFonts w:ascii="Lato" w:eastAsia="Times New Roman" w:hAnsi="Lato" w:cs="Calibri"/>
          <w:i/>
          <w:iCs/>
          <w:lang w:eastAsia="sk-SK"/>
        </w:rPr>
        <w:t>O</w:t>
      </w:r>
      <w:r w:rsidRPr="00A5149D">
        <w:rPr>
          <w:rFonts w:ascii="Lato" w:eastAsia="Times New Roman" w:hAnsi="Lato" w:cs="Calibri"/>
          <w:i/>
          <w:iCs/>
          <w:lang w:eastAsia="sk-SK"/>
        </w:rPr>
        <w:t>a</w:t>
      </w:r>
      <w:r>
        <w:rPr>
          <w:rFonts w:ascii="Lato" w:eastAsia="Times New Roman" w:hAnsi="Lato" w:cs="Calibri"/>
          <w:i/>
          <w:iCs/>
          <w:lang w:eastAsia="sk-SK"/>
        </w:rPr>
        <w:t>U</w:t>
      </w:r>
      <w:r w:rsidRPr="00A5149D">
        <w:rPr>
          <w:rFonts w:ascii="Lato" w:eastAsia="Times New Roman" w:hAnsi="Lato" w:cs="Calibri"/>
          <w:i/>
          <w:iCs/>
          <w:vertAlign w:val="subscript"/>
          <w:lang w:eastAsia="sk-SK"/>
        </w:rPr>
        <w:t>0i</w:t>
      </w:r>
      <w:r w:rsidR="004D1FA6" w:rsidRPr="00A5149D">
        <w:rPr>
          <w:rFonts w:ascii="Lato" w:eastAsia="Times New Roman" w:hAnsi="Lato" w:cs="Calibri"/>
          <w:vertAlign w:val="subscript"/>
          <w:lang w:eastAsia="sk-SK"/>
        </w:rPr>
        <w:tab/>
      </w:r>
      <w:r w:rsidR="004D1FA6" w:rsidRPr="00A5149D">
        <w:rPr>
          <w:rFonts w:ascii="Lato" w:hAnsi="Lato"/>
        </w:rPr>
        <w:t xml:space="preserve">príslušná časť ceny za 1 km pre </w:t>
      </w:r>
      <w:r w:rsidR="004D1FA6" w:rsidRPr="00A5149D">
        <w:rPr>
          <w:rFonts w:ascii="Lato" w:hAnsi="Lato"/>
          <w:i/>
          <w:iCs/>
        </w:rPr>
        <w:t>i</w:t>
      </w:r>
      <w:r w:rsidR="004D1FA6" w:rsidRPr="00A5149D">
        <w:rPr>
          <w:rFonts w:ascii="Lato" w:hAnsi="Lato"/>
        </w:rPr>
        <w:t>-tú kategóriu vozidiel uvedená v Ponuke dopravcu</w:t>
      </w:r>
    </w:p>
    <w:p w14:paraId="694FC6FF" w14:textId="77777777" w:rsidR="00683D22" w:rsidRPr="00A5149D" w:rsidRDefault="00683D22" w:rsidP="001A797C">
      <w:pPr>
        <w:widowControl w:val="0"/>
        <w:spacing w:after="120" w:line="240" w:lineRule="auto"/>
        <w:ind w:left="1134" w:hanging="1134"/>
        <w:jc w:val="both"/>
        <w:rPr>
          <w:rFonts w:ascii="Lato" w:eastAsia="Times New Roman" w:hAnsi="Lato" w:cs="Calibri"/>
          <w:lang w:eastAsia="sk-SK"/>
        </w:rPr>
      </w:pPr>
      <w:r w:rsidRPr="00A5149D">
        <w:rPr>
          <w:rFonts w:ascii="Lato" w:eastAsia="Times New Roman" w:hAnsi="Lato" w:cs="Calibri"/>
          <w:i/>
          <w:iCs/>
          <w:lang w:eastAsia="sk-SK"/>
        </w:rPr>
        <w:t>pNM</w:t>
      </w:r>
      <w:r w:rsidRPr="00A5149D">
        <w:rPr>
          <w:rFonts w:ascii="Lato" w:eastAsia="Times New Roman" w:hAnsi="Lato" w:cs="Calibri"/>
          <w:i/>
          <w:iCs/>
          <w:lang w:eastAsia="sk-SK"/>
        </w:rPr>
        <w:tab/>
      </w:r>
      <w:r w:rsidRPr="00A5149D">
        <w:rPr>
          <w:rFonts w:ascii="Lato" w:eastAsia="Times New Roman" w:hAnsi="Lato" w:cs="Calibri"/>
          <w:lang w:eastAsia="sk-SK"/>
        </w:rPr>
        <w:t>priemerná nominálna mesačná mzda v hospodárstve SR zverejňovaná Štatistickým úradom SR za</w:t>
      </w:r>
      <w:r w:rsidR="00DB4102" w:rsidRPr="00A5149D">
        <w:rPr>
          <w:rFonts w:ascii="Lato" w:eastAsia="Times New Roman" w:hAnsi="Lato" w:cs="Calibri"/>
          <w:lang w:eastAsia="sk-SK"/>
        </w:rPr>
        <w:t> </w:t>
      </w:r>
      <w:r w:rsidRPr="00A5149D">
        <w:rPr>
          <w:rFonts w:ascii="Lato" w:eastAsia="Times New Roman" w:hAnsi="Lato" w:cs="Calibri"/>
          <w:lang w:eastAsia="sk-SK"/>
        </w:rPr>
        <w:t xml:space="preserve">kalendárny rok, ktorý predchádza príslušnému kalendárnemu roku, v ktorom </w:t>
      </w:r>
      <w:r w:rsidR="00D34E94" w:rsidRPr="00A5149D">
        <w:rPr>
          <w:rFonts w:ascii="Lato" w:eastAsia="Times New Roman" w:hAnsi="Lato" w:cs="Calibri"/>
          <w:lang w:eastAsia="sk-SK"/>
        </w:rPr>
        <w:t>bola</w:t>
      </w:r>
      <w:r w:rsidRPr="00A5149D">
        <w:rPr>
          <w:rFonts w:ascii="Lato" w:eastAsia="Times New Roman" w:hAnsi="Lato" w:cs="Calibri"/>
          <w:lang w:eastAsia="sk-SK"/>
        </w:rPr>
        <w:t xml:space="preserve"> Služba poskytovaná </w:t>
      </w:r>
    </w:p>
    <w:p w14:paraId="3492085E" w14:textId="77777777" w:rsidR="004D1FA6" w:rsidRPr="00A5149D" w:rsidRDefault="00683D22" w:rsidP="001A797C">
      <w:pPr>
        <w:widowControl w:val="0"/>
        <w:spacing w:after="120" w:line="240" w:lineRule="auto"/>
        <w:ind w:left="1134" w:hanging="1134"/>
        <w:jc w:val="both"/>
        <w:rPr>
          <w:rFonts w:ascii="Lato" w:eastAsia="Times New Roman" w:hAnsi="Lato" w:cs="Calibri"/>
          <w:lang w:eastAsia="sk-SK"/>
        </w:rPr>
      </w:pPr>
      <w:r w:rsidRPr="00A5149D">
        <w:rPr>
          <w:rFonts w:ascii="Lato" w:eastAsia="Times New Roman" w:hAnsi="Lato" w:cs="Calibri"/>
          <w:i/>
          <w:iCs/>
          <w:lang w:eastAsia="sk-SK"/>
        </w:rPr>
        <w:t>pM</w:t>
      </w:r>
      <w:r w:rsidRPr="00A5149D">
        <w:rPr>
          <w:rFonts w:ascii="Lato" w:eastAsia="Times New Roman" w:hAnsi="Lato" w:cs="Calibri"/>
          <w:i/>
          <w:iCs/>
          <w:vertAlign w:val="subscript"/>
          <w:lang w:eastAsia="sk-SK"/>
        </w:rPr>
        <w:t>0</w:t>
      </w:r>
      <w:r w:rsidRPr="00A5149D">
        <w:rPr>
          <w:rFonts w:ascii="Lato" w:eastAsia="Times New Roman" w:hAnsi="Lato" w:cs="Calibri"/>
          <w:i/>
          <w:iCs/>
          <w:vertAlign w:val="subscript"/>
          <w:lang w:eastAsia="sk-SK"/>
        </w:rPr>
        <w:tab/>
      </w:r>
      <w:r w:rsidRPr="00A5149D">
        <w:rPr>
          <w:rFonts w:ascii="Lato" w:eastAsia="Times New Roman" w:hAnsi="Lato" w:cs="Calibri"/>
          <w:lang w:eastAsia="sk-SK"/>
        </w:rPr>
        <w:t>referenčná priemerná nominálna mesačná mzda v hospodárstve SR uvedená v Ponuke dopravcu</w:t>
      </w:r>
      <w:r w:rsidR="004D1FA6" w:rsidRPr="00A5149D">
        <w:rPr>
          <w:rFonts w:ascii="Lato" w:eastAsia="Times New Roman" w:hAnsi="Lato" w:cs="Calibri"/>
          <w:lang w:eastAsia="sk-SK"/>
        </w:rPr>
        <w:t xml:space="preserve"> </w:t>
      </w:r>
    </w:p>
    <w:p w14:paraId="6157CEEB" w14:textId="77777777" w:rsidR="00683D22" w:rsidRPr="00A5149D" w:rsidRDefault="00683D22" w:rsidP="001A797C">
      <w:pPr>
        <w:widowControl w:val="0"/>
        <w:spacing w:after="120" w:line="240" w:lineRule="auto"/>
        <w:ind w:left="1134" w:hanging="1134"/>
        <w:jc w:val="both"/>
        <w:rPr>
          <w:rFonts w:ascii="Lato" w:eastAsia="Times New Roman" w:hAnsi="Lato" w:cs="Calibri"/>
          <w:lang w:eastAsia="sk-SK"/>
        </w:rPr>
      </w:pPr>
      <w:r w:rsidRPr="00A5149D">
        <w:rPr>
          <w:rFonts w:ascii="Lato" w:eastAsia="Times New Roman" w:hAnsi="Lato" w:cs="Calibri"/>
          <w:i/>
          <w:iCs/>
          <w:lang w:eastAsia="sk-SK"/>
        </w:rPr>
        <w:t>CPI</w:t>
      </w:r>
      <w:r w:rsidRPr="00A5149D">
        <w:rPr>
          <w:rFonts w:ascii="Lato" w:eastAsia="Times New Roman" w:hAnsi="Lato" w:cs="Calibri"/>
          <w:lang w:eastAsia="sk-SK"/>
        </w:rPr>
        <w:tab/>
        <w:t xml:space="preserve">Index spotrebiteľských cien oproti bázickému obdobiu pre ukazovateľ Spotrebiteľské ceny úhrnom za kalendárny rok, ktorý predchádza príslušnému kalendárnemu roku, v ktorom </w:t>
      </w:r>
      <w:r w:rsidR="00D34E94" w:rsidRPr="00A5149D">
        <w:rPr>
          <w:rFonts w:ascii="Lato" w:eastAsia="Times New Roman" w:hAnsi="Lato" w:cs="Calibri"/>
          <w:lang w:eastAsia="sk-SK"/>
        </w:rPr>
        <w:t>bola</w:t>
      </w:r>
      <w:r w:rsidRPr="00A5149D">
        <w:rPr>
          <w:rFonts w:ascii="Lato" w:eastAsia="Times New Roman" w:hAnsi="Lato" w:cs="Calibri"/>
          <w:lang w:eastAsia="sk-SK"/>
        </w:rPr>
        <w:t xml:space="preserve"> Služba poskytovaná</w:t>
      </w:r>
    </w:p>
    <w:p w14:paraId="00AA063C" w14:textId="77777777" w:rsidR="00683D22" w:rsidRPr="00A5149D" w:rsidRDefault="00683D22" w:rsidP="001A797C">
      <w:pPr>
        <w:widowControl w:val="0"/>
        <w:spacing w:after="240" w:line="240" w:lineRule="auto"/>
        <w:ind w:left="1134" w:hanging="1134"/>
        <w:jc w:val="both"/>
        <w:rPr>
          <w:rFonts w:ascii="Lato" w:eastAsia="Times New Roman" w:hAnsi="Lato" w:cs="Calibri"/>
          <w:lang w:eastAsia="sk-SK"/>
        </w:rPr>
      </w:pPr>
      <w:r w:rsidRPr="00FB351A">
        <w:rPr>
          <w:rFonts w:ascii="Lato" w:eastAsia="Times New Roman" w:hAnsi="Lato" w:cs="Calibri"/>
          <w:i/>
          <w:iCs/>
          <w:lang w:eastAsia="sk-SK"/>
        </w:rPr>
        <w:t>CPI</w:t>
      </w:r>
      <w:r w:rsidRPr="00FB351A">
        <w:rPr>
          <w:rFonts w:ascii="Lato" w:eastAsia="Times New Roman" w:hAnsi="Lato" w:cs="Calibri"/>
          <w:i/>
          <w:iCs/>
          <w:vertAlign w:val="subscript"/>
          <w:lang w:eastAsia="sk-SK"/>
        </w:rPr>
        <w:t>0</w:t>
      </w:r>
      <w:r w:rsidRPr="00FB351A">
        <w:rPr>
          <w:rFonts w:ascii="Lato" w:eastAsia="Times New Roman" w:hAnsi="Lato" w:cs="Calibri"/>
          <w:lang w:eastAsia="sk-SK"/>
        </w:rPr>
        <w:tab/>
        <w:t>Index spotrebiteľských cien uvedený v Ponuke dopravcu</w:t>
      </w:r>
    </w:p>
    <w:p w14:paraId="15BDDEC0" w14:textId="77777777" w:rsidR="00F8778E" w:rsidRPr="006824D1" w:rsidRDefault="00683D22" w:rsidP="001A797C">
      <w:pPr>
        <w:pStyle w:val="ListParagraph"/>
        <w:widowControl w:val="0"/>
        <w:numPr>
          <w:ilvl w:val="0"/>
          <w:numId w:val="24"/>
        </w:numPr>
        <w:spacing w:line="240" w:lineRule="auto"/>
        <w:ind w:left="1134" w:hanging="425"/>
        <w:contextualSpacing w:val="0"/>
        <w:jc w:val="both"/>
        <w:rPr>
          <w:rFonts w:ascii="Lato" w:hAnsi="Lato"/>
        </w:rPr>
      </w:pPr>
      <w:bookmarkStart w:id="77" w:name="_Ref76476121"/>
      <w:bookmarkStart w:id="78" w:name="_Ref76472643"/>
      <w:r w:rsidRPr="00A5149D">
        <w:rPr>
          <w:rFonts w:ascii="Lato" w:hAnsi="Lato"/>
        </w:rPr>
        <w:t xml:space="preserve">Jednotkové náklady za časť ceny </w:t>
      </w:r>
      <w:r w:rsidRPr="00A5149D">
        <w:rPr>
          <w:rFonts w:ascii="Lato" w:hAnsi="Lato"/>
          <w:b/>
          <w:bCs/>
        </w:rPr>
        <w:t>OPN</w:t>
      </w:r>
      <w:r w:rsidRPr="00A5149D">
        <w:rPr>
          <w:rFonts w:ascii="Lato" w:hAnsi="Lato"/>
        </w:rPr>
        <w:t xml:space="preserve"> </w:t>
      </w:r>
      <w:r w:rsidR="00D65645">
        <w:rPr>
          <w:rFonts w:ascii="Lato" w:hAnsi="Lato"/>
        </w:rPr>
        <w:t>sú valorizované</w:t>
      </w:r>
      <w:r w:rsidRPr="00A5149D">
        <w:rPr>
          <w:rFonts w:ascii="Lato" w:hAnsi="Lato"/>
        </w:rPr>
        <w:t xml:space="preserve"> iba </w:t>
      </w:r>
      <w:r w:rsidRPr="00A5149D">
        <w:rPr>
          <w:rFonts w:ascii="Lato" w:eastAsia="Times New Roman" w:hAnsi="Lato" w:cs="Calibri"/>
          <w:lang w:eastAsia="sk-SK"/>
        </w:rPr>
        <w:t>v</w:t>
      </w:r>
      <w:r w:rsidR="00F8778E">
        <w:rPr>
          <w:rFonts w:ascii="Lato" w:eastAsia="Times New Roman" w:hAnsi="Lato" w:cs="Calibri"/>
          <w:lang w:eastAsia="sk-SK"/>
        </w:rPr>
        <w:t> </w:t>
      </w:r>
      <w:r w:rsidRPr="00A5149D">
        <w:rPr>
          <w:rFonts w:ascii="Lato" w:eastAsia="Times New Roman" w:hAnsi="Lato" w:cs="Calibri"/>
          <w:lang w:eastAsia="sk-SK"/>
        </w:rPr>
        <w:t>časti</w:t>
      </w:r>
      <w:r w:rsidR="00F8778E">
        <w:rPr>
          <w:rFonts w:ascii="Lato" w:eastAsia="Times New Roman" w:hAnsi="Lato" w:cs="Calibri"/>
          <w:lang w:eastAsia="sk-SK"/>
        </w:rPr>
        <w:t>:</w:t>
      </w:r>
    </w:p>
    <w:p w14:paraId="30173302" w14:textId="77777777" w:rsidR="006824D1" w:rsidRPr="00D83FC5" w:rsidRDefault="00683D22" w:rsidP="001A797C">
      <w:pPr>
        <w:pStyle w:val="ListParagraph"/>
        <w:widowControl w:val="0"/>
        <w:numPr>
          <w:ilvl w:val="1"/>
          <w:numId w:val="24"/>
        </w:numPr>
        <w:spacing w:line="240" w:lineRule="auto"/>
        <w:ind w:left="1701" w:hanging="218"/>
        <w:contextualSpacing w:val="0"/>
        <w:jc w:val="both"/>
        <w:rPr>
          <w:rFonts w:ascii="Lato" w:hAnsi="Lato"/>
        </w:rPr>
      </w:pPr>
      <w:r w:rsidRPr="00A5149D">
        <w:rPr>
          <w:rFonts w:ascii="Lato" w:eastAsia="Times New Roman" w:hAnsi="Lato" w:cs="Calibri"/>
          <w:lang w:eastAsia="sk-SK"/>
        </w:rPr>
        <w:lastRenderedPageBreak/>
        <w:t xml:space="preserve">„cestovné náhrady“ uvedenej na r. 6.1, a to len </w:t>
      </w:r>
      <w:r w:rsidR="00832B90">
        <w:rPr>
          <w:rFonts w:ascii="Lato" w:eastAsia="Times New Roman" w:hAnsi="Lato" w:cs="Calibri"/>
          <w:lang w:eastAsia="sk-SK"/>
        </w:rPr>
        <w:t xml:space="preserve">koeficientom </w:t>
      </w:r>
      <w:r w:rsidRPr="00A5149D">
        <w:rPr>
          <w:rFonts w:ascii="Lato" w:eastAsia="Times New Roman" w:hAnsi="Lato" w:cs="Calibri"/>
          <w:lang w:eastAsia="sk-SK"/>
        </w:rPr>
        <w:t>vplyv</w:t>
      </w:r>
      <w:r w:rsidR="00832B90">
        <w:rPr>
          <w:rFonts w:ascii="Lato" w:eastAsia="Times New Roman" w:hAnsi="Lato" w:cs="Calibri"/>
          <w:lang w:eastAsia="sk-SK"/>
        </w:rPr>
        <w:t>u</w:t>
      </w:r>
      <w:r w:rsidRPr="00A5149D">
        <w:rPr>
          <w:rFonts w:ascii="Lato" w:eastAsia="Times New Roman" w:hAnsi="Lato" w:cs="Calibri"/>
          <w:lang w:eastAsia="sk-SK"/>
        </w:rPr>
        <w:t xml:space="preserve"> legislatívnych zmien, </w:t>
      </w:r>
      <w:r w:rsidR="00D65645" w:rsidRPr="00A5149D">
        <w:rPr>
          <w:rFonts w:ascii="Lato" w:eastAsia="Times New Roman" w:hAnsi="Lato" w:cs="Calibri"/>
          <w:lang w:eastAsia="sk-SK"/>
        </w:rPr>
        <w:t xml:space="preserve">tzn. tieto náklady sa </w:t>
      </w:r>
      <w:r w:rsidR="00D65645">
        <w:rPr>
          <w:rFonts w:ascii="Lato" w:eastAsia="Times New Roman" w:hAnsi="Lato" w:cs="Calibri"/>
          <w:lang w:eastAsia="sk-SK"/>
        </w:rPr>
        <w:t>menia</w:t>
      </w:r>
      <w:r w:rsidR="00D65645" w:rsidRPr="00A5149D">
        <w:rPr>
          <w:rFonts w:ascii="Lato" w:eastAsia="Times New Roman" w:hAnsi="Lato" w:cs="Calibri"/>
          <w:lang w:eastAsia="sk-SK"/>
        </w:rPr>
        <w:t xml:space="preserve"> len o</w:t>
      </w:r>
      <w:r w:rsidR="00D65645">
        <w:rPr>
          <w:rFonts w:ascii="Lato" w:eastAsia="Times New Roman" w:hAnsi="Lato" w:cs="Calibri"/>
          <w:lang w:eastAsia="sk-SK"/>
        </w:rPr>
        <w:t xml:space="preserve"> koeficient zmeny </w:t>
      </w:r>
      <w:r w:rsidR="00D65645" w:rsidRPr="00A5149D">
        <w:rPr>
          <w:rFonts w:ascii="Lato" w:eastAsia="Times New Roman" w:hAnsi="Lato" w:cs="Calibri"/>
          <w:lang w:eastAsia="sk-SK"/>
        </w:rPr>
        <w:t>v príslušnom kalendárnom roku, v ktorom bola Služba poskytovaná, oproti predchádzajúcemu kalendárnemu roku</w:t>
      </w:r>
      <w:bookmarkEnd w:id="77"/>
      <w:r w:rsidR="001C5169">
        <w:rPr>
          <w:rFonts w:ascii="Lato" w:eastAsia="Times New Roman" w:hAnsi="Lato" w:cs="Calibri"/>
          <w:lang w:eastAsia="sk-SK"/>
        </w:rPr>
        <w:t>; pričom takto zvalorizovaná hodnota v príslušnom kalendárnom roku nahrádza hodnotu Jednotkových nákladov na r. 6.1 v Ponuke dopravcu</w:t>
      </w:r>
      <w:r w:rsidR="007F2E47">
        <w:rPr>
          <w:rFonts w:ascii="Lato" w:eastAsia="Times New Roman" w:hAnsi="Lato" w:cs="Calibri"/>
          <w:lang w:eastAsia="sk-SK"/>
        </w:rPr>
        <w:t>,</w:t>
      </w:r>
      <w:r w:rsidR="00AC3FD4">
        <w:rPr>
          <w:rFonts w:ascii="Lato" w:eastAsia="Times New Roman" w:hAnsi="Lato" w:cs="Calibri"/>
          <w:lang w:eastAsia="sk-SK"/>
        </w:rPr>
        <w:t xml:space="preserve"> a</w:t>
      </w:r>
      <w:r w:rsidR="000A3D8A">
        <w:rPr>
          <w:rFonts w:ascii="Lato" w:eastAsia="Times New Roman" w:hAnsi="Lato" w:cs="Calibri"/>
          <w:lang w:eastAsia="sk-SK"/>
        </w:rPr>
        <w:t> </w:t>
      </w:r>
      <w:r w:rsidR="007F2E47">
        <w:rPr>
          <w:rFonts w:ascii="Lato" w:eastAsia="Times New Roman" w:hAnsi="Lato" w:cs="Calibri"/>
          <w:lang w:eastAsia="sk-SK"/>
        </w:rPr>
        <w:t>teda</w:t>
      </w:r>
      <w:r w:rsidR="00AC3FD4">
        <w:rPr>
          <w:rFonts w:ascii="Lato" w:eastAsia="Times New Roman" w:hAnsi="Lato" w:cs="Calibri"/>
          <w:lang w:eastAsia="sk-SK"/>
        </w:rPr>
        <w:t> </w:t>
      </w:r>
      <w:r w:rsidR="007F2E47">
        <w:rPr>
          <w:rFonts w:ascii="Lato" w:eastAsia="Times New Roman" w:hAnsi="Lato" w:cs="Calibri"/>
          <w:lang w:eastAsia="sk-SK"/>
        </w:rPr>
        <w:t>vychádza sa z nej pri</w:t>
      </w:r>
      <w:r w:rsidR="00AC3FD4">
        <w:rPr>
          <w:rFonts w:ascii="Lato" w:eastAsia="Times New Roman" w:hAnsi="Lato" w:cs="Calibri"/>
          <w:lang w:eastAsia="sk-SK"/>
        </w:rPr>
        <w:t xml:space="preserve"> valorizáci</w:t>
      </w:r>
      <w:r w:rsidR="007F2E47">
        <w:rPr>
          <w:rFonts w:ascii="Lato" w:eastAsia="Times New Roman" w:hAnsi="Lato" w:cs="Calibri"/>
          <w:lang w:eastAsia="sk-SK"/>
        </w:rPr>
        <w:t>i</w:t>
      </w:r>
      <w:r w:rsidR="00AC3FD4">
        <w:rPr>
          <w:rFonts w:ascii="Lato" w:eastAsia="Times New Roman" w:hAnsi="Lato" w:cs="Calibri"/>
          <w:lang w:eastAsia="sk-SK"/>
        </w:rPr>
        <w:t xml:space="preserve"> v nasledujúcom kalendárnom roku.</w:t>
      </w:r>
      <w:r w:rsidR="007F2E47">
        <w:rPr>
          <w:rFonts w:ascii="Lato" w:eastAsia="Times New Roman" w:hAnsi="Lato" w:cs="Calibri"/>
          <w:lang w:eastAsia="sk-SK"/>
        </w:rPr>
        <w:t xml:space="preserve"> K prvému zohľadneniu valorizácie podľa tohto bodu dochádza už v kalendárnom roku nasledujúcom po kalendárnom roku, v ktorom uplynula lehota na predkladanie ponúk</w:t>
      </w:r>
      <w:r w:rsidR="006A6953">
        <w:rPr>
          <w:rFonts w:ascii="Lato" w:eastAsia="Times New Roman" w:hAnsi="Lato" w:cs="Calibri"/>
          <w:lang w:eastAsia="sk-SK"/>
        </w:rPr>
        <w:t xml:space="preserve"> vo Verejnom obstarávaní (za predpokladu, že legislatívne zmeny s vplyvom na výšku týchto nákladov neboli ešte známe v čase predkladania ponúk vo Verejnom obstarávaní)</w:t>
      </w:r>
      <w:r w:rsidR="007F2E47">
        <w:rPr>
          <w:rFonts w:ascii="Lato" w:eastAsia="Times New Roman" w:hAnsi="Lato" w:cs="Calibri"/>
          <w:lang w:eastAsia="sk-SK"/>
        </w:rPr>
        <w:t>.</w:t>
      </w:r>
    </w:p>
    <w:p w14:paraId="050CAF1B" w14:textId="77777777" w:rsidR="007F2E47" w:rsidRPr="006824D1" w:rsidRDefault="007F2E47" w:rsidP="001A797C">
      <w:pPr>
        <w:pStyle w:val="ListParagraph"/>
        <w:widowControl w:val="0"/>
        <w:numPr>
          <w:ilvl w:val="1"/>
          <w:numId w:val="24"/>
        </w:numPr>
        <w:spacing w:line="240" w:lineRule="auto"/>
        <w:ind w:left="1701" w:hanging="218"/>
        <w:contextualSpacing w:val="0"/>
        <w:jc w:val="both"/>
        <w:rPr>
          <w:rFonts w:ascii="Lato" w:hAnsi="Lato"/>
        </w:rPr>
      </w:pPr>
      <w:r w:rsidRPr="006824D1">
        <w:rPr>
          <w:rFonts w:ascii="Lato" w:eastAsia="Times New Roman" w:hAnsi="Lato" w:cs="Calibri"/>
          <w:lang w:eastAsia="sk-SK"/>
        </w:rPr>
        <w:t>„iné priame fixné náklady“ uvedenej na r.</w:t>
      </w:r>
      <w:r w:rsidRPr="006824D1">
        <w:rPr>
          <w:rFonts w:ascii="Lato" w:hAnsi="Lato"/>
        </w:rPr>
        <w:t xml:space="preserve"> 6.3</w:t>
      </w:r>
      <w:r w:rsidR="00D23D38">
        <w:rPr>
          <w:rFonts w:ascii="Lato" w:hAnsi="Lato"/>
        </w:rPr>
        <w:t xml:space="preserve"> (ďalej ako </w:t>
      </w:r>
      <w:r w:rsidR="00D23D38" w:rsidRPr="00D83FC5">
        <w:rPr>
          <w:rFonts w:ascii="Lato" w:hAnsi="Lato"/>
          <w:b/>
          <w:bCs/>
          <w:i/>
          <w:iCs/>
        </w:rPr>
        <w:t>„IPFN“</w:t>
      </w:r>
      <w:r w:rsidR="00D23D38">
        <w:rPr>
          <w:rFonts w:ascii="Lato" w:hAnsi="Lato"/>
        </w:rPr>
        <w:t>)</w:t>
      </w:r>
      <w:r w:rsidRPr="006824D1">
        <w:rPr>
          <w:rFonts w:ascii="Lato" w:hAnsi="Lato"/>
        </w:rPr>
        <w:t xml:space="preserve">, a to </w:t>
      </w:r>
      <w:r w:rsidRPr="006824D1">
        <w:rPr>
          <w:rFonts w:ascii="Lato" w:eastAsia="Times New Roman" w:hAnsi="Lato" w:cs="Calibri"/>
          <w:lang w:eastAsia="sk-SK"/>
        </w:rPr>
        <w:t>v závislosti od </w:t>
      </w:r>
      <w:r w:rsidRPr="006824D1">
        <w:rPr>
          <w:rFonts w:ascii="Lato" w:hAnsi="Lato"/>
        </w:rPr>
        <w:t xml:space="preserve">Indexu spotrebiteľských cien oproti bázickému obdobiu pre ukazovateľ Spotrebiteľské ceny úhrnom zverejnených Štatistickým úradom SR, </w:t>
      </w:r>
      <w:r w:rsidRPr="006824D1">
        <w:rPr>
          <w:rFonts w:ascii="Lato" w:eastAsia="Times New Roman" w:hAnsi="Lato" w:cs="Calibri"/>
          <w:lang w:eastAsia="sk-SK"/>
        </w:rPr>
        <w:t>pričom sa za</w:t>
      </w:r>
      <w:r w:rsidR="000A3D8A">
        <w:rPr>
          <w:rFonts w:ascii="Lato" w:eastAsia="Times New Roman" w:hAnsi="Lato" w:cs="Calibri"/>
          <w:lang w:eastAsia="sk-SK"/>
        </w:rPr>
        <w:t> </w:t>
      </w:r>
      <w:r w:rsidRPr="006824D1">
        <w:rPr>
          <w:rFonts w:ascii="Lato" w:eastAsia="Times New Roman" w:hAnsi="Lato" w:cs="Calibri"/>
          <w:lang w:eastAsia="sk-SK"/>
        </w:rPr>
        <w:t>účelom valorizácie pre príslušný kalendárny rok, v ktorom bola Služba poskytovaná, použijú uvedené ukazovatele za predchádzajúci kalendárny rok. Valorizovaná hodnota je vypočítaná ako:</w:t>
      </w:r>
    </w:p>
    <w:p w14:paraId="52A652B2" w14:textId="77777777" w:rsidR="006824D1" w:rsidRPr="006824D1" w:rsidRDefault="00965C3E" w:rsidP="001A797C">
      <w:pPr>
        <w:widowControl w:val="0"/>
        <w:spacing w:after="120" w:line="240" w:lineRule="auto"/>
        <w:ind w:left="708"/>
        <w:jc w:val="both"/>
        <w:rPr>
          <w:rFonts w:ascii="Lato" w:eastAsiaTheme="minorEastAsia" w:hAnsi="Lato"/>
        </w:rPr>
      </w:pPr>
      <m:oMathPara>
        <m:oMath>
          <m:sSub>
            <m:sSubPr>
              <m:ctrlPr>
                <w:rPr>
                  <w:rFonts w:ascii="Cambria Math" w:hAnsi="Cambria Math"/>
                  <w:i/>
                </w:rPr>
              </m:ctrlPr>
            </m:sSubPr>
            <m:e>
              <m:r>
                <w:rPr>
                  <w:rFonts w:ascii="Cambria Math" w:hAnsi="Cambria Math"/>
                </w:rPr>
                <m:t>IPFN</m:t>
              </m:r>
            </m:e>
            <m:sub>
              <m:r>
                <w:rPr>
                  <w:rFonts w:ascii="Cambria Math" w:hAnsi="Cambria Math"/>
                </w:rPr>
                <m:t>1i</m:t>
              </m:r>
            </m:sub>
          </m:sSub>
          <m:r>
            <w:rPr>
              <w:rFonts w:ascii="Cambria Math" w:hAnsi="Cambria Math"/>
            </w:rPr>
            <m:t>=</m:t>
          </m:r>
          <m:sSub>
            <m:sSubPr>
              <m:ctrlPr>
                <w:rPr>
                  <w:rFonts w:ascii="Cambria Math" w:hAnsi="Cambria Math"/>
                  <w:i/>
                </w:rPr>
              </m:ctrlPr>
            </m:sSubPr>
            <m:e>
              <m:r>
                <w:rPr>
                  <w:rFonts w:ascii="Cambria Math" w:hAnsi="Cambria Math"/>
                </w:rPr>
                <m:t>IPFN</m:t>
              </m:r>
            </m:e>
            <m:sub>
              <m:r>
                <w:rPr>
                  <w:rFonts w:ascii="Cambria Math" w:hAnsi="Cambria Math"/>
                </w:rPr>
                <m:t>0</m:t>
              </m:r>
            </m:sub>
          </m:sSub>
          <m:r>
            <w:rPr>
              <w:rFonts w:ascii="Cambria Math" w:hAnsi="Cambria Math"/>
            </w:rPr>
            <m:t>∙</m:t>
          </m:r>
          <m:f>
            <m:fPr>
              <m:ctrlPr>
                <w:rPr>
                  <w:rFonts w:ascii="Cambria Math" w:hAnsi="Cambria Math"/>
                  <w:i/>
                </w:rPr>
              </m:ctrlPr>
            </m:fPr>
            <m:num>
              <m:r>
                <w:rPr>
                  <w:rFonts w:ascii="Cambria Math" w:hAnsi="Cambria Math"/>
                </w:rPr>
                <m:t>CPI</m:t>
              </m:r>
            </m:num>
            <m:den>
              <m:sSub>
                <m:sSubPr>
                  <m:ctrlPr>
                    <w:rPr>
                      <w:rFonts w:ascii="Cambria Math" w:hAnsi="Cambria Math"/>
                      <w:i/>
                    </w:rPr>
                  </m:ctrlPr>
                </m:sSubPr>
                <m:e>
                  <m:r>
                    <w:rPr>
                      <w:rFonts w:ascii="Cambria Math" w:hAnsi="Cambria Math"/>
                    </w:rPr>
                    <m:t>CPI</m:t>
                  </m:r>
                </m:e>
                <m:sub>
                  <m:r>
                    <w:rPr>
                      <w:rFonts w:ascii="Cambria Math" w:hAnsi="Cambria Math"/>
                    </w:rPr>
                    <m:t>0</m:t>
                  </m:r>
                </m:sub>
              </m:sSub>
            </m:den>
          </m:f>
        </m:oMath>
      </m:oMathPara>
    </w:p>
    <w:p w14:paraId="51BF5B7B" w14:textId="77777777" w:rsidR="006824D1" w:rsidRDefault="006824D1" w:rsidP="001A797C">
      <w:pPr>
        <w:widowControl w:val="0"/>
        <w:spacing w:after="120" w:line="240" w:lineRule="auto"/>
        <w:ind w:left="851" w:hanging="851"/>
        <w:jc w:val="both"/>
        <w:rPr>
          <w:rFonts w:ascii="Lato" w:hAnsi="Lato"/>
        </w:rPr>
      </w:pPr>
      <w:r>
        <w:rPr>
          <w:rFonts w:ascii="Lato" w:hAnsi="Lato"/>
        </w:rPr>
        <w:t>kde</w:t>
      </w:r>
    </w:p>
    <w:p w14:paraId="3525538D" w14:textId="77777777" w:rsidR="006824D1" w:rsidRDefault="006824D1" w:rsidP="001A797C">
      <w:pPr>
        <w:widowControl w:val="0"/>
        <w:spacing w:after="120" w:line="240" w:lineRule="auto"/>
        <w:ind w:left="1134" w:hanging="1134"/>
        <w:jc w:val="both"/>
        <w:rPr>
          <w:rFonts w:ascii="Lato" w:eastAsia="Times New Roman" w:hAnsi="Lato" w:cs="Calibri"/>
          <w:lang w:eastAsia="sk-SK"/>
        </w:rPr>
      </w:pPr>
      <w:r w:rsidRPr="00D83FC5">
        <w:rPr>
          <w:rFonts w:ascii="Lato" w:hAnsi="Lato"/>
          <w:i/>
          <w:iCs/>
        </w:rPr>
        <w:t>IPFN</w:t>
      </w:r>
      <w:r w:rsidRPr="00D83FC5">
        <w:rPr>
          <w:rFonts w:ascii="Lato" w:hAnsi="Lato"/>
          <w:i/>
          <w:iCs/>
          <w:vertAlign w:val="subscript"/>
        </w:rPr>
        <w:t>1i</w:t>
      </w:r>
      <w:r>
        <w:rPr>
          <w:rFonts w:ascii="Lato" w:hAnsi="Lato"/>
        </w:rPr>
        <w:tab/>
      </w:r>
      <w:r w:rsidR="00D23D38" w:rsidRPr="00A86621">
        <w:rPr>
          <w:rFonts w:ascii="Lato" w:eastAsia="Times New Roman" w:hAnsi="Lato" w:cs="Calibri"/>
          <w:lang w:eastAsia="sk-SK"/>
        </w:rPr>
        <w:t>valorizovaná príslušná časť ceny za 1 km pre i-tú kategóriu vozidiel za uplynulý kalendárny rok zaokrúhlená matematicky na 4 desatinné miesta</w:t>
      </w:r>
    </w:p>
    <w:p w14:paraId="74032834" w14:textId="77777777" w:rsidR="00D23D38" w:rsidRDefault="00D23D38" w:rsidP="001A797C">
      <w:pPr>
        <w:widowControl w:val="0"/>
        <w:spacing w:after="120" w:line="240" w:lineRule="auto"/>
        <w:ind w:left="1134" w:hanging="1134"/>
        <w:jc w:val="both"/>
        <w:rPr>
          <w:rFonts w:ascii="Lato" w:eastAsia="Times New Roman" w:hAnsi="Lato" w:cs="Calibri"/>
          <w:lang w:eastAsia="sk-SK"/>
        </w:rPr>
      </w:pPr>
      <w:r w:rsidRPr="00D83FC5">
        <w:rPr>
          <w:rFonts w:ascii="Lato" w:hAnsi="Lato"/>
          <w:i/>
          <w:iCs/>
        </w:rPr>
        <w:t>IPFN</w:t>
      </w:r>
      <w:r w:rsidRPr="00D83FC5">
        <w:rPr>
          <w:rFonts w:ascii="Lato" w:hAnsi="Lato"/>
          <w:i/>
          <w:iCs/>
          <w:vertAlign w:val="subscript"/>
        </w:rPr>
        <w:t>0</w:t>
      </w:r>
      <w:r>
        <w:rPr>
          <w:rFonts w:ascii="Lato" w:hAnsi="Lato"/>
        </w:rPr>
        <w:tab/>
      </w:r>
      <w:r w:rsidRPr="00A86621">
        <w:rPr>
          <w:rFonts w:ascii="Lato" w:eastAsia="Times New Roman" w:hAnsi="Lato" w:cs="Calibri"/>
          <w:lang w:eastAsia="sk-SK"/>
        </w:rPr>
        <w:t>príslušná časť ceny za 1 km pre i-tú kategóriu vozidiel uvedená v Ponuke dopravcu</w:t>
      </w:r>
    </w:p>
    <w:p w14:paraId="382A46E1" w14:textId="77777777" w:rsidR="00D23D38" w:rsidRDefault="00D23D38" w:rsidP="001A797C">
      <w:pPr>
        <w:widowControl w:val="0"/>
        <w:spacing w:after="120" w:line="240" w:lineRule="auto"/>
        <w:ind w:left="1134" w:hanging="1134"/>
        <w:jc w:val="both"/>
        <w:rPr>
          <w:rFonts w:ascii="Lato" w:eastAsia="Times New Roman" w:hAnsi="Lato" w:cs="Calibri"/>
          <w:lang w:eastAsia="sk-SK"/>
        </w:rPr>
      </w:pPr>
      <w:r w:rsidRPr="00D83FC5">
        <w:rPr>
          <w:rFonts w:ascii="Lato" w:hAnsi="Lato"/>
          <w:i/>
          <w:iCs/>
        </w:rPr>
        <w:t>CPI</w:t>
      </w:r>
      <w:r>
        <w:rPr>
          <w:rFonts w:ascii="Lato" w:hAnsi="Lato"/>
        </w:rPr>
        <w:tab/>
      </w:r>
      <w:r w:rsidRPr="00A5149D">
        <w:rPr>
          <w:rFonts w:ascii="Lato" w:eastAsia="Times New Roman" w:hAnsi="Lato" w:cs="Calibri"/>
          <w:lang w:eastAsia="sk-SK"/>
        </w:rPr>
        <w:t>Index spotrebiteľských cien oproti bázickému obdobiu pre ukazovateľ Spotrebiteľské ceny úhrnom za kalendárny rok, ktorý predchádza príslušnému kalendárnemu roku, v ktorom bola Služba poskytovaná</w:t>
      </w:r>
    </w:p>
    <w:p w14:paraId="48EE0678" w14:textId="77777777" w:rsidR="00D23D38" w:rsidRPr="00D83FC5" w:rsidRDefault="00D23D38" w:rsidP="001A797C">
      <w:pPr>
        <w:widowControl w:val="0"/>
        <w:spacing w:after="240" w:line="240" w:lineRule="auto"/>
        <w:ind w:left="1134" w:hanging="1134"/>
        <w:jc w:val="both"/>
        <w:rPr>
          <w:rFonts w:ascii="Lato" w:hAnsi="Lato"/>
        </w:rPr>
      </w:pPr>
      <w:r w:rsidRPr="00D83FC5">
        <w:rPr>
          <w:rFonts w:ascii="Lato" w:hAnsi="Lato"/>
          <w:i/>
          <w:iCs/>
        </w:rPr>
        <w:t>CPI</w:t>
      </w:r>
      <w:r w:rsidRPr="00D83FC5">
        <w:rPr>
          <w:rFonts w:ascii="Lato" w:hAnsi="Lato"/>
          <w:i/>
          <w:iCs/>
          <w:vertAlign w:val="subscript"/>
        </w:rPr>
        <w:t>0</w:t>
      </w:r>
      <w:r>
        <w:rPr>
          <w:rFonts w:ascii="Lato" w:hAnsi="Lato"/>
        </w:rPr>
        <w:tab/>
      </w:r>
      <w:r w:rsidRPr="00A5149D">
        <w:rPr>
          <w:rFonts w:ascii="Lato" w:eastAsia="Times New Roman" w:hAnsi="Lato" w:cs="Calibri"/>
          <w:lang w:eastAsia="sk-SK"/>
        </w:rPr>
        <w:t>Index spotrebiteľských cien uvedený v Ponuke dopravcu</w:t>
      </w:r>
    </w:p>
    <w:bookmarkEnd w:id="78"/>
    <w:p w14:paraId="6E7B1689" w14:textId="77777777" w:rsidR="001A362C" w:rsidRPr="00A86621" w:rsidRDefault="004E5A8A" w:rsidP="001A797C">
      <w:pPr>
        <w:pStyle w:val="ListParagraph"/>
        <w:widowControl w:val="0"/>
        <w:numPr>
          <w:ilvl w:val="0"/>
          <w:numId w:val="24"/>
        </w:numPr>
        <w:spacing w:after="120" w:line="240" w:lineRule="auto"/>
        <w:ind w:left="1134" w:hanging="425"/>
        <w:jc w:val="both"/>
      </w:pPr>
      <w:r w:rsidRPr="00A86621">
        <w:rPr>
          <w:rFonts w:ascii="Lato" w:eastAsia="Times New Roman" w:hAnsi="Lato" w:cs="Calibri"/>
          <w:lang w:eastAsia="sk-SK"/>
        </w:rPr>
        <w:t xml:space="preserve">Jednotkové náklady </w:t>
      </w:r>
      <w:r w:rsidRPr="006E6A92">
        <w:rPr>
          <w:rFonts w:ascii="Lato" w:eastAsia="Times New Roman" w:hAnsi="Lato" w:cs="Calibri"/>
          <w:lang w:eastAsia="sk-SK"/>
        </w:rPr>
        <w:t xml:space="preserve">za časť ceny </w:t>
      </w:r>
      <w:r w:rsidRPr="006E6A92">
        <w:rPr>
          <w:rFonts w:ascii="Lato" w:eastAsia="Times New Roman" w:hAnsi="Lato" w:cs="Calibri"/>
          <w:b/>
          <w:bCs/>
          <w:lang w:eastAsia="sk-SK"/>
        </w:rPr>
        <w:t>Réžie</w:t>
      </w:r>
      <w:r w:rsidRPr="006E6A92">
        <w:rPr>
          <w:rFonts w:ascii="Lato" w:eastAsia="Times New Roman" w:hAnsi="Lato" w:cs="Calibri"/>
          <w:lang w:eastAsia="sk-SK"/>
        </w:rPr>
        <w:t xml:space="preserve"> </w:t>
      </w:r>
      <w:r w:rsidR="00637B11" w:rsidRPr="006E6A92">
        <w:rPr>
          <w:rFonts w:ascii="Lato" w:hAnsi="Lato"/>
        </w:rPr>
        <w:t>sú valorizované</w:t>
      </w:r>
      <w:r w:rsidR="00637B11" w:rsidRPr="00A86621">
        <w:rPr>
          <w:rFonts w:ascii="Lato" w:hAnsi="Lato"/>
        </w:rPr>
        <w:t xml:space="preserve"> </w:t>
      </w:r>
      <w:r w:rsidR="00637B11" w:rsidRPr="00A86621">
        <w:rPr>
          <w:rFonts w:ascii="Lato" w:eastAsia="Times New Roman" w:hAnsi="Lato" w:cs="Calibri"/>
          <w:lang w:eastAsia="sk-SK"/>
        </w:rPr>
        <w:t xml:space="preserve">v závislosti od zmeny priemernej nominálnej mesačnej mzdy v hospodárstve SR a </w:t>
      </w:r>
      <w:r w:rsidR="00637B11" w:rsidRPr="00A86621">
        <w:rPr>
          <w:rFonts w:ascii="Lato" w:hAnsi="Lato"/>
        </w:rPr>
        <w:t xml:space="preserve">Indexu spotrebiteľských cien oproti bázickému obdobiu pre ukazovateľ Spotrebiteľské ceny úhrnom zverejnených Štatistickým úradom SR, </w:t>
      </w:r>
      <w:r w:rsidR="00637B11" w:rsidRPr="00A86621">
        <w:rPr>
          <w:rFonts w:ascii="Lato" w:eastAsia="Times New Roman" w:hAnsi="Lato" w:cs="Calibri"/>
          <w:lang w:eastAsia="sk-SK"/>
        </w:rPr>
        <w:t>pričom sa za účelom valorizácie pre príslušný kalendárny rok, v ktorom bola Služba poskytovaná, použijú uvedené ukazovatele za predchádzajúci kalendárny rok.</w:t>
      </w:r>
      <w:r w:rsidR="001A362C" w:rsidRPr="00A86621">
        <w:rPr>
          <w:rFonts w:ascii="Lato" w:eastAsia="Times New Roman" w:hAnsi="Lato" w:cs="Calibri"/>
          <w:lang w:eastAsia="sk-SK"/>
        </w:rPr>
        <w:t xml:space="preserve"> Valorizovaná hodnota za časť ceny </w:t>
      </w:r>
      <w:r w:rsidR="001A362C" w:rsidRPr="00A86621">
        <w:rPr>
          <w:rFonts w:ascii="Lato" w:hAnsi="Lato"/>
        </w:rPr>
        <w:t>Réžie</w:t>
      </w:r>
      <w:r w:rsidR="001A362C" w:rsidRPr="00A86621">
        <w:rPr>
          <w:rFonts w:ascii="Lato" w:eastAsia="Times New Roman" w:hAnsi="Lato" w:cs="Calibri"/>
          <w:lang w:eastAsia="sk-SK"/>
        </w:rPr>
        <w:t xml:space="preserve"> bude vypočítaná ako:</w:t>
      </w:r>
      <w:bookmarkStart w:id="79" w:name="_Ref57641082"/>
    </w:p>
    <w:p w14:paraId="031C8A06" w14:textId="77777777" w:rsidR="001A362C" w:rsidRPr="00A86621" w:rsidRDefault="00965C3E" w:rsidP="001A797C">
      <w:pPr>
        <w:widowControl w:val="0"/>
        <w:spacing w:after="120" w:line="240" w:lineRule="auto"/>
        <w:ind w:left="708"/>
        <w:jc w:val="both"/>
        <w:rPr>
          <w:rFonts w:ascii="Cambria Math" w:eastAsia="Times New Roman" w:hAnsi="Cambria Math" w:cs="Calibri"/>
          <w:i/>
          <w:lang w:eastAsia="sk-SK"/>
        </w:rPr>
      </w:pPr>
      <m:oMathPara>
        <m:oMath>
          <m:sSub>
            <m:sSubPr>
              <m:ctrlPr>
                <w:rPr>
                  <w:rFonts w:ascii="Cambria Math" w:eastAsia="Times New Roman" w:hAnsi="Cambria Math" w:cs="Calibri"/>
                  <w:i/>
                  <w:lang w:eastAsia="sk-SK"/>
                </w:rPr>
              </m:ctrlPr>
            </m:sSubPr>
            <m:e>
              <m:r>
                <w:rPr>
                  <w:rFonts w:ascii="Cambria Math" w:eastAsia="Times New Roman" w:hAnsi="Cambria Math" w:cs="Calibri"/>
                  <w:lang w:eastAsia="sk-SK"/>
                </w:rPr>
                <m:t>Réžie</m:t>
              </m:r>
            </m:e>
            <m:sub>
              <m:r>
                <w:rPr>
                  <w:rFonts w:ascii="Cambria Math" w:eastAsia="Times New Roman" w:hAnsi="Cambria Math" w:cs="Calibri"/>
                  <w:lang w:eastAsia="sk-SK"/>
                </w:rPr>
                <m:t>1i</m:t>
              </m:r>
            </m:sub>
          </m:sSub>
          <m:r>
            <w:rPr>
              <w:rFonts w:ascii="Cambria Math" w:eastAsia="Times New Roman" w:hAnsi="Cambria Math" w:cs="Calibri"/>
              <w:lang w:eastAsia="sk-SK"/>
            </w:rPr>
            <m:t>=</m:t>
          </m:r>
          <m:sSub>
            <m:sSubPr>
              <m:ctrlPr>
                <w:rPr>
                  <w:rFonts w:ascii="Cambria Math" w:eastAsia="Times New Roman" w:hAnsi="Cambria Math" w:cs="Calibri"/>
                  <w:i/>
                  <w:lang w:eastAsia="sk-SK"/>
                </w:rPr>
              </m:ctrlPr>
            </m:sSubPr>
            <m:e>
              <m:r>
                <w:rPr>
                  <w:rFonts w:ascii="Cambria Math" w:eastAsia="Times New Roman" w:hAnsi="Cambria Math" w:cs="Calibri"/>
                  <w:lang w:eastAsia="sk-SK"/>
                </w:rPr>
                <m:t>Réžie</m:t>
              </m:r>
            </m:e>
            <m:sub>
              <m:r>
                <w:rPr>
                  <w:rFonts w:ascii="Cambria Math" w:eastAsia="Times New Roman" w:hAnsi="Cambria Math" w:cs="Calibri"/>
                  <w:lang w:eastAsia="sk-SK"/>
                </w:rPr>
                <m:t>0i</m:t>
              </m:r>
            </m:sub>
          </m:sSub>
          <m:r>
            <w:rPr>
              <w:rFonts w:ascii="Cambria Math" w:eastAsia="Times New Roman" w:hAnsi="Cambria Math" w:cs="Calibri"/>
              <w:lang w:eastAsia="sk-SK"/>
            </w:rPr>
            <m:t>∙</m:t>
          </m:r>
          <m:d>
            <m:dPr>
              <m:begChr m:val="["/>
              <m:endChr m:val="]"/>
              <m:ctrlPr>
                <w:rPr>
                  <w:rFonts w:ascii="Cambria Math" w:eastAsia="Times New Roman" w:hAnsi="Cambria Math" w:cs="Calibri"/>
                  <w:i/>
                  <w:lang w:eastAsia="sk-SK"/>
                </w:rPr>
              </m:ctrlPr>
            </m:dPr>
            <m:e>
              <m:r>
                <w:rPr>
                  <w:rFonts w:ascii="Cambria Math" w:eastAsia="Times New Roman" w:hAnsi="Cambria Math" w:cs="Calibri"/>
                  <w:lang w:eastAsia="sk-SK"/>
                </w:rPr>
                <m:t>0,5∙</m:t>
              </m:r>
              <m:f>
                <m:fPr>
                  <m:ctrlPr>
                    <w:rPr>
                      <w:rFonts w:ascii="Cambria Math" w:eastAsia="Times New Roman" w:hAnsi="Cambria Math" w:cs="Calibri"/>
                      <w:i/>
                      <w:lang w:eastAsia="sk-SK"/>
                    </w:rPr>
                  </m:ctrlPr>
                </m:fPr>
                <m:num>
                  <m:r>
                    <w:rPr>
                      <w:rFonts w:ascii="Cambria Math" w:eastAsia="Times New Roman" w:hAnsi="Cambria Math" w:cs="Calibri"/>
                      <w:lang w:eastAsia="sk-SK"/>
                    </w:rPr>
                    <m:t>pNM</m:t>
                  </m:r>
                </m:num>
                <m:den>
                  <m:sSub>
                    <m:sSubPr>
                      <m:ctrlPr>
                        <w:rPr>
                          <w:rFonts w:ascii="Cambria Math" w:eastAsia="Times New Roman" w:hAnsi="Cambria Math" w:cs="Calibri"/>
                          <w:i/>
                          <w:lang w:eastAsia="sk-SK"/>
                        </w:rPr>
                      </m:ctrlPr>
                    </m:sSubPr>
                    <m:e>
                      <m:r>
                        <w:rPr>
                          <w:rFonts w:ascii="Cambria Math" w:eastAsia="Times New Roman" w:hAnsi="Cambria Math" w:cs="Calibri"/>
                          <w:lang w:eastAsia="sk-SK"/>
                        </w:rPr>
                        <m:t>pM</m:t>
                      </m:r>
                    </m:e>
                    <m:sub>
                      <m:r>
                        <w:rPr>
                          <w:rFonts w:ascii="Cambria Math" w:eastAsia="Times New Roman" w:hAnsi="Cambria Math" w:cs="Calibri"/>
                          <w:lang w:eastAsia="sk-SK"/>
                        </w:rPr>
                        <m:t>0</m:t>
                      </m:r>
                    </m:sub>
                  </m:sSub>
                </m:den>
              </m:f>
              <m:r>
                <w:rPr>
                  <w:rFonts w:ascii="Cambria Math" w:eastAsia="Times New Roman" w:hAnsi="Cambria Math" w:cs="Calibri"/>
                  <w:lang w:eastAsia="sk-SK"/>
                </w:rPr>
                <m:t>+0,5∙</m:t>
              </m:r>
              <m:f>
                <m:fPr>
                  <m:ctrlPr>
                    <w:rPr>
                      <w:rFonts w:ascii="Cambria Math" w:eastAsia="Times New Roman" w:hAnsi="Cambria Math" w:cs="Calibri"/>
                      <w:i/>
                      <w:lang w:eastAsia="sk-SK"/>
                    </w:rPr>
                  </m:ctrlPr>
                </m:fPr>
                <m:num>
                  <m:r>
                    <w:rPr>
                      <w:rFonts w:ascii="Cambria Math" w:eastAsia="Times New Roman" w:hAnsi="Cambria Math" w:cs="Calibri"/>
                      <w:lang w:eastAsia="sk-SK"/>
                    </w:rPr>
                    <m:t>CPI</m:t>
                  </m:r>
                </m:num>
                <m:den>
                  <m:sSub>
                    <m:sSubPr>
                      <m:ctrlPr>
                        <w:rPr>
                          <w:rFonts w:ascii="Cambria Math" w:eastAsia="Times New Roman" w:hAnsi="Cambria Math" w:cs="Calibri"/>
                          <w:i/>
                          <w:lang w:eastAsia="sk-SK"/>
                        </w:rPr>
                      </m:ctrlPr>
                    </m:sSubPr>
                    <m:e>
                      <m:r>
                        <w:rPr>
                          <w:rFonts w:ascii="Cambria Math" w:eastAsia="Times New Roman" w:hAnsi="Cambria Math" w:cs="Calibri"/>
                          <w:lang w:eastAsia="sk-SK"/>
                        </w:rPr>
                        <m:t>CPI</m:t>
                      </m:r>
                    </m:e>
                    <m:sub>
                      <m:r>
                        <w:rPr>
                          <w:rFonts w:ascii="Cambria Math" w:eastAsia="Times New Roman" w:hAnsi="Cambria Math" w:cs="Calibri"/>
                          <w:lang w:eastAsia="sk-SK"/>
                        </w:rPr>
                        <m:t>0</m:t>
                      </m:r>
                    </m:sub>
                  </m:sSub>
                </m:den>
              </m:f>
            </m:e>
          </m:d>
        </m:oMath>
      </m:oMathPara>
    </w:p>
    <w:p w14:paraId="78E7AC38" w14:textId="77777777" w:rsidR="001A362C" w:rsidRPr="00A86621" w:rsidRDefault="001A362C" w:rsidP="001A797C">
      <w:pPr>
        <w:widowControl w:val="0"/>
        <w:spacing w:after="120" w:line="240" w:lineRule="auto"/>
        <w:ind w:left="708" w:hanging="708"/>
        <w:jc w:val="both"/>
        <w:rPr>
          <w:rFonts w:ascii="Lato" w:eastAsia="Times New Roman" w:hAnsi="Lato" w:cs="Calibri"/>
          <w:lang w:eastAsia="sk-SK"/>
        </w:rPr>
      </w:pPr>
      <w:r w:rsidRPr="00A86621">
        <w:rPr>
          <w:rFonts w:ascii="Lato" w:eastAsia="Times New Roman" w:hAnsi="Lato" w:cs="Calibri"/>
          <w:lang w:eastAsia="sk-SK"/>
        </w:rPr>
        <w:t xml:space="preserve">kde </w:t>
      </w:r>
    </w:p>
    <w:p w14:paraId="6AC6C858" w14:textId="77777777" w:rsidR="001A362C" w:rsidRPr="00A86621" w:rsidRDefault="00304A64" w:rsidP="001A797C">
      <w:pPr>
        <w:widowControl w:val="0"/>
        <w:spacing w:after="120" w:line="240" w:lineRule="auto"/>
        <w:ind w:left="1134" w:hanging="1134"/>
        <w:jc w:val="both"/>
        <w:rPr>
          <w:rFonts w:ascii="Lato" w:eastAsia="Times New Roman" w:hAnsi="Lato" w:cs="Calibri"/>
          <w:lang w:eastAsia="sk-SK"/>
        </w:rPr>
      </w:pPr>
      <w:r w:rsidRPr="00A86621">
        <w:rPr>
          <w:rFonts w:ascii="Lato" w:eastAsia="Times New Roman" w:hAnsi="Lato" w:cs="Calibri"/>
          <w:i/>
          <w:iCs/>
          <w:lang w:eastAsia="sk-SK"/>
        </w:rPr>
        <w:t>Réžie</w:t>
      </w:r>
      <w:r w:rsidR="001A362C" w:rsidRPr="00A86621">
        <w:rPr>
          <w:rFonts w:ascii="Lato" w:eastAsia="Times New Roman" w:hAnsi="Lato" w:cs="Calibri"/>
          <w:i/>
          <w:iCs/>
          <w:vertAlign w:val="subscript"/>
          <w:lang w:eastAsia="sk-SK"/>
        </w:rPr>
        <w:t>1i</w:t>
      </w:r>
      <w:r w:rsidR="001A362C" w:rsidRPr="00A86621">
        <w:rPr>
          <w:rFonts w:ascii="Lato" w:eastAsia="Times New Roman" w:hAnsi="Lato" w:cs="Calibri"/>
          <w:lang w:eastAsia="sk-SK"/>
        </w:rPr>
        <w:tab/>
        <w:t>valorizovaná príslušná časť ceny za 1 km pre i-tú kategóriu vozidiel za uplynulý kalendárny rok zaokrúhlená matematicky na 4 desatinné miesta</w:t>
      </w:r>
    </w:p>
    <w:p w14:paraId="6700CD61" w14:textId="77777777" w:rsidR="001A362C" w:rsidRPr="00A86621" w:rsidRDefault="00304A64" w:rsidP="001A797C">
      <w:pPr>
        <w:widowControl w:val="0"/>
        <w:spacing w:after="120" w:line="240" w:lineRule="auto"/>
        <w:ind w:left="1134" w:hanging="1134"/>
        <w:jc w:val="both"/>
        <w:rPr>
          <w:rFonts w:ascii="Lato" w:eastAsia="Times New Roman" w:hAnsi="Lato" w:cs="Calibri"/>
          <w:lang w:eastAsia="sk-SK"/>
        </w:rPr>
      </w:pPr>
      <w:r w:rsidRPr="00A86621">
        <w:rPr>
          <w:rFonts w:ascii="Lato" w:eastAsia="Times New Roman" w:hAnsi="Lato" w:cs="Calibri"/>
          <w:i/>
          <w:iCs/>
          <w:lang w:eastAsia="sk-SK"/>
        </w:rPr>
        <w:t>Réžie</w:t>
      </w:r>
      <w:r w:rsidR="001A362C" w:rsidRPr="00A86621">
        <w:rPr>
          <w:rFonts w:ascii="Lato" w:eastAsia="Times New Roman" w:hAnsi="Lato" w:cs="Calibri"/>
          <w:i/>
          <w:iCs/>
          <w:vertAlign w:val="subscript"/>
          <w:lang w:eastAsia="sk-SK"/>
        </w:rPr>
        <w:t>0</w:t>
      </w:r>
      <w:r w:rsidR="001A362C" w:rsidRPr="00A86621">
        <w:rPr>
          <w:rFonts w:ascii="Lato" w:eastAsia="Times New Roman" w:hAnsi="Lato" w:cs="Calibri"/>
          <w:lang w:eastAsia="sk-SK"/>
        </w:rPr>
        <w:tab/>
        <w:t>príslušná časť ceny za 1 km pre i-tú kategóriu vozidiel uvedená v Ponuke dopravcu</w:t>
      </w:r>
    </w:p>
    <w:p w14:paraId="24D3F45B" w14:textId="77777777" w:rsidR="00A21C3D" w:rsidRPr="00A86621" w:rsidRDefault="00A21C3D" w:rsidP="001A797C">
      <w:pPr>
        <w:widowControl w:val="0"/>
        <w:spacing w:after="120" w:line="240" w:lineRule="auto"/>
        <w:ind w:left="1134" w:hanging="1134"/>
        <w:jc w:val="both"/>
        <w:rPr>
          <w:rFonts w:ascii="Lato" w:eastAsia="Times New Roman" w:hAnsi="Lato" w:cs="Calibri"/>
          <w:lang w:eastAsia="sk-SK"/>
        </w:rPr>
      </w:pPr>
      <w:r w:rsidRPr="00A86621">
        <w:rPr>
          <w:rFonts w:ascii="Lato" w:eastAsia="Times New Roman" w:hAnsi="Lato" w:cs="Calibri"/>
          <w:i/>
          <w:iCs/>
          <w:lang w:eastAsia="sk-SK"/>
        </w:rPr>
        <w:t>pNM</w:t>
      </w:r>
      <w:r w:rsidRPr="00A86621">
        <w:rPr>
          <w:rFonts w:ascii="Lato" w:eastAsia="Times New Roman" w:hAnsi="Lato" w:cs="Calibri"/>
          <w:i/>
          <w:iCs/>
          <w:lang w:eastAsia="sk-SK"/>
        </w:rPr>
        <w:tab/>
      </w:r>
      <w:r w:rsidRPr="00A86621">
        <w:rPr>
          <w:rFonts w:ascii="Lato" w:eastAsia="Times New Roman" w:hAnsi="Lato" w:cs="Calibri"/>
          <w:lang w:eastAsia="sk-SK"/>
        </w:rPr>
        <w:t xml:space="preserve">priemerná nominálna mesačná mzda v hospodárstve SR zverejňovaná Štatistickým úradom SR za kalendárny rok, ktorý predchádza príslušnému kalendárnemu roku, v ktorom bola Služba poskytovaná </w:t>
      </w:r>
    </w:p>
    <w:p w14:paraId="72521308" w14:textId="77777777" w:rsidR="00A21C3D" w:rsidRPr="00A86621" w:rsidRDefault="00A21C3D" w:rsidP="001A797C">
      <w:pPr>
        <w:widowControl w:val="0"/>
        <w:spacing w:after="120" w:line="240" w:lineRule="auto"/>
        <w:ind w:left="1134" w:hanging="1134"/>
        <w:jc w:val="both"/>
        <w:rPr>
          <w:rFonts w:ascii="Lato" w:eastAsia="Times New Roman" w:hAnsi="Lato" w:cs="Calibri"/>
          <w:lang w:eastAsia="sk-SK"/>
        </w:rPr>
      </w:pPr>
      <w:r w:rsidRPr="00A86621">
        <w:rPr>
          <w:rFonts w:ascii="Lato" w:eastAsia="Times New Roman" w:hAnsi="Lato" w:cs="Calibri"/>
          <w:i/>
          <w:iCs/>
          <w:lang w:eastAsia="sk-SK"/>
        </w:rPr>
        <w:t>pM</w:t>
      </w:r>
      <w:r w:rsidRPr="00A86621">
        <w:rPr>
          <w:rFonts w:ascii="Lato" w:eastAsia="Times New Roman" w:hAnsi="Lato" w:cs="Calibri"/>
          <w:i/>
          <w:iCs/>
          <w:vertAlign w:val="subscript"/>
          <w:lang w:eastAsia="sk-SK"/>
        </w:rPr>
        <w:t>0</w:t>
      </w:r>
      <w:r w:rsidRPr="00A86621">
        <w:rPr>
          <w:rFonts w:ascii="Lato" w:eastAsia="Times New Roman" w:hAnsi="Lato" w:cs="Calibri"/>
          <w:i/>
          <w:iCs/>
          <w:vertAlign w:val="subscript"/>
          <w:lang w:eastAsia="sk-SK"/>
        </w:rPr>
        <w:tab/>
      </w:r>
      <w:r w:rsidRPr="00A86621">
        <w:rPr>
          <w:rFonts w:ascii="Lato" w:eastAsia="Times New Roman" w:hAnsi="Lato" w:cs="Calibri"/>
          <w:lang w:eastAsia="sk-SK"/>
        </w:rPr>
        <w:t xml:space="preserve">referenčná priemerná nominálna mesačná mzda v hospodárstve SR uvedená v Ponuke dopravcu </w:t>
      </w:r>
    </w:p>
    <w:p w14:paraId="51B12127" w14:textId="77777777" w:rsidR="001A362C" w:rsidRPr="00A86621" w:rsidRDefault="001A362C" w:rsidP="001A797C">
      <w:pPr>
        <w:widowControl w:val="0"/>
        <w:spacing w:after="120" w:line="240" w:lineRule="auto"/>
        <w:ind w:left="1134" w:hanging="1134"/>
        <w:jc w:val="both"/>
        <w:rPr>
          <w:rFonts w:ascii="Lato" w:eastAsia="Times New Roman" w:hAnsi="Lato" w:cs="Calibri"/>
          <w:lang w:eastAsia="sk-SK"/>
        </w:rPr>
      </w:pPr>
      <w:r w:rsidRPr="00A86621">
        <w:rPr>
          <w:rFonts w:ascii="Lato" w:eastAsia="Times New Roman" w:hAnsi="Lato" w:cs="Calibri"/>
          <w:i/>
          <w:iCs/>
          <w:lang w:eastAsia="sk-SK"/>
        </w:rPr>
        <w:t>CPI</w:t>
      </w:r>
      <w:r w:rsidRPr="00A86621">
        <w:rPr>
          <w:rFonts w:ascii="Lato" w:eastAsia="Times New Roman" w:hAnsi="Lato" w:cs="Calibri"/>
          <w:lang w:eastAsia="sk-SK"/>
        </w:rPr>
        <w:tab/>
      </w:r>
      <w:r w:rsidR="00304A64" w:rsidRPr="00A86621">
        <w:rPr>
          <w:rFonts w:ascii="Lato" w:eastAsia="Times New Roman" w:hAnsi="Lato" w:cs="Calibri"/>
          <w:lang w:eastAsia="sk-SK"/>
        </w:rPr>
        <w:t xml:space="preserve">Index spotrebiteľských cien oproti bázickému obdobiu pre ukazovateľ Spotrebiteľské ceny úhrnom za kalendárny rok, ktorý predchádza príslušnému kalendárnemu roku, v ktorom </w:t>
      </w:r>
      <w:r w:rsidR="00304A64" w:rsidRPr="00A86621">
        <w:rPr>
          <w:rFonts w:ascii="Lato" w:eastAsia="Times New Roman" w:hAnsi="Lato" w:cs="Calibri"/>
          <w:lang w:eastAsia="sk-SK"/>
        </w:rPr>
        <w:lastRenderedPageBreak/>
        <w:t>bola Služba poskytovaná</w:t>
      </w:r>
      <w:r w:rsidRPr="00A86621">
        <w:rPr>
          <w:rFonts w:ascii="Lato" w:eastAsia="Times New Roman" w:hAnsi="Lato" w:cs="Calibri"/>
          <w:lang w:eastAsia="sk-SK"/>
        </w:rPr>
        <w:t xml:space="preserve"> </w:t>
      </w:r>
    </w:p>
    <w:p w14:paraId="1351A9C4" w14:textId="77777777" w:rsidR="001A362C" w:rsidRDefault="001A362C" w:rsidP="001A797C">
      <w:pPr>
        <w:widowControl w:val="0"/>
        <w:spacing w:after="240" w:line="240" w:lineRule="auto"/>
        <w:ind w:left="1134" w:hanging="1134"/>
        <w:jc w:val="both"/>
        <w:rPr>
          <w:rFonts w:ascii="Lato" w:eastAsia="Times New Roman" w:hAnsi="Lato" w:cs="Calibri"/>
          <w:lang w:eastAsia="sk-SK"/>
        </w:rPr>
      </w:pPr>
      <w:r w:rsidRPr="00A86621">
        <w:rPr>
          <w:rFonts w:ascii="Lato" w:eastAsia="Times New Roman" w:hAnsi="Lato" w:cs="Calibri"/>
          <w:i/>
          <w:iCs/>
          <w:lang w:eastAsia="sk-SK"/>
        </w:rPr>
        <w:t>CPI</w:t>
      </w:r>
      <w:r w:rsidRPr="00A86621">
        <w:rPr>
          <w:rFonts w:ascii="Lato" w:eastAsia="Times New Roman" w:hAnsi="Lato" w:cs="Calibri"/>
          <w:i/>
          <w:iCs/>
          <w:vertAlign w:val="subscript"/>
          <w:lang w:eastAsia="sk-SK"/>
        </w:rPr>
        <w:t>0</w:t>
      </w:r>
      <w:r w:rsidRPr="00A86621">
        <w:rPr>
          <w:rFonts w:ascii="Lato" w:eastAsia="Times New Roman" w:hAnsi="Lato" w:cs="Calibri"/>
          <w:lang w:eastAsia="sk-SK"/>
        </w:rPr>
        <w:tab/>
        <w:t>Index spotrebiteľských cien uveden</w:t>
      </w:r>
      <w:r w:rsidR="00304A64" w:rsidRPr="00A86621">
        <w:rPr>
          <w:rFonts w:ascii="Lato" w:eastAsia="Times New Roman" w:hAnsi="Lato" w:cs="Calibri"/>
          <w:lang w:eastAsia="sk-SK"/>
        </w:rPr>
        <w:t>ý</w:t>
      </w:r>
      <w:r w:rsidRPr="00A86621">
        <w:rPr>
          <w:rFonts w:ascii="Lato" w:eastAsia="Times New Roman" w:hAnsi="Lato" w:cs="Calibri"/>
          <w:lang w:eastAsia="sk-SK"/>
        </w:rPr>
        <w:t xml:space="preserve"> v Ponuke dopravcu</w:t>
      </w:r>
      <w:r w:rsidRPr="008E005D">
        <w:rPr>
          <w:rFonts w:ascii="Lato" w:eastAsia="Times New Roman" w:hAnsi="Lato" w:cs="Calibri"/>
          <w:lang w:eastAsia="sk-SK"/>
        </w:rPr>
        <w:t xml:space="preserve"> </w:t>
      </w:r>
    </w:p>
    <w:p w14:paraId="3EEA7A74" w14:textId="77777777" w:rsidR="00AD629A" w:rsidRPr="00AD629A" w:rsidRDefault="00AD629A" w:rsidP="001A797C">
      <w:pPr>
        <w:pStyle w:val="ListParagraph"/>
        <w:widowControl w:val="0"/>
        <w:numPr>
          <w:ilvl w:val="0"/>
          <w:numId w:val="24"/>
        </w:numPr>
        <w:spacing w:after="120" w:line="240" w:lineRule="auto"/>
        <w:ind w:left="1134" w:hanging="425"/>
        <w:jc w:val="both"/>
        <w:rPr>
          <w:rFonts w:ascii="Lato" w:eastAsia="Times New Roman" w:hAnsi="Lato" w:cs="Calibri"/>
          <w:lang w:eastAsia="sk-SK"/>
        </w:rPr>
      </w:pPr>
      <w:r w:rsidRPr="00A5149D">
        <w:rPr>
          <w:rFonts w:ascii="Lato" w:hAnsi="Lato"/>
        </w:rPr>
        <w:t xml:space="preserve">Jednotkové náklady za časť ceny </w:t>
      </w:r>
      <w:r>
        <w:rPr>
          <w:rFonts w:ascii="Lato" w:hAnsi="Lato"/>
          <w:b/>
          <w:bCs/>
        </w:rPr>
        <w:t>PM</w:t>
      </w:r>
      <w:r w:rsidRPr="00A5149D">
        <w:rPr>
          <w:rFonts w:ascii="Lato" w:hAnsi="Lato"/>
        </w:rPr>
        <w:t xml:space="preserve"> </w:t>
      </w:r>
      <w:r>
        <w:rPr>
          <w:rFonts w:ascii="Lato" w:hAnsi="Lato"/>
        </w:rPr>
        <w:t>sú valorizované</w:t>
      </w:r>
      <w:r w:rsidRPr="00A5149D">
        <w:rPr>
          <w:rFonts w:ascii="Lato" w:hAnsi="Lato"/>
        </w:rPr>
        <w:t xml:space="preserve"> </w:t>
      </w:r>
      <w:r w:rsidRPr="00A5149D">
        <w:rPr>
          <w:rFonts w:ascii="Lato" w:eastAsia="Times New Roman" w:hAnsi="Lato" w:cs="Calibri"/>
          <w:lang w:eastAsia="sk-SK"/>
        </w:rPr>
        <w:t xml:space="preserve">v závislosti </w:t>
      </w:r>
      <w:r w:rsidRPr="00A5149D">
        <w:rPr>
          <w:rFonts w:ascii="Lato" w:hAnsi="Lato"/>
        </w:rPr>
        <w:t xml:space="preserve">Indexu spotrebiteľských cien oproti bázickému obdobiu pre ukazovateľ Spotrebiteľské ceny úhrnom zverejnených Štatistickým úradom SR, </w:t>
      </w:r>
      <w:r w:rsidRPr="00A5149D">
        <w:rPr>
          <w:rFonts w:ascii="Lato" w:eastAsia="Times New Roman" w:hAnsi="Lato" w:cs="Calibri"/>
          <w:lang w:eastAsia="sk-SK"/>
        </w:rPr>
        <w:t xml:space="preserve">pričom sa za účelom valorizácie pre príslušný kalendárny rok, v ktorom bola Služba poskytovaná, použijú uvedené ukazovatele za predchádzajúci kalendárny rok. Valorizovaná </w:t>
      </w:r>
      <w:r>
        <w:rPr>
          <w:rFonts w:ascii="Lato" w:eastAsia="Times New Roman" w:hAnsi="Lato" w:cs="Calibri"/>
          <w:lang w:eastAsia="sk-SK"/>
        </w:rPr>
        <w:t>príslušná časť ceny</w:t>
      </w:r>
      <w:r w:rsidRPr="00A5149D">
        <w:rPr>
          <w:rFonts w:ascii="Lato" w:eastAsia="Times New Roman" w:hAnsi="Lato" w:cs="Calibri"/>
          <w:lang w:eastAsia="sk-SK"/>
        </w:rPr>
        <w:t xml:space="preserve"> </w:t>
      </w:r>
      <w:r w:rsidRPr="00D83FC5">
        <w:rPr>
          <w:rFonts w:ascii="Lato" w:hAnsi="Lato"/>
          <w:i/>
          <w:iCs/>
        </w:rPr>
        <w:t>PM</w:t>
      </w:r>
      <w:r w:rsidRPr="00D83FC5">
        <w:rPr>
          <w:rFonts w:ascii="Lato" w:hAnsi="Lato"/>
          <w:b/>
          <w:bCs/>
          <w:i/>
          <w:iCs/>
          <w:vertAlign w:val="subscript"/>
        </w:rPr>
        <w:t>1i</w:t>
      </w:r>
      <w:r w:rsidRPr="00D83FC5">
        <w:rPr>
          <w:rFonts w:ascii="Lato" w:eastAsia="Times New Roman" w:hAnsi="Lato" w:cs="Calibri"/>
          <w:i/>
          <w:iCs/>
          <w:lang w:eastAsia="sk-SK"/>
        </w:rPr>
        <w:t xml:space="preserve"> </w:t>
      </w:r>
      <w:r>
        <w:rPr>
          <w:rFonts w:ascii="Lato" w:eastAsia="Times New Roman" w:hAnsi="Lato" w:cs="Calibri"/>
          <w:lang w:eastAsia="sk-SK"/>
        </w:rPr>
        <w:t>je</w:t>
      </w:r>
      <w:r w:rsidRPr="00A5149D">
        <w:rPr>
          <w:rFonts w:ascii="Lato" w:eastAsia="Times New Roman" w:hAnsi="Lato" w:cs="Calibri"/>
          <w:lang w:eastAsia="sk-SK"/>
        </w:rPr>
        <w:t xml:space="preserve"> vypočítaná </w:t>
      </w:r>
      <w:r>
        <w:rPr>
          <w:rFonts w:ascii="Lato" w:eastAsia="Times New Roman" w:hAnsi="Lato" w:cs="Calibri"/>
          <w:lang w:eastAsia="sk-SK"/>
        </w:rPr>
        <w:t xml:space="preserve">obdobným spôsobom ako </w:t>
      </w:r>
      <w:r w:rsidRPr="00D83FC5">
        <w:rPr>
          <w:rFonts w:ascii="Lato" w:eastAsia="Times New Roman" w:hAnsi="Lato" w:cs="Calibri"/>
          <w:i/>
          <w:iCs/>
          <w:lang w:eastAsia="sk-SK"/>
        </w:rPr>
        <w:t>IPFN</w:t>
      </w:r>
      <w:r w:rsidRPr="00D83FC5">
        <w:rPr>
          <w:rFonts w:ascii="Lato" w:eastAsia="Times New Roman" w:hAnsi="Lato" w:cs="Calibri"/>
          <w:i/>
          <w:iCs/>
          <w:vertAlign w:val="subscript"/>
          <w:lang w:eastAsia="sk-SK"/>
        </w:rPr>
        <w:t>1i</w:t>
      </w:r>
      <w:r>
        <w:rPr>
          <w:rFonts w:ascii="Lato" w:eastAsia="Times New Roman" w:hAnsi="Lato" w:cs="Calibri"/>
          <w:lang w:eastAsia="sk-SK"/>
        </w:rPr>
        <w:t>.</w:t>
      </w:r>
    </w:p>
    <w:bookmarkEnd w:id="79"/>
    <w:p w14:paraId="44687B19" w14:textId="77777777" w:rsidR="000E6D26" w:rsidRPr="00A5149D" w:rsidRDefault="005252D9" w:rsidP="00843502">
      <w:pPr>
        <w:pStyle w:val="Heading3"/>
        <w:keepNext w:val="0"/>
        <w:keepLines w:val="0"/>
        <w:widowControl w:val="0"/>
        <w:ind w:left="709" w:hanging="709"/>
        <w:rPr>
          <w:rFonts w:eastAsia="Times New Roman"/>
          <w:b/>
          <w:bCs/>
          <w:lang w:eastAsia="sk-SK"/>
        </w:rPr>
      </w:pPr>
      <w:r w:rsidRPr="00A5149D">
        <w:rPr>
          <w:rFonts w:eastAsia="Times New Roman"/>
          <w:b/>
          <w:bCs/>
          <w:lang w:eastAsia="sk-SK"/>
        </w:rPr>
        <w:t>Jednotkové náklady</w:t>
      </w:r>
      <w:r w:rsidR="006D3522" w:rsidRPr="00A5149D">
        <w:rPr>
          <w:rFonts w:eastAsia="Times New Roman"/>
          <w:b/>
          <w:bCs/>
          <w:lang w:eastAsia="sk-SK"/>
        </w:rPr>
        <w:t>, ktoré nepodliehajú valorizácií</w:t>
      </w:r>
    </w:p>
    <w:p w14:paraId="77474871" w14:textId="77777777" w:rsidR="006D3522" w:rsidRPr="00A5149D" w:rsidRDefault="006D3522" w:rsidP="001A797C">
      <w:pPr>
        <w:widowControl w:val="0"/>
        <w:spacing w:after="120" w:line="240" w:lineRule="auto"/>
        <w:ind w:left="709"/>
        <w:rPr>
          <w:rFonts w:ascii="Lato" w:hAnsi="Lato"/>
        </w:rPr>
      </w:pPr>
      <w:r w:rsidRPr="00A5149D">
        <w:rPr>
          <w:rFonts w:ascii="Lato" w:hAnsi="Lato"/>
          <w:lang w:eastAsia="sk-SK"/>
        </w:rPr>
        <w:t>Pravidelnej valorizáci</w:t>
      </w:r>
      <w:r w:rsidR="00832B90">
        <w:rPr>
          <w:rFonts w:ascii="Lato" w:hAnsi="Lato"/>
          <w:lang w:eastAsia="sk-SK"/>
        </w:rPr>
        <w:t xml:space="preserve">i </w:t>
      </w:r>
      <w:r w:rsidR="008E0E88" w:rsidRPr="00A5149D">
        <w:rPr>
          <w:rFonts w:ascii="Lato" w:hAnsi="Lato"/>
          <w:lang w:eastAsia="sk-SK"/>
        </w:rPr>
        <w:t xml:space="preserve">v priebehu trvania Zmluvy </w:t>
      </w:r>
      <w:r w:rsidRPr="00A5149D">
        <w:rPr>
          <w:rFonts w:ascii="Lato" w:hAnsi="Lato"/>
          <w:lang w:eastAsia="sk-SK"/>
        </w:rPr>
        <w:t>nebudú podliehať</w:t>
      </w:r>
      <w:r w:rsidRPr="00A5149D">
        <w:rPr>
          <w:rFonts w:ascii="Lato" w:hAnsi="Lato"/>
        </w:rPr>
        <w:t>:</w:t>
      </w:r>
    </w:p>
    <w:p w14:paraId="04B31981" w14:textId="5415FC3A" w:rsidR="006D3522" w:rsidRPr="00A5149D" w:rsidRDefault="00592DD0" w:rsidP="001A797C">
      <w:pPr>
        <w:pStyle w:val="ListParagraph"/>
        <w:widowControl w:val="0"/>
        <w:numPr>
          <w:ilvl w:val="0"/>
          <w:numId w:val="25"/>
        </w:numPr>
        <w:spacing w:after="120" w:line="240" w:lineRule="auto"/>
        <w:ind w:left="1066" w:hanging="357"/>
        <w:contextualSpacing w:val="0"/>
        <w:jc w:val="both"/>
        <w:rPr>
          <w:rFonts w:ascii="Lato" w:hAnsi="Lato"/>
          <w:lang w:eastAsia="sk-SK"/>
        </w:rPr>
      </w:pPr>
      <w:r w:rsidRPr="00A5149D">
        <w:rPr>
          <w:rFonts w:ascii="Lato" w:hAnsi="Lato"/>
          <w:lang w:eastAsia="sk-SK"/>
        </w:rPr>
        <w:t>J</w:t>
      </w:r>
      <w:r w:rsidR="008E0E88" w:rsidRPr="00A5149D">
        <w:rPr>
          <w:rFonts w:ascii="Lato" w:hAnsi="Lato"/>
          <w:lang w:eastAsia="sk-SK"/>
        </w:rPr>
        <w:t>ednotkové náklady týkajúce sa časti</w:t>
      </w:r>
      <w:r w:rsidR="006D3522" w:rsidRPr="00A5149D">
        <w:rPr>
          <w:rFonts w:ascii="Lato" w:hAnsi="Lato"/>
          <w:lang w:eastAsia="sk-SK"/>
        </w:rPr>
        <w:t xml:space="preserve"> ceny </w:t>
      </w:r>
      <w:r w:rsidR="008E005D">
        <w:rPr>
          <w:rFonts w:ascii="Lato" w:hAnsi="Lato"/>
          <w:lang w:eastAsia="sk-SK"/>
        </w:rPr>
        <w:t>za ostatné priame náklady (</w:t>
      </w:r>
      <w:r w:rsidR="008E005D" w:rsidRPr="008E005D">
        <w:rPr>
          <w:rFonts w:ascii="Lato" w:hAnsi="Lato"/>
          <w:b/>
          <w:bCs/>
          <w:lang w:eastAsia="sk-SK"/>
        </w:rPr>
        <w:t>OPN</w:t>
      </w:r>
      <w:r w:rsidR="008E005D" w:rsidRPr="008E005D">
        <w:rPr>
          <w:rFonts w:ascii="Lato" w:hAnsi="Lato"/>
          <w:b/>
          <w:bCs/>
          <w:vertAlign w:val="subscript"/>
          <w:lang w:eastAsia="sk-SK"/>
        </w:rPr>
        <w:t>0</w:t>
      </w:r>
      <w:r w:rsidR="008E005D">
        <w:rPr>
          <w:rFonts w:ascii="Lato" w:hAnsi="Lato"/>
          <w:lang w:eastAsia="sk-SK"/>
        </w:rPr>
        <w:t xml:space="preserve">) v časti „poistenie“ </w:t>
      </w:r>
      <w:r w:rsidR="008E0E88" w:rsidRPr="00A5149D">
        <w:rPr>
          <w:rFonts w:ascii="Lato" w:hAnsi="Lato"/>
          <w:lang w:eastAsia="sk-SK"/>
        </w:rPr>
        <w:t>uvedené v Ponuke dopravcu v Prílohe č. 7 Zmluvy, ktoré budú iba predmetom aktualizácie</w:t>
      </w:r>
      <w:r w:rsidR="009D69A8" w:rsidRPr="00A5149D">
        <w:rPr>
          <w:rFonts w:ascii="Lato" w:hAnsi="Lato"/>
          <w:lang w:eastAsia="sk-SK"/>
        </w:rPr>
        <w:t xml:space="preserve"> </w:t>
      </w:r>
      <w:r w:rsidR="008E0E88" w:rsidRPr="00A5149D">
        <w:rPr>
          <w:rFonts w:ascii="Lato" w:hAnsi="Lato"/>
          <w:lang w:eastAsia="sk-SK"/>
        </w:rPr>
        <w:t xml:space="preserve">v zmysle bodu </w:t>
      </w:r>
      <w:r w:rsidR="00572D6E">
        <w:fldChar w:fldCharType="begin"/>
      </w:r>
      <w:r w:rsidR="00572D6E">
        <w:instrText xml:space="preserve"> REF _Ref41662081 \r \h  \* MERGEFORMAT </w:instrText>
      </w:r>
      <w:r w:rsidR="00572D6E">
        <w:fldChar w:fldCharType="separate"/>
      </w:r>
      <w:r w:rsidR="001C7151" w:rsidRPr="007910E6">
        <w:rPr>
          <w:rFonts w:ascii="Lato" w:hAnsi="Lato"/>
          <w:lang w:eastAsia="sk-SK"/>
        </w:rPr>
        <w:t>5.4.5</w:t>
      </w:r>
      <w:r w:rsidR="00572D6E">
        <w:fldChar w:fldCharType="end"/>
      </w:r>
      <w:r w:rsidR="008E0E88" w:rsidRPr="00A5149D">
        <w:rPr>
          <w:rFonts w:ascii="Lato" w:hAnsi="Lato"/>
          <w:lang w:eastAsia="sk-SK"/>
        </w:rPr>
        <w:t xml:space="preserve"> Zmluvy</w:t>
      </w:r>
      <w:r w:rsidR="00D26278" w:rsidRPr="00A5149D">
        <w:rPr>
          <w:rFonts w:ascii="Lato" w:hAnsi="Lato"/>
          <w:lang w:eastAsia="sk-SK"/>
        </w:rPr>
        <w:t xml:space="preserve"> </w:t>
      </w:r>
      <w:r w:rsidR="00D26278" w:rsidRPr="007F35AD">
        <w:rPr>
          <w:rFonts w:ascii="Lato" w:hAnsi="Lato"/>
          <w:lang w:eastAsia="sk-SK"/>
        </w:rPr>
        <w:t xml:space="preserve">a úpravy v zmysle bodu </w:t>
      </w:r>
      <w:r w:rsidR="00572D6E">
        <w:fldChar w:fldCharType="begin"/>
      </w:r>
      <w:r w:rsidR="00572D6E">
        <w:instrText xml:space="preserve"> REF _Ref53937264 \r \h  \* MERGEFORMAT </w:instrText>
      </w:r>
      <w:r w:rsidR="00572D6E">
        <w:fldChar w:fldCharType="separate"/>
      </w:r>
      <w:r w:rsidR="001C7151" w:rsidRPr="007910E6">
        <w:rPr>
          <w:rFonts w:ascii="Lato" w:hAnsi="Lato"/>
          <w:lang w:eastAsia="sk-SK"/>
        </w:rPr>
        <w:t>5.4.6</w:t>
      </w:r>
      <w:r w:rsidR="00572D6E">
        <w:fldChar w:fldCharType="end"/>
      </w:r>
      <w:r w:rsidR="00D26278" w:rsidRPr="007F35AD">
        <w:rPr>
          <w:rFonts w:ascii="Lato" w:hAnsi="Lato"/>
          <w:lang w:eastAsia="sk-SK"/>
        </w:rPr>
        <w:t xml:space="preserve"> Zmluvy</w:t>
      </w:r>
      <w:r w:rsidR="00D26278" w:rsidRPr="00A5149D">
        <w:rPr>
          <w:rFonts w:ascii="Lato" w:hAnsi="Lato"/>
          <w:lang w:eastAsia="sk-SK"/>
        </w:rPr>
        <w:t>,</w:t>
      </w:r>
    </w:p>
    <w:p w14:paraId="65E6267A" w14:textId="77777777" w:rsidR="008E0E88" w:rsidRPr="009952B1" w:rsidRDefault="00BF0F78" w:rsidP="001A797C">
      <w:pPr>
        <w:pStyle w:val="ListParagraph"/>
        <w:widowControl w:val="0"/>
        <w:numPr>
          <w:ilvl w:val="0"/>
          <w:numId w:val="25"/>
        </w:numPr>
        <w:spacing w:after="120" w:line="240" w:lineRule="auto"/>
        <w:ind w:left="1066" w:hanging="357"/>
        <w:contextualSpacing w:val="0"/>
        <w:jc w:val="both"/>
        <w:rPr>
          <w:rFonts w:ascii="Lato" w:eastAsiaTheme="majorEastAsia" w:hAnsi="Lato" w:cstheme="minorHAnsi"/>
        </w:rPr>
      </w:pPr>
      <w:r w:rsidRPr="00AD0790">
        <w:rPr>
          <w:rFonts w:ascii="Lato" w:hAnsi="Lato"/>
          <w:lang w:eastAsia="sk-SK"/>
        </w:rPr>
        <w:t>„Z</w:t>
      </w:r>
      <w:r w:rsidR="00D26278" w:rsidRPr="00AD0790">
        <w:rPr>
          <w:rFonts w:ascii="Lato" w:hAnsi="Lato"/>
          <w:lang w:eastAsia="sk-SK"/>
        </w:rPr>
        <w:t>isk Dopravcu</w:t>
      </w:r>
      <w:r w:rsidRPr="00AD0790">
        <w:rPr>
          <w:rFonts w:ascii="Lato" w:hAnsi="Lato"/>
          <w:lang w:eastAsia="sk-SK"/>
        </w:rPr>
        <w:t>“</w:t>
      </w:r>
      <w:r w:rsidR="008E0E88" w:rsidRPr="00AD0790">
        <w:rPr>
          <w:rFonts w:ascii="Lato" w:hAnsi="Lato"/>
          <w:lang w:eastAsia="sk-SK"/>
        </w:rPr>
        <w:t xml:space="preserve"> uveden</w:t>
      </w:r>
      <w:r w:rsidRPr="00AD0790">
        <w:rPr>
          <w:rFonts w:ascii="Lato" w:hAnsi="Lato"/>
          <w:lang w:eastAsia="sk-SK"/>
        </w:rPr>
        <w:t>ý</w:t>
      </w:r>
      <w:r w:rsidR="008E0E88" w:rsidRPr="00AD0790">
        <w:rPr>
          <w:rFonts w:ascii="Lato" w:hAnsi="Lato"/>
          <w:lang w:eastAsia="sk-SK"/>
        </w:rPr>
        <w:t xml:space="preserve"> v Ponuke dopravcu v Prílohe č. 7 Zmluvy</w:t>
      </w:r>
      <w:r w:rsidR="00D26278" w:rsidRPr="00AD0790">
        <w:rPr>
          <w:rFonts w:ascii="Lato" w:hAnsi="Lato"/>
          <w:lang w:eastAsia="sk-SK"/>
        </w:rPr>
        <w:t>, ktor</w:t>
      </w:r>
      <w:r w:rsidRPr="00AD0790">
        <w:rPr>
          <w:rFonts w:ascii="Lato" w:hAnsi="Lato"/>
          <w:lang w:eastAsia="sk-SK"/>
        </w:rPr>
        <w:t>ý</w:t>
      </w:r>
      <w:r w:rsidR="00D26278" w:rsidRPr="00AD0790">
        <w:rPr>
          <w:rFonts w:ascii="Lato" w:hAnsi="Lato"/>
          <w:lang w:eastAsia="sk-SK"/>
        </w:rPr>
        <w:t xml:space="preserve"> nebud</w:t>
      </w:r>
      <w:r w:rsidR="00592DD0" w:rsidRPr="00AD0790">
        <w:rPr>
          <w:rFonts w:ascii="Lato" w:hAnsi="Lato"/>
          <w:lang w:eastAsia="sk-SK"/>
        </w:rPr>
        <w:t>e</w:t>
      </w:r>
      <w:r w:rsidR="00D26278" w:rsidRPr="00AD0790">
        <w:rPr>
          <w:rFonts w:ascii="Lato" w:hAnsi="Lato"/>
          <w:lang w:eastAsia="sk-SK"/>
        </w:rPr>
        <w:t xml:space="preserve"> </w:t>
      </w:r>
      <w:r w:rsidR="00D26278" w:rsidRPr="009952B1">
        <w:rPr>
          <w:rFonts w:ascii="Lato" w:eastAsiaTheme="majorEastAsia" w:hAnsi="Lato" w:cstheme="minorHAnsi"/>
        </w:rPr>
        <w:t>podliehať ani aktualizáci</w:t>
      </w:r>
      <w:r w:rsidR="00832B90" w:rsidRPr="009952B1">
        <w:rPr>
          <w:rFonts w:ascii="Lato" w:eastAsiaTheme="majorEastAsia" w:hAnsi="Lato" w:cstheme="minorHAnsi"/>
        </w:rPr>
        <w:t>i</w:t>
      </w:r>
      <w:r w:rsidR="00D26278" w:rsidRPr="009952B1">
        <w:rPr>
          <w:rFonts w:ascii="Lato" w:eastAsiaTheme="majorEastAsia" w:hAnsi="Lato" w:cstheme="minorHAnsi"/>
        </w:rPr>
        <w:t>.</w:t>
      </w:r>
    </w:p>
    <w:p w14:paraId="495F1480" w14:textId="77777777" w:rsidR="009D39E0" w:rsidRDefault="009D39E0" w:rsidP="00843502">
      <w:pPr>
        <w:pStyle w:val="Heading3"/>
        <w:keepNext w:val="0"/>
        <w:keepLines w:val="0"/>
        <w:widowControl w:val="0"/>
        <w:ind w:left="709" w:hanging="709"/>
        <w:rPr>
          <w:b/>
          <w:bCs/>
        </w:rPr>
      </w:pPr>
      <w:bookmarkStart w:id="80" w:name="_Ref41662081"/>
      <w:bookmarkStart w:id="81" w:name="_Hlk72766394"/>
      <w:r w:rsidRPr="00A5149D">
        <w:rPr>
          <w:b/>
          <w:bCs/>
        </w:rPr>
        <w:t xml:space="preserve">Aktualizácia Jednotkových nákladov v dôsledku zmeny Východiskového rozsahu </w:t>
      </w:r>
      <w:r w:rsidR="001D257F" w:rsidRPr="00A5149D">
        <w:rPr>
          <w:b/>
          <w:bCs/>
        </w:rPr>
        <w:t>s</w:t>
      </w:r>
      <w:r w:rsidRPr="00A5149D">
        <w:rPr>
          <w:b/>
          <w:bCs/>
        </w:rPr>
        <w:t xml:space="preserve">lužby, Východiskového počtu vodičov, Východiskového počtu </w:t>
      </w:r>
      <w:r w:rsidRPr="00D274EA">
        <w:rPr>
          <w:b/>
          <w:bCs/>
        </w:rPr>
        <w:t>vozidiel</w:t>
      </w:r>
      <w:bookmarkEnd w:id="80"/>
      <w:r w:rsidR="00A21C3D" w:rsidRPr="00D274EA">
        <w:rPr>
          <w:b/>
          <w:bCs/>
        </w:rPr>
        <w:t xml:space="preserve"> dopravcu</w:t>
      </w:r>
    </w:p>
    <w:p w14:paraId="5FA247D7" w14:textId="45C73A96" w:rsidR="007300D6" w:rsidRPr="00A5149D" w:rsidRDefault="007300D6" w:rsidP="007300D6">
      <w:pPr>
        <w:pStyle w:val="Heading4"/>
        <w:keepNext w:val="0"/>
        <w:keepLines w:val="0"/>
        <w:widowControl w:val="0"/>
      </w:pPr>
      <w:bookmarkStart w:id="82" w:name="_Ref41661395"/>
      <w:bookmarkStart w:id="83" w:name="_Ref49780616"/>
      <w:r w:rsidRPr="00A5149D">
        <w:t xml:space="preserve">Jednotkové náklady za časť ceny </w:t>
      </w:r>
      <w:r w:rsidRPr="00A5149D">
        <w:rPr>
          <w:b/>
          <w:bCs/>
        </w:rPr>
        <w:t>Mvodič</w:t>
      </w:r>
      <w:r>
        <w:rPr>
          <w:b/>
          <w:bCs/>
        </w:rPr>
        <w:t xml:space="preserve"> </w:t>
      </w:r>
      <w:r w:rsidRPr="00F4443B">
        <w:t>(</w:t>
      </w:r>
      <w:r>
        <w:t>mimo nákladov na „</w:t>
      </w:r>
      <w:r w:rsidRPr="00AB0FC0">
        <w:t>sociálne a zdravotné poistenie vodičov (odvody)</w:t>
      </w:r>
      <w:r>
        <w:t xml:space="preserve">“, ktoré sú </w:t>
      </w:r>
      <w:r w:rsidRPr="00AD0790">
        <w:rPr>
          <w:rFonts w:eastAsia="Times New Roman" w:cs="Calibri"/>
          <w:lang w:eastAsia="sk-SK"/>
        </w:rPr>
        <w:t xml:space="preserve">automaticky prepočítavané </w:t>
      </w:r>
      <w:r>
        <w:rPr>
          <w:rFonts w:eastAsia="Times New Roman" w:cs="Calibri"/>
          <w:lang w:eastAsia="sk-SK"/>
        </w:rPr>
        <w:t>z r. 4.1.1 a 4.1.2)</w:t>
      </w:r>
      <w:r w:rsidRPr="00A5149D">
        <w:rPr>
          <w:b/>
          <w:bCs/>
        </w:rPr>
        <w:t xml:space="preserve"> </w:t>
      </w:r>
      <w:r>
        <w:t>sú</w:t>
      </w:r>
      <w:r w:rsidRPr="00A5149D">
        <w:t xml:space="preserve"> ďalej aktualizované v prípade, že v dôsledku požiadaviek Objednávateľa, najmä v súvislosti so zmenou rozsahu Služby, aktualizáciou CP alebo v dôsledku zmien právnych </w:t>
      </w:r>
      <w:r w:rsidRPr="00D274EA">
        <w:t xml:space="preserve">predpisov dôjde </w:t>
      </w:r>
      <w:r w:rsidRPr="00010563">
        <w:t>k </w:t>
      </w:r>
      <w:r>
        <w:t>zmene</w:t>
      </w:r>
      <w:r w:rsidRPr="00D274EA">
        <w:t xml:space="preserve"> Potrebného počtu vodičov oproti Východiskovému počtu vodičov (PV</w:t>
      </w:r>
      <w:r w:rsidRPr="00D274EA">
        <w:rPr>
          <w:vertAlign w:val="subscript"/>
        </w:rPr>
        <w:t>VYCH</w:t>
      </w:r>
      <w:r w:rsidRPr="00D274EA">
        <w:t xml:space="preserve">). Potrebným počtom vodičov sa myslí minimálny počet vodičov doložený Dopravcom, ktorý je potrebný k zabezpečeniu riadneho plnenia Zmluvy vyplývajúci zo spracovaných Turnusov </w:t>
      </w:r>
      <w:r w:rsidRPr="00A5149D">
        <w:t xml:space="preserve">vodičov pri rešpektovaní právnych predpisov. </w:t>
      </w:r>
      <w:bookmarkEnd w:id="82"/>
      <w:r w:rsidRPr="00A5149D">
        <w:t xml:space="preserve">Jednotkové náklady jednotlivých kategórií vozidiel za časť ceny Mvodič </w:t>
      </w:r>
      <w:r>
        <w:t>sú</w:t>
      </w:r>
      <w:r w:rsidRPr="00A5149D">
        <w:t xml:space="preserve"> pri zohľadnení vyššie uvedených valorizačných úprav (bod </w:t>
      </w:r>
      <w:r w:rsidR="00572D6E">
        <w:fldChar w:fldCharType="begin"/>
      </w:r>
      <w:r w:rsidR="00572D6E">
        <w:instrText xml:space="preserve"> REF _Ref41660512 \r \h  \* MERGEFORMAT </w:instrText>
      </w:r>
      <w:r w:rsidR="00572D6E">
        <w:fldChar w:fldCharType="separate"/>
      </w:r>
      <w:r w:rsidR="001C7151">
        <w:t>5.4.2</w:t>
      </w:r>
      <w:r w:rsidR="00572D6E">
        <w:fldChar w:fldCharType="end"/>
      </w:r>
      <w:r w:rsidRPr="00A5149D">
        <w:t xml:space="preserve"> Zmluvy) ďalej aktualizované nasledovným spôsobom:</w:t>
      </w:r>
      <w:bookmarkEnd w:id="83"/>
    </w:p>
    <w:p w14:paraId="6FAAFF09" w14:textId="77777777" w:rsidR="007300D6" w:rsidRPr="00A5149D" w:rsidRDefault="00965C3E" w:rsidP="007300D6">
      <w:pPr>
        <w:widowControl w:val="0"/>
        <w:spacing w:after="120" w:line="240" w:lineRule="auto"/>
        <w:ind w:left="709" w:hanging="709"/>
        <w:jc w:val="both"/>
        <w:rPr>
          <w:rFonts w:ascii="Lato" w:hAnsi="Lato"/>
        </w:rPr>
      </w:pPr>
      <m:oMathPara>
        <m:oMath>
          <m:sSub>
            <m:sSubPr>
              <m:ctrlPr>
                <w:rPr>
                  <w:rFonts w:ascii="Cambria Math" w:hAnsi="Cambria Math"/>
                  <w:i/>
                </w:rPr>
              </m:ctrlPr>
            </m:sSubPr>
            <m:e>
              <m:r>
                <w:rPr>
                  <w:rFonts w:ascii="Cambria Math" w:hAnsi="Cambria Math"/>
                </w:rPr>
                <m:t>Mvodič</m:t>
              </m:r>
            </m:e>
            <m:sub>
              <m:r>
                <w:rPr>
                  <w:rFonts w:ascii="Cambria Math" w:hAnsi="Cambria Math"/>
                </w:rPr>
                <m:t>2i</m:t>
              </m:r>
            </m:sub>
          </m:sSub>
          <m:r>
            <w:rPr>
              <w:rFonts w:ascii="Cambria Math" w:hAnsi="Cambria Math"/>
            </w:rPr>
            <m:t>=</m:t>
          </m:r>
          <m:sSub>
            <m:sSubPr>
              <m:ctrlPr>
                <w:rPr>
                  <w:rFonts w:ascii="Cambria Math" w:hAnsi="Cambria Math"/>
                  <w:i/>
                </w:rPr>
              </m:ctrlPr>
            </m:sSubPr>
            <m:e>
              <m:r>
                <w:rPr>
                  <w:rFonts w:ascii="Cambria Math" w:hAnsi="Cambria Math"/>
                </w:rPr>
                <m:t>Mvodič</m:t>
              </m:r>
            </m:e>
            <m:sub>
              <m:r>
                <w:rPr>
                  <w:rFonts w:ascii="Cambria Math" w:hAnsi="Cambria Math"/>
                </w:rPr>
                <m:t>1i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PV</m:t>
                  </m:r>
                </m:e>
                <m:sub>
                  <m:r>
                    <w:rPr>
                      <w:rFonts w:ascii="Cambria Math" w:hAnsi="Cambria Math"/>
                    </w:rPr>
                    <m:t>akt</m:t>
                  </m:r>
                </m:sub>
              </m:sSub>
            </m:num>
            <m:den>
              <m:sSub>
                <m:sSubPr>
                  <m:ctrlPr>
                    <w:rPr>
                      <w:rFonts w:ascii="Cambria Math" w:hAnsi="Cambria Math"/>
                      <w:i/>
                    </w:rPr>
                  </m:ctrlPr>
                </m:sSubPr>
                <m:e>
                  <m:r>
                    <w:rPr>
                      <w:rFonts w:ascii="Cambria Math" w:hAnsi="Cambria Math"/>
                    </w:rPr>
                    <m:t>PV</m:t>
                  </m:r>
                </m:e>
                <m:sub>
                  <m:r>
                    <w:rPr>
                      <w:rFonts w:ascii="Cambria Math" w:hAnsi="Cambria Math"/>
                    </w:rPr>
                    <m:t>vych</m:t>
                  </m:r>
                </m:sub>
              </m:sSub>
            </m:den>
          </m:f>
        </m:oMath>
      </m:oMathPara>
    </w:p>
    <w:p w14:paraId="0E06E6BF" w14:textId="77777777" w:rsidR="007300D6" w:rsidRPr="00A5149D" w:rsidRDefault="007300D6" w:rsidP="007300D6">
      <w:pPr>
        <w:widowControl w:val="0"/>
        <w:spacing w:after="120" w:line="240" w:lineRule="auto"/>
        <w:ind w:left="708" w:hanging="708"/>
        <w:jc w:val="both"/>
        <w:rPr>
          <w:rFonts w:ascii="Lato" w:hAnsi="Lato" w:cstheme="minorHAnsi"/>
        </w:rPr>
      </w:pPr>
      <w:r w:rsidRPr="00A5149D">
        <w:rPr>
          <w:rFonts w:ascii="Lato" w:hAnsi="Lato" w:cstheme="minorHAnsi"/>
        </w:rPr>
        <w:t xml:space="preserve">kde </w:t>
      </w:r>
    </w:p>
    <w:p w14:paraId="39CEE536" w14:textId="08BBACA5" w:rsidR="007300D6" w:rsidRPr="00A5149D" w:rsidRDefault="007300D6" w:rsidP="007300D6">
      <w:pPr>
        <w:widowControl w:val="0"/>
        <w:spacing w:after="120" w:line="240" w:lineRule="auto"/>
        <w:ind w:left="851" w:hanging="851"/>
        <w:jc w:val="both"/>
        <w:rPr>
          <w:rFonts w:ascii="Lato" w:hAnsi="Lato"/>
        </w:rPr>
      </w:pPr>
      <w:r w:rsidRPr="00A5149D">
        <w:rPr>
          <w:rFonts w:ascii="Lato" w:hAnsi="Lato"/>
          <w:i/>
          <w:iCs/>
        </w:rPr>
        <w:t>Mvodič</w:t>
      </w:r>
      <w:r w:rsidRPr="00A5149D">
        <w:rPr>
          <w:rFonts w:ascii="Lato" w:hAnsi="Lato"/>
          <w:i/>
          <w:iCs/>
          <w:vertAlign w:val="subscript"/>
        </w:rPr>
        <w:t>2i</w:t>
      </w:r>
      <w:r w:rsidRPr="00A5149D">
        <w:rPr>
          <w:rFonts w:ascii="Lato" w:hAnsi="Lato"/>
          <w:vertAlign w:val="subscript"/>
        </w:rPr>
        <w:tab/>
      </w:r>
      <w:r w:rsidRPr="00A5149D">
        <w:rPr>
          <w:rFonts w:ascii="Lato" w:hAnsi="Lato"/>
        </w:rPr>
        <w:t>aktualizovaná časť ceny za 1 km zaokrúhlená matematicky na 4 desatinné miesta pre</w:t>
      </w:r>
      <w:r>
        <w:rPr>
          <w:rFonts w:ascii="Lato" w:hAnsi="Lato"/>
        </w:rPr>
        <w:t> </w:t>
      </w:r>
      <w:r w:rsidRPr="00A5149D">
        <w:rPr>
          <w:rFonts w:ascii="Lato" w:hAnsi="Lato"/>
        </w:rPr>
        <w:t xml:space="preserve">nákladovú položku priamych miezd pre </w:t>
      </w:r>
      <w:r w:rsidRPr="00A5149D">
        <w:rPr>
          <w:rFonts w:ascii="Lato" w:hAnsi="Lato"/>
          <w:i/>
          <w:iCs/>
        </w:rPr>
        <w:t>i</w:t>
      </w:r>
      <w:r w:rsidRPr="00A5149D">
        <w:rPr>
          <w:rFonts w:ascii="Lato" w:hAnsi="Lato"/>
        </w:rPr>
        <w:t>-tú kategóriu vozidiel v prípade zmeny Východiskového počtu vodičov</w:t>
      </w:r>
      <w:r>
        <w:rPr>
          <w:rFonts w:ascii="Lato" w:hAnsi="Lato"/>
        </w:rPr>
        <w:t xml:space="preserve">; pre vylúčenie akýchkoľvek pochybností platí, že za účelom výpočtu </w:t>
      </w:r>
      <w:r>
        <w:rPr>
          <w:rFonts w:ascii="Lato" w:eastAsia="Times New Roman" w:hAnsi="Lato" w:cs="Calibri"/>
          <w:lang w:eastAsia="sk-SK"/>
        </w:rPr>
        <w:t xml:space="preserve">maximálnej hranice </w:t>
      </w:r>
      <w:r w:rsidRPr="00C31F93">
        <w:rPr>
          <w:rFonts w:ascii="Lato" w:eastAsia="Times New Roman" w:hAnsi="Lato" w:cs="Calibri"/>
          <w:lang w:eastAsia="sk-SK"/>
        </w:rPr>
        <w:t xml:space="preserve">valorizácie celkových nákladov </w:t>
      </w:r>
      <w:r>
        <w:rPr>
          <w:rFonts w:ascii="Lato" w:eastAsia="Times New Roman" w:hAnsi="Lato" w:cs="Calibri"/>
          <w:lang w:eastAsia="sk-SK"/>
        </w:rPr>
        <w:t>výkonovej mzdy</w:t>
      </w:r>
      <w:r>
        <w:rPr>
          <w:rFonts w:ascii="Lato" w:hAnsi="Lato"/>
        </w:rPr>
        <w:t xml:space="preserve"> podľa bodu </w:t>
      </w:r>
      <w:r w:rsidR="00650FEF">
        <w:rPr>
          <w:rFonts w:ascii="Lato" w:hAnsi="Lato"/>
        </w:rPr>
        <w:fldChar w:fldCharType="begin"/>
      </w:r>
      <w:r>
        <w:rPr>
          <w:rFonts w:ascii="Lato" w:hAnsi="Lato"/>
        </w:rPr>
        <w:instrText xml:space="preserve"> REF _Ref76474775 \r \h </w:instrText>
      </w:r>
      <w:r w:rsidR="00650FEF">
        <w:rPr>
          <w:rFonts w:ascii="Lato" w:hAnsi="Lato"/>
        </w:rPr>
      </w:r>
      <w:r w:rsidR="00650FEF">
        <w:rPr>
          <w:rFonts w:ascii="Lato" w:hAnsi="Lato"/>
        </w:rPr>
        <w:fldChar w:fldCharType="separate"/>
      </w:r>
      <w:r w:rsidR="001C7151">
        <w:rPr>
          <w:rFonts w:ascii="Lato" w:hAnsi="Lato"/>
        </w:rPr>
        <w:t>5.4.2</w:t>
      </w:r>
      <w:r w:rsidR="00650FEF">
        <w:rPr>
          <w:rFonts w:ascii="Lato" w:hAnsi="Lato"/>
        </w:rPr>
        <w:fldChar w:fldCharType="end"/>
      </w:r>
      <w:r>
        <w:rPr>
          <w:rFonts w:ascii="Lato" w:hAnsi="Lato"/>
        </w:rPr>
        <w:t xml:space="preserve"> písm. </w:t>
      </w:r>
      <w:r w:rsidR="00650FEF">
        <w:rPr>
          <w:rFonts w:ascii="Lato" w:hAnsi="Lato"/>
        </w:rPr>
        <w:fldChar w:fldCharType="begin"/>
      </w:r>
      <w:r>
        <w:rPr>
          <w:rFonts w:ascii="Lato" w:hAnsi="Lato"/>
        </w:rPr>
        <w:instrText xml:space="preserve"> REF _Ref86739120 \r \h </w:instrText>
      </w:r>
      <w:r w:rsidR="00650FEF">
        <w:rPr>
          <w:rFonts w:ascii="Lato" w:hAnsi="Lato"/>
        </w:rPr>
      </w:r>
      <w:r w:rsidR="00650FEF">
        <w:rPr>
          <w:rFonts w:ascii="Lato" w:hAnsi="Lato"/>
        </w:rPr>
        <w:fldChar w:fldCharType="separate"/>
      </w:r>
      <w:r w:rsidR="001C7151">
        <w:rPr>
          <w:rFonts w:ascii="Lato" w:hAnsi="Lato"/>
        </w:rPr>
        <w:t>a)</w:t>
      </w:r>
      <w:r w:rsidR="00650FEF">
        <w:rPr>
          <w:rFonts w:ascii="Lato" w:hAnsi="Lato"/>
        </w:rPr>
        <w:fldChar w:fldCharType="end"/>
      </w:r>
      <w:r>
        <w:rPr>
          <w:rFonts w:ascii="Lato" w:hAnsi="Lato"/>
        </w:rPr>
        <w:t xml:space="preserve"> podbodu </w:t>
      </w:r>
      <w:r w:rsidR="00650FEF">
        <w:rPr>
          <w:rFonts w:ascii="Lato" w:hAnsi="Lato"/>
        </w:rPr>
        <w:fldChar w:fldCharType="begin"/>
      </w:r>
      <w:r>
        <w:rPr>
          <w:rFonts w:ascii="Lato" w:hAnsi="Lato"/>
        </w:rPr>
        <w:instrText xml:space="preserve"> REF _Ref120858849 \r \h </w:instrText>
      </w:r>
      <w:r w:rsidR="00650FEF">
        <w:rPr>
          <w:rFonts w:ascii="Lato" w:hAnsi="Lato"/>
        </w:rPr>
      </w:r>
      <w:r w:rsidR="00650FEF">
        <w:rPr>
          <w:rFonts w:ascii="Lato" w:hAnsi="Lato"/>
        </w:rPr>
        <w:fldChar w:fldCharType="separate"/>
      </w:r>
      <w:r w:rsidR="001C7151">
        <w:rPr>
          <w:rFonts w:ascii="Lato" w:hAnsi="Lato"/>
        </w:rPr>
        <w:t>2</w:t>
      </w:r>
      <w:r w:rsidR="00650FEF">
        <w:rPr>
          <w:rFonts w:ascii="Lato" w:hAnsi="Lato"/>
        </w:rPr>
        <w:fldChar w:fldCharType="end"/>
      </w:r>
      <w:r>
        <w:rPr>
          <w:rFonts w:ascii="Lato" w:hAnsi="Lato"/>
        </w:rPr>
        <w:t xml:space="preserve">. Zmluvy je časť ceny </w:t>
      </w:r>
      <w:r>
        <w:rPr>
          <w:rFonts w:ascii="Lato" w:hAnsi="Lato"/>
          <w:i/>
          <w:iCs/>
        </w:rPr>
        <w:t>Mvodič</w:t>
      </w:r>
      <w:r>
        <w:rPr>
          <w:rFonts w:ascii="Lato" w:hAnsi="Lato"/>
        </w:rPr>
        <w:t xml:space="preserve"> aktualizovaná v jej jednotlivých zložkách,</w:t>
      </w:r>
    </w:p>
    <w:p w14:paraId="513C0875" w14:textId="77777777" w:rsidR="007300D6" w:rsidRPr="00A5149D" w:rsidRDefault="007300D6" w:rsidP="007300D6">
      <w:pPr>
        <w:widowControl w:val="0"/>
        <w:spacing w:after="120" w:line="240" w:lineRule="auto"/>
        <w:ind w:left="851" w:hanging="851"/>
        <w:jc w:val="both"/>
        <w:rPr>
          <w:rFonts w:ascii="Lato" w:hAnsi="Lato"/>
        </w:rPr>
      </w:pPr>
      <w:r w:rsidRPr="00A5149D">
        <w:rPr>
          <w:rFonts w:ascii="Lato" w:hAnsi="Lato" w:cstheme="minorHAnsi"/>
        </w:rPr>
        <w:t>PV</w:t>
      </w:r>
      <w:r w:rsidRPr="00A5149D">
        <w:rPr>
          <w:rFonts w:ascii="Lato" w:hAnsi="Lato" w:cstheme="minorHAnsi"/>
          <w:vertAlign w:val="subscript"/>
        </w:rPr>
        <w:t>AKT</w:t>
      </w:r>
      <w:r w:rsidRPr="00A5149D">
        <w:rPr>
          <w:rFonts w:ascii="Lato" w:hAnsi="Lato" w:cstheme="minorHAnsi"/>
          <w:vertAlign w:val="subscript"/>
        </w:rPr>
        <w:tab/>
      </w:r>
      <w:r w:rsidRPr="00A5149D">
        <w:rPr>
          <w:rFonts w:ascii="Lato" w:hAnsi="Lato" w:cstheme="minorHAnsi"/>
        </w:rPr>
        <w:t>aktualizovaný počet vodičov  </w:t>
      </w:r>
      <w:r w:rsidRPr="00A5149D">
        <w:rPr>
          <w:rFonts w:ascii="Lato" w:hAnsi="Lato"/>
        </w:rPr>
        <w:t>vyplývajúci zo zostavených Turnusov vodičov a Obehov vozidiel</w:t>
      </w:r>
      <w:r w:rsidRPr="00A5149D">
        <w:rPr>
          <w:rFonts w:ascii="Lato" w:hAnsi="Lato" w:cstheme="minorHAnsi"/>
        </w:rPr>
        <w:t xml:space="preserve"> (</w:t>
      </w:r>
      <w:r w:rsidRPr="00A5149D">
        <w:rPr>
          <w:rFonts w:ascii="Lato" w:hAnsi="Lato"/>
        </w:rPr>
        <w:t>prepočítaný na celé úväzky)</w:t>
      </w:r>
    </w:p>
    <w:p w14:paraId="071D410E" w14:textId="77777777" w:rsidR="007300D6" w:rsidRDefault="007300D6" w:rsidP="007300D6">
      <w:pPr>
        <w:widowControl w:val="0"/>
        <w:spacing w:after="120" w:line="240" w:lineRule="auto"/>
        <w:ind w:left="851" w:hanging="851"/>
        <w:jc w:val="both"/>
        <w:rPr>
          <w:rFonts w:ascii="Lato" w:hAnsi="Lato"/>
        </w:rPr>
      </w:pPr>
      <w:r w:rsidRPr="00A5149D">
        <w:rPr>
          <w:rFonts w:ascii="Lato" w:hAnsi="Lato" w:cstheme="minorHAnsi"/>
        </w:rPr>
        <w:t>PV</w:t>
      </w:r>
      <w:r w:rsidRPr="00A5149D">
        <w:rPr>
          <w:rFonts w:ascii="Lato" w:hAnsi="Lato" w:cstheme="minorHAnsi"/>
          <w:vertAlign w:val="subscript"/>
        </w:rPr>
        <w:t>VYCH</w:t>
      </w:r>
      <w:r w:rsidRPr="00A5149D">
        <w:rPr>
          <w:rFonts w:ascii="Lato" w:hAnsi="Lato" w:cstheme="minorHAnsi"/>
        </w:rPr>
        <w:tab/>
        <w:t xml:space="preserve">Východiskový počet vodičov </w:t>
      </w:r>
      <w:r w:rsidRPr="00A5149D">
        <w:rPr>
          <w:rFonts w:ascii="Lato" w:hAnsi="Lato"/>
        </w:rPr>
        <w:t xml:space="preserve">uvedený v Ponuke dopravcu </w:t>
      </w:r>
      <w:r w:rsidRPr="00A5149D">
        <w:rPr>
          <w:rFonts w:ascii="Lato" w:hAnsi="Lato" w:cstheme="minorHAnsi"/>
        </w:rPr>
        <w:t>(</w:t>
      </w:r>
      <w:r w:rsidRPr="00A5149D">
        <w:rPr>
          <w:rFonts w:ascii="Lato" w:hAnsi="Lato"/>
        </w:rPr>
        <w:t>prepočítaný na celé úväzky)</w:t>
      </w:r>
    </w:p>
    <w:p w14:paraId="085573AE" w14:textId="25E25887" w:rsidR="007300D6" w:rsidRDefault="007300D6" w:rsidP="007300D6">
      <w:pPr>
        <w:pStyle w:val="Heading4"/>
        <w:keepNext w:val="0"/>
        <w:keepLines w:val="0"/>
        <w:widowControl w:val="0"/>
      </w:pPr>
      <w:bookmarkStart w:id="84" w:name="_Ref41661398"/>
      <w:r w:rsidRPr="00A5149D">
        <w:t xml:space="preserve">V prípade, že v dôsledku požiadaviek Objednávateľa, najmä v súvislosti so zmenami v počte cestujúcich </w:t>
      </w:r>
      <w:r w:rsidRPr="00D274EA">
        <w:t>a/alebo aktualizácie CP</w:t>
      </w:r>
      <w:r>
        <w:t xml:space="preserve"> alebo v súvislosti s uplatnením legislatívnych požiadaviek</w:t>
      </w:r>
      <w:r w:rsidRPr="00D274EA">
        <w:t xml:space="preserve"> dôjde k zmene vo Východiskovom resp. Aktualizovanom počte vozidiel dopravcu v rámci štruktúry jednotlivých kategórií Vozidiel dopravcu</w:t>
      </w:r>
      <w:r>
        <w:t xml:space="preserve"> resp. k zmene podielu ekologických vozidiel v súvislosti s bodom </w:t>
      </w:r>
      <w:r w:rsidR="00650FEF">
        <w:fldChar w:fldCharType="begin"/>
      </w:r>
      <w:r w:rsidR="005B1A50">
        <w:instrText xml:space="preserve"> REF _Ref122002684 \r \h </w:instrText>
      </w:r>
      <w:r w:rsidR="00650FEF">
        <w:fldChar w:fldCharType="separate"/>
      </w:r>
      <w:r w:rsidR="001C7151">
        <w:t>6.7</w:t>
      </w:r>
      <w:r w:rsidR="00650FEF">
        <w:fldChar w:fldCharType="end"/>
      </w:r>
      <w:r w:rsidR="001C7151">
        <w:t xml:space="preserve"> </w:t>
      </w:r>
      <w:r>
        <w:t>a </w:t>
      </w:r>
      <w:r w:rsidR="00650FEF">
        <w:fldChar w:fldCharType="begin"/>
      </w:r>
      <w:r w:rsidR="005B1A50">
        <w:instrText xml:space="preserve"> REF _Ref142390086 \r \h </w:instrText>
      </w:r>
      <w:r w:rsidR="00650FEF">
        <w:fldChar w:fldCharType="separate"/>
      </w:r>
      <w:r w:rsidR="001C7151">
        <w:t>14.12</w:t>
      </w:r>
      <w:r w:rsidR="00650FEF">
        <w:fldChar w:fldCharType="end"/>
      </w:r>
      <w:r w:rsidR="001C7151">
        <w:t xml:space="preserve"> </w:t>
      </w:r>
      <w:r>
        <w:t>Zmluvy pri kategórií vozidiel M a S</w:t>
      </w:r>
      <w:r w:rsidRPr="00D274EA">
        <w:t xml:space="preserve">, sú nákladové položky jednotkových fixných </w:t>
      </w:r>
      <w:r w:rsidRPr="00A5149D">
        <w:t>nákladov, ktoré sú spojené</w:t>
      </w:r>
      <w:r w:rsidR="001C7151">
        <w:t xml:space="preserve"> s</w:t>
      </w:r>
      <w:r w:rsidRPr="00A5149D">
        <w:t xml:space="preserve"> obstaraním a poistením vozidiel, konkrétne </w:t>
      </w:r>
      <w:r w:rsidRPr="00A5149D">
        <w:rPr>
          <w:b/>
          <w:bCs/>
        </w:rPr>
        <w:t xml:space="preserve">FNvoz </w:t>
      </w:r>
      <w:r w:rsidRPr="00A5149D">
        <w:t>a </w:t>
      </w:r>
      <w:r w:rsidRPr="00A5149D">
        <w:rPr>
          <w:b/>
          <w:bCs/>
        </w:rPr>
        <w:t>poistenie</w:t>
      </w:r>
      <w:r w:rsidRPr="00A5149D">
        <w:t xml:space="preserve"> (uvedené</w:t>
      </w:r>
      <w:r w:rsidRPr="00A5149D">
        <w:rPr>
          <w:b/>
          <w:bCs/>
        </w:rPr>
        <w:t xml:space="preserve"> </w:t>
      </w:r>
      <w:r w:rsidRPr="00A5149D">
        <w:t xml:space="preserve">v r. 5 a 6.2 v Ponuke dopravcu) aktualizované nasledovným </w:t>
      </w:r>
      <w:r w:rsidRPr="00A5149D">
        <w:lastRenderedPageBreak/>
        <w:t>spôsobom:</w:t>
      </w:r>
      <w:bookmarkEnd w:id="84"/>
    </w:p>
    <w:p w14:paraId="51439986" w14:textId="77777777" w:rsidR="00A520FC" w:rsidRPr="00A5149D" w:rsidRDefault="00965C3E" w:rsidP="00A520FC">
      <w:pPr>
        <w:widowControl w:val="0"/>
        <w:spacing w:after="120" w:line="240" w:lineRule="auto"/>
        <w:jc w:val="both"/>
        <w:rPr>
          <w:rFonts w:ascii="Lato" w:hAnsi="Lato"/>
        </w:rPr>
      </w:pPr>
      <m:oMathPara>
        <m:oMath>
          <m:sSub>
            <m:sSubPr>
              <m:ctrlPr>
                <w:rPr>
                  <w:rFonts w:ascii="Cambria Math" w:hAnsi="Cambria Math"/>
                  <w:i/>
                </w:rPr>
              </m:ctrlPr>
            </m:sSubPr>
            <m:e>
              <m:r>
                <w:rPr>
                  <w:rFonts w:ascii="Cambria Math" w:hAnsi="Cambria Math"/>
                </w:rPr>
                <m:t>FNvoz</m:t>
              </m:r>
            </m:e>
            <m:sub>
              <m:r>
                <w:rPr>
                  <w:rFonts w:ascii="Cambria Math" w:hAnsi="Cambria Math"/>
                </w:rPr>
                <m:t>1i</m:t>
              </m:r>
            </m:sub>
          </m:sSub>
          <m:r>
            <w:rPr>
              <w:rFonts w:ascii="Cambria Math" w:hAnsi="Cambria Math"/>
            </w:rPr>
            <m:t>=</m:t>
          </m:r>
          <m:sSubSup>
            <m:sSubSupPr>
              <m:ctrlPr>
                <w:rPr>
                  <w:rFonts w:ascii="Cambria Math" w:hAnsi="Cambria Math"/>
                  <w:i/>
                </w:rPr>
              </m:ctrlPr>
            </m:sSubSupPr>
            <m:e>
              <m:r>
                <w:rPr>
                  <w:rFonts w:ascii="Cambria Math" w:hAnsi="Cambria Math"/>
                </w:rPr>
                <m:t>FNvoz</m:t>
              </m:r>
            </m:e>
            <m:sub>
              <m:r>
                <w:rPr>
                  <w:rFonts w:ascii="Cambria Math" w:hAnsi="Cambria Math"/>
                </w:rPr>
                <m:t>1i</m:t>
              </m:r>
            </m:sub>
            <m:sup>
              <m:r>
                <w:rPr>
                  <w:rFonts w:ascii="Cambria Math" w:hAnsi="Cambria Math"/>
                </w:rPr>
                <m:t>e</m:t>
              </m:r>
            </m:sup>
          </m:sSubSup>
          <m:r>
            <w:rPr>
              <w:rFonts w:ascii="Cambria Math" w:hAnsi="Cambria Math"/>
            </w:rPr>
            <m:t>+</m:t>
          </m:r>
          <m:sSubSup>
            <m:sSubSupPr>
              <m:ctrlPr>
                <w:rPr>
                  <w:rFonts w:ascii="Cambria Math" w:hAnsi="Cambria Math"/>
                  <w:i/>
                </w:rPr>
              </m:ctrlPr>
            </m:sSubSupPr>
            <m:e>
              <m:r>
                <w:rPr>
                  <w:rFonts w:ascii="Cambria Math" w:hAnsi="Cambria Math"/>
                </w:rPr>
                <m:t>FNvoz</m:t>
              </m:r>
            </m:e>
            <m:sub>
              <m:r>
                <w:rPr>
                  <w:rFonts w:ascii="Cambria Math" w:hAnsi="Cambria Math"/>
                </w:rPr>
                <m:t>1i</m:t>
              </m:r>
            </m:sub>
            <m:sup>
              <m:r>
                <w:rPr>
                  <w:rFonts w:ascii="Cambria Math" w:hAnsi="Cambria Math"/>
                </w:rPr>
                <m:t>n</m:t>
              </m:r>
            </m:sup>
          </m:sSubSup>
        </m:oMath>
      </m:oMathPara>
    </w:p>
    <w:p w14:paraId="2965962D" w14:textId="77777777" w:rsidR="00A520FC" w:rsidRPr="00A5149D" w:rsidRDefault="00A520FC" w:rsidP="00A520FC">
      <w:pPr>
        <w:widowControl w:val="0"/>
        <w:spacing w:after="120" w:line="240" w:lineRule="auto"/>
        <w:ind w:left="708" w:hanging="708"/>
        <w:jc w:val="both"/>
        <w:rPr>
          <w:rFonts w:ascii="Lato" w:hAnsi="Lato"/>
        </w:rPr>
      </w:pPr>
      <w:r w:rsidRPr="00A5149D">
        <w:rPr>
          <w:rFonts w:ascii="Lato" w:hAnsi="Lato"/>
        </w:rPr>
        <w:t>kde</w:t>
      </w:r>
    </w:p>
    <w:p w14:paraId="393F16C9" w14:textId="77777777" w:rsidR="00A520FC" w:rsidRDefault="00A520FC" w:rsidP="00A520FC">
      <w:pPr>
        <w:widowControl w:val="0"/>
        <w:spacing w:after="120" w:line="240" w:lineRule="auto"/>
        <w:ind w:left="1134" w:hanging="1134"/>
        <w:jc w:val="both"/>
        <w:rPr>
          <w:rFonts w:ascii="Lato" w:hAnsi="Lato"/>
        </w:rPr>
      </w:pPr>
      <w:r w:rsidRPr="00A5149D">
        <w:rPr>
          <w:rFonts w:ascii="Lato" w:hAnsi="Lato"/>
          <w:i/>
          <w:iCs/>
        </w:rPr>
        <w:t>FNvoz</w:t>
      </w:r>
      <w:r w:rsidRPr="00A5149D">
        <w:rPr>
          <w:rFonts w:ascii="Lato" w:hAnsi="Lato"/>
          <w:i/>
          <w:iCs/>
          <w:vertAlign w:val="subscript"/>
        </w:rPr>
        <w:t>1i</w:t>
      </w:r>
      <w:r w:rsidRPr="00A5149D">
        <w:rPr>
          <w:rFonts w:ascii="Lato" w:hAnsi="Lato"/>
        </w:rPr>
        <w:tab/>
        <w:t xml:space="preserve">aktualizovaná časť ceny za fixné </w:t>
      </w:r>
      <w:r w:rsidRPr="00D274EA">
        <w:rPr>
          <w:rFonts w:ascii="Lato" w:hAnsi="Lato"/>
        </w:rPr>
        <w:t xml:space="preserve">náklady spojené s obstaraním vozidiel pre </w:t>
      </w:r>
      <w:r w:rsidRPr="00D274EA">
        <w:rPr>
          <w:rFonts w:ascii="Lato" w:hAnsi="Lato"/>
          <w:i/>
          <w:iCs/>
        </w:rPr>
        <w:t>i</w:t>
      </w:r>
      <w:r w:rsidRPr="00D274EA">
        <w:rPr>
          <w:rFonts w:ascii="Lato" w:hAnsi="Lato"/>
        </w:rPr>
        <w:t>-tú kategóriu vozidiel upravená v dôsledku zmeny počtu Vozidiel dopravcu (zaokrúhlená matematicky na 4 desatinné miesta)</w:t>
      </w:r>
    </w:p>
    <w:p w14:paraId="445A0013" w14:textId="43CC18F3" w:rsidR="00A520FC" w:rsidRDefault="00965C3E" w:rsidP="00A520FC">
      <w:pPr>
        <w:widowControl w:val="0"/>
        <w:spacing w:after="120" w:line="240" w:lineRule="auto"/>
        <w:ind w:left="1134" w:hanging="1134"/>
        <w:jc w:val="both"/>
        <w:rPr>
          <w:rFonts w:ascii="Lato" w:hAnsi="Lato"/>
        </w:rPr>
      </w:pPr>
      <m:oMath>
        <m:sSubSup>
          <m:sSubSupPr>
            <m:ctrlPr>
              <w:rPr>
                <w:rFonts w:ascii="Cambria Math" w:hAnsi="Cambria Math"/>
                <w:i/>
              </w:rPr>
            </m:ctrlPr>
          </m:sSubSupPr>
          <m:e>
            <m:r>
              <w:rPr>
                <w:rFonts w:ascii="Cambria Math" w:hAnsi="Cambria Math"/>
              </w:rPr>
              <m:t>FNvoz</m:t>
            </m:r>
          </m:e>
          <m:sub>
            <m:r>
              <w:rPr>
                <w:rFonts w:ascii="Cambria Math" w:hAnsi="Cambria Math"/>
              </w:rPr>
              <m:t>1i</m:t>
            </m:r>
          </m:sub>
          <m:sup>
            <m:r>
              <w:rPr>
                <w:rFonts w:ascii="Cambria Math" w:hAnsi="Cambria Math"/>
              </w:rPr>
              <m:t>e</m:t>
            </m:r>
          </m:sup>
        </m:sSubSup>
      </m:oMath>
      <w:r w:rsidR="00A520FC">
        <w:rPr>
          <w:rFonts w:ascii="Lato" w:hAnsi="Lato"/>
          <w:vertAlign w:val="subscript"/>
        </w:rPr>
        <w:tab/>
      </w:r>
      <w:r w:rsidR="00A520FC">
        <w:rPr>
          <w:rFonts w:ascii="Lato" w:hAnsi="Lato"/>
        </w:rPr>
        <w:t xml:space="preserve">aktualizovaná a valorizovaná časť fixných nákladov spojených s obstaraním vozidiel pre </w:t>
      </w:r>
      <w:r w:rsidR="00A520FC" w:rsidRPr="00D52B99">
        <w:rPr>
          <w:rFonts w:ascii="Lato" w:hAnsi="Lato"/>
          <w:i/>
          <w:iCs/>
        </w:rPr>
        <w:t>i</w:t>
      </w:r>
      <w:r w:rsidR="00A520FC">
        <w:rPr>
          <w:rFonts w:ascii="Lato" w:hAnsi="Lato"/>
        </w:rPr>
        <w:t xml:space="preserve">-tú kategóriu vozidiel zodpovedajúca podielu ekologických Vozidiel dopravcu podľa bodu </w:t>
      </w:r>
      <w:r w:rsidR="00650FEF">
        <w:rPr>
          <w:rFonts w:ascii="Lato" w:hAnsi="Lato"/>
        </w:rPr>
        <w:fldChar w:fldCharType="begin"/>
      </w:r>
      <w:r w:rsidR="00A520FC">
        <w:rPr>
          <w:rFonts w:ascii="Lato" w:hAnsi="Lato"/>
        </w:rPr>
        <w:instrText xml:space="preserve"> REF _Ref122002684 \r \h </w:instrText>
      </w:r>
      <w:r w:rsidR="00650FEF">
        <w:rPr>
          <w:rFonts w:ascii="Lato" w:hAnsi="Lato"/>
        </w:rPr>
      </w:r>
      <w:r w:rsidR="00650FEF">
        <w:rPr>
          <w:rFonts w:ascii="Lato" w:hAnsi="Lato"/>
        </w:rPr>
        <w:fldChar w:fldCharType="separate"/>
      </w:r>
      <w:r w:rsidR="001C7151">
        <w:rPr>
          <w:rFonts w:ascii="Lato" w:hAnsi="Lato"/>
        </w:rPr>
        <w:t>6.7</w:t>
      </w:r>
      <w:r w:rsidR="00650FEF">
        <w:rPr>
          <w:rFonts w:ascii="Lato" w:hAnsi="Lato"/>
        </w:rPr>
        <w:fldChar w:fldCharType="end"/>
      </w:r>
      <w:r w:rsidR="00A520FC">
        <w:rPr>
          <w:rFonts w:ascii="Lato" w:hAnsi="Lato"/>
        </w:rPr>
        <w:t xml:space="preserve"> Zmluvy </w:t>
      </w:r>
      <w:r w:rsidR="00A520FC" w:rsidRPr="002E05B8">
        <w:rPr>
          <w:rFonts w:ascii="Lato" w:hAnsi="Lato"/>
        </w:rPr>
        <w:t xml:space="preserve">(ďalej ako </w:t>
      </w:r>
      <w:r w:rsidR="00A520FC" w:rsidRPr="002E05B8">
        <w:rPr>
          <w:rFonts w:ascii="Lato" w:hAnsi="Lato"/>
          <w:b/>
          <w:bCs/>
          <w:i/>
          <w:iCs/>
        </w:rPr>
        <w:t>„</w:t>
      </w:r>
      <w:r w:rsidR="00A520FC">
        <w:rPr>
          <w:rFonts w:ascii="Lato" w:hAnsi="Lato"/>
          <w:b/>
          <w:bCs/>
          <w:i/>
          <w:iCs/>
        </w:rPr>
        <w:t>Ekologické vozidlá dopravcu</w:t>
      </w:r>
      <w:r w:rsidR="00A520FC" w:rsidRPr="002E05B8">
        <w:rPr>
          <w:rFonts w:ascii="Lato" w:hAnsi="Lato"/>
          <w:b/>
          <w:bCs/>
          <w:i/>
          <w:iCs/>
        </w:rPr>
        <w:t>“</w:t>
      </w:r>
      <w:r w:rsidR="00A520FC" w:rsidRPr="002E05B8">
        <w:rPr>
          <w:rFonts w:ascii="Lato" w:hAnsi="Lato"/>
        </w:rPr>
        <w:t>)</w:t>
      </w:r>
    </w:p>
    <w:p w14:paraId="4BC1B7B0" w14:textId="77777777" w:rsidR="00A520FC" w:rsidRDefault="00965C3E" w:rsidP="00A520FC">
      <w:pPr>
        <w:widowControl w:val="0"/>
        <w:spacing w:after="120" w:line="240" w:lineRule="auto"/>
        <w:ind w:left="1134" w:hanging="1134"/>
        <w:jc w:val="both"/>
        <w:rPr>
          <w:rFonts w:ascii="Lato" w:hAnsi="Lato"/>
        </w:rPr>
      </w:pPr>
      <m:oMath>
        <m:sSubSup>
          <m:sSubSupPr>
            <m:ctrlPr>
              <w:rPr>
                <w:rFonts w:ascii="Cambria Math" w:hAnsi="Cambria Math"/>
                <w:i/>
              </w:rPr>
            </m:ctrlPr>
          </m:sSubSupPr>
          <m:e>
            <m:r>
              <w:rPr>
                <w:rFonts w:ascii="Cambria Math" w:hAnsi="Cambria Math"/>
              </w:rPr>
              <m:t>FNvoz</m:t>
            </m:r>
          </m:e>
          <m:sub>
            <m:r>
              <w:rPr>
                <w:rFonts w:ascii="Cambria Math" w:hAnsi="Cambria Math"/>
              </w:rPr>
              <m:t>1i</m:t>
            </m:r>
          </m:sub>
          <m:sup>
            <m:r>
              <w:rPr>
                <w:rFonts w:ascii="Cambria Math" w:hAnsi="Cambria Math"/>
              </w:rPr>
              <m:t>n</m:t>
            </m:r>
          </m:sup>
        </m:sSubSup>
      </m:oMath>
      <w:r w:rsidR="00A520FC">
        <w:rPr>
          <w:rFonts w:ascii="Lato" w:hAnsi="Lato"/>
          <w:vertAlign w:val="subscript"/>
        </w:rPr>
        <w:tab/>
      </w:r>
      <w:r w:rsidR="00A520FC">
        <w:rPr>
          <w:rFonts w:ascii="Lato" w:hAnsi="Lato"/>
        </w:rPr>
        <w:t xml:space="preserve">aktualizovaná časť fixných nákladov spojených s obstaraním vozidiel pre </w:t>
      </w:r>
      <w:r w:rsidR="00A520FC" w:rsidRPr="00D52B99">
        <w:rPr>
          <w:rFonts w:ascii="Lato" w:hAnsi="Lato"/>
          <w:i/>
          <w:iCs/>
        </w:rPr>
        <w:t>i</w:t>
      </w:r>
      <w:r w:rsidR="00A520FC">
        <w:rPr>
          <w:rFonts w:ascii="Lato" w:hAnsi="Lato"/>
        </w:rPr>
        <w:t>-tú kategóriu vozidiel zodpovedajúca podielu Vozidiel dopravcu s naftovým alebo iným pohonom mimo Ekologických vozidiel dopravcu</w:t>
      </w:r>
    </w:p>
    <w:p w14:paraId="61B0AC28" w14:textId="77777777" w:rsidR="00A520FC" w:rsidRDefault="00A520FC" w:rsidP="00A520FC">
      <w:pPr>
        <w:widowControl w:val="0"/>
        <w:spacing w:after="120" w:line="240" w:lineRule="auto"/>
        <w:ind w:left="1134" w:hanging="1134"/>
        <w:jc w:val="both"/>
        <w:rPr>
          <w:rFonts w:ascii="Lato" w:hAnsi="Lato"/>
        </w:rPr>
      </w:pPr>
    </w:p>
    <w:p w14:paraId="51C976D6" w14:textId="349D7199" w:rsidR="00A520FC" w:rsidRPr="008A0979" w:rsidRDefault="00965C3E" w:rsidP="00A520FC">
      <w:pPr>
        <w:widowControl w:val="0"/>
        <w:spacing w:after="120" w:line="240" w:lineRule="auto"/>
        <w:jc w:val="both"/>
        <w:rPr>
          <w:rFonts w:ascii="Lato" w:eastAsiaTheme="minorEastAsia" w:hAnsi="Lato"/>
        </w:rPr>
      </w:pPr>
      <m:oMathPara>
        <m:oMath>
          <m:sSubSup>
            <m:sSubSupPr>
              <m:ctrlPr>
                <w:rPr>
                  <w:rFonts w:ascii="Cambria Math" w:hAnsi="Cambria Math"/>
                  <w:i/>
                </w:rPr>
              </m:ctrlPr>
            </m:sSubSupPr>
            <m:e>
              <m:r>
                <w:rPr>
                  <w:rFonts w:ascii="Cambria Math" w:hAnsi="Cambria Math"/>
                </w:rPr>
                <m:t>FNvoz</m:t>
              </m:r>
            </m:e>
            <m:sub>
              <m:r>
                <w:rPr>
                  <w:rFonts w:ascii="Cambria Math" w:hAnsi="Cambria Math"/>
                </w:rPr>
                <m:t>1i</m:t>
              </m:r>
            </m:sub>
            <m:sup>
              <m:r>
                <w:rPr>
                  <w:rFonts w:ascii="Cambria Math" w:hAnsi="Cambria Math"/>
                </w:rPr>
                <m:t>e</m:t>
              </m:r>
            </m:sup>
          </m:sSubSup>
          <m:r>
            <w:rPr>
              <w:rFonts w:ascii="Cambria Math" w:hAnsi="Cambria Math"/>
            </w:rPr>
            <m:t>=</m:t>
          </m:r>
          <m:sSubSup>
            <m:sSubSupPr>
              <m:ctrlPr>
                <w:rPr>
                  <w:rFonts w:ascii="Cambria Math" w:hAnsi="Cambria Math"/>
                  <w:i/>
                </w:rPr>
              </m:ctrlPr>
            </m:sSubSupPr>
            <m:e>
              <m:r>
                <w:rPr>
                  <w:rFonts w:ascii="Cambria Math" w:hAnsi="Cambria Math"/>
                </w:rPr>
                <m:t>aFNvoz</m:t>
              </m:r>
            </m:e>
            <m:sub>
              <m:r>
                <w:rPr>
                  <w:rFonts w:ascii="Cambria Math" w:hAnsi="Cambria Math"/>
                </w:rPr>
                <m:t>i</m:t>
              </m:r>
            </m:sub>
            <m:sup>
              <m:r>
                <w:rPr>
                  <w:rFonts w:ascii="Cambria Math" w:hAnsi="Cambria Math"/>
                </w:rPr>
                <m:t>e</m:t>
              </m:r>
            </m:sup>
          </m:sSubSup>
          <m:r>
            <w:rPr>
              <w:rFonts w:ascii="Cambria Math" w:hAnsi="Cambria Math"/>
            </w:rPr>
            <m:t>∙</m:t>
          </m:r>
          <m:d>
            <m:dPr>
              <m:begChr m:val="["/>
              <m:endChr m:val="]"/>
              <m:ctrlPr>
                <w:rPr>
                  <w:rFonts w:ascii="Cambria Math" w:hAnsi="Cambria Math"/>
                  <w:i/>
                </w:rPr>
              </m:ctrlPr>
            </m:dPr>
            <m:e>
              <m:r>
                <w:rPr>
                  <w:rFonts w:ascii="Cambria Math" w:hAnsi="Cambria Math"/>
                </w:rPr>
                <m:t>1+</m:t>
              </m:r>
              <m:nary>
                <m:naryPr>
                  <m:chr m:val="∑"/>
                  <m:limLoc m:val="undOvr"/>
                  <m:ctrlPr>
                    <w:rPr>
                      <w:rFonts w:ascii="Cambria Math" w:hAnsi="Cambria Math"/>
                      <w:i/>
                    </w:rPr>
                  </m:ctrlPr>
                </m:naryPr>
                <m:sub>
                  <m:r>
                    <w:rPr>
                      <w:rFonts w:ascii="Cambria Math" w:hAnsi="Cambria Math"/>
                    </w:rPr>
                    <m:t>r=2028</m:t>
                  </m:r>
                </m:sub>
                <m:sup>
                  <m:r>
                    <w:rPr>
                      <w:rFonts w:ascii="Cambria Math" w:hAnsi="Cambria Math"/>
                    </w:rPr>
                    <m:t>2033</m:t>
                  </m:r>
                </m:sup>
                <m:e>
                  <m:d>
                    <m:dPr>
                      <m:ctrlPr>
                        <w:rPr>
                          <w:rFonts w:ascii="Cambria Math" w:hAnsi="Cambria Math"/>
                          <w:i/>
                        </w:rPr>
                      </m:ctrlPr>
                    </m:dPr>
                    <m:e>
                      <m:f>
                        <m:fPr>
                          <m:ctrlPr>
                            <w:rPr>
                              <w:rFonts w:ascii="Cambria Math" w:hAnsi="Cambria Math"/>
                              <w:i/>
                            </w:rPr>
                          </m:ctrlPr>
                        </m:fPr>
                        <m:num>
                          <m:sSubSup>
                            <m:sSubSupPr>
                              <m:ctrlPr>
                                <w:rPr>
                                  <w:rFonts w:ascii="Cambria Math" w:hAnsi="Cambria Math"/>
                                  <w:i/>
                                </w:rPr>
                              </m:ctrlPr>
                            </m:sSubSupPr>
                            <m:e>
                              <m:r>
                                <w:rPr>
                                  <w:rFonts w:ascii="Cambria Math" w:hAnsi="Cambria Math"/>
                                </w:rPr>
                                <m:t>PVoz</m:t>
                              </m:r>
                            </m:e>
                            <m:sub>
                              <m:r>
                                <w:rPr>
                                  <w:rFonts w:ascii="Cambria Math" w:hAnsi="Cambria Math"/>
                                </w:rPr>
                                <m:t>ir</m:t>
                              </m:r>
                            </m:sub>
                            <m:sup>
                              <m:r>
                                <w:rPr>
                                  <w:rFonts w:ascii="Cambria Math" w:hAnsi="Cambria Math"/>
                                </w:rPr>
                                <m:t>e</m:t>
                              </m:r>
                            </m:sup>
                          </m:sSubSup>
                        </m:num>
                        <m:den>
                          <m:sSubSup>
                            <m:sSubSupPr>
                              <m:ctrlPr>
                                <w:rPr>
                                  <w:rFonts w:ascii="Cambria Math" w:hAnsi="Cambria Math"/>
                                  <w:i/>
                                </w:rPr>
                              </m:ctrlPr>
                            </m:sSubSupPr>
                            <m:e>
                              <m:r>
                                <w:rPr>
                                  <w:rFonts w:ascii="Cambria Math" w:hAnsi="Cambria Math"/>
                                </w:rPr>
                                <m:t>PVvo</m:t>
                              </m:r>
                              <m:sSub>
                                <m:sSubPr>
                                  <m:ctrlPr>
                                    <w:rPr>
                                      <w:rFonts w:ascii="Cambria Math" w:hAnsi="Cambria Math"/>
                                      <w:i/>
                                    </w:rPr>
                                  </m:ctrlPr>
                                </m:sSubPr>
                                <m:e>
                                  <m:r>
                                    <w:rPr>
                                      <w:rFonts w:ascii="Cambria Math" w:hAnsi="Cambria Math"/>
                                    </w:rPr>
                                    <m:t>z</m:t>
                                  </m:r>
                                </m:e>
                                <m:sub>
                                  <m:r>
                                    <w:rPr>
                                      <w:rFonts w:ascii="Cambria Math" w:hAnsi="Cambria Math"/>
                                    </w:rPr>
                                    <m:t>akt</m:t>
                                  </m:r>
                                </m:sub>
                              </m:sSub>
                            </m:e>
                            <m:sub>
                              <m:r>
                                <w:rPr>
                                  <w:rFonts w:ascii="Cambria Math" w:hAnsi="Cambria Math"/>
                                </w:rPr>
                                <m:t>i</m:t>
                              </m:r>
                            </m:sub>
                            <m:sup>
                              <m:r>
                                <w:rPr>
                                  <w:rFonts w:ascii="Cambria Math" w:hAnsi="Cambria Math"/>
                                </w:rPr>
                                <m:t>e</m:t>
                              </m:r>
                            </m:sup>
                          </m:sSubSup>
                        </m:den>
                      </m:f>
                      <m:r>
                        <w:rPr>
                          <w:rFonts w:ascii="Cambria Math" w:hAnsi="Cambria Math"/>
                        </w:rPr>
                        <m:t>∙</m:t>
                      </m:r>
                      <m:d>
                        <m:dPr>
                          <m:ctrlPr>
                            <w:rPr>
                              <w:rFonts w:ascii="Cambria Math" w:hAnsi="Cambria Math"/>
                              <w:i/>
                            </w:rPr>
                          </m:ctrlPr>
                        </m:dPr>
                        <m:e>
                          <m:f>
                            <m:fPr>
                              <m:ctrlPr>
                                <w:rPr>
                                  <w:rFonts w:ascii="Cambria Math" w:eastAsia="Times New Roman" w:hAnsi="Cambria Math" w:cs="Calibri"/>
                                  <w:i/>
                                  <w:lang w:eastAsia="sk-SK"/>
                                </w:rPr>
                              </m:ctrlPr>
                            </m:fPr>
                            <m:num>
                              <m:r>
                                <w:rPr>
                                  <w:rFonts w:ascii="Cambria Math" w:eastAsia="Times New Roman" w:hAnsi="Cambria Math" w:cs="Calibri"/>
                                  <w:lang w:eastAsia="sk-SK"/>
                                </w:rPr>
                                <m:t>C</m:t>
                              </m:r>
                              <m:r>
                                <w:rPr>
                                  <w:rFonts w:ascii="Cambria Math" w:hAnsi="Cambria Math"/>
                                </w:rPr>
                                <m:t>vo</m:t>
                              </m:r>
                              <m:sSub>
                                <m:sSubPr>
                                  <m:ctrlPr>
                                    <w:rPr>
                                      <w:rFonts w:ascii="Cambria Math" w:hAnsi="Cambria Math"/>
                                      <w:i/>
                                    </w:rPr>
                                  </m:ctrlPr>
                                </m:sSubPr>
                                <m:e>
                                  <m:r>
                                    <w:rPr>
                                      <w:rFonts w:ascii="Cambria Math" w:hAnsi="Cambria Math"/>
                                    </w:rPr>
                                    <m:t>z</m:t>
                                  </m:r>
                                </m:e>
                                <m:sub>
                                  <m:r>
                                    <w:rPr>
                                      <w:rFonts w:ascii="Cambria Math" w:hAnsi="Cambria Math"/>
                                    </w:rPr>
                                    <m:t>akt</m:t>
                                  </m:r>
                                </m:sub>
                              </m:sSub>
                            </m:num>
                            <m:den>
                              <m:r>
                                <w:rPr>
                                  <w:rFonts w:ascii="Cambria Math" w:eastAsia="Times New Roman" w:hAnsi="Cambria Math" w:cs="Calibri"/>
                                  <w:lang w:eastAsia="sk-SK"/>
                                </w:rPr>
                                <m:t>C</m:t>
                              </m:r>
                              <m:r>
                                <w:rPr>
                                  <w:rFonts w:ascii="Cambria Math" w:hAnsi="Cambria Math"/>
                                </w:rPr>
                                <m:t>vo</m:t>
                              </m:r>
                              <m:sSub>
                                <m:sSubPr>
                                  <m:ctrlPr>
                                    <w:rPr>
                                      <w:rFonts w:ascii="Cambria Math" w:hAnsi="Cambria Math"/>
                                      <w:i/>
                                    </w:rPr>
                                  </m:ctrlPr>
                                </m:sSubPr>
                                <m:e>
                                  <m:r>
                                    <w:rPr>
                                      <w:rFonts w:ascii="Cambria Math" w:hAnsi="Cambria Math"/>
                                    </w:rPr>
                                    <m:t>z</m:t>
                                  </m:r>
                                </m:e>
                                <m:sub>
                                  <m:r>
                                    <w:rPr>
                                      <w:rFonts w:ascii="Cambria Math" w:hAnsi="Cambria Math"/>
                                    </w:rPr>
                                    <m:t>0</m:t>
                                  </m:r>
                                </m:sub>
                              </m:sSub>
                            </m:den>
                          </m:f>
                          <m:r>
                            <w:rPr>
                              <w:rFonts w:ascii="Cambria Math" w:eastAsia="Times New Roman" w:hAnsi="Cambria Math" w:cs="Calibri"/>
                              <w:lang w:eastAsia="sk-SK"/>
                            </w:rPr>
                            <m:t>-1</m:t>
                          </m:r>
                        </m:e>
                      </m:d>
                    </m:e>
                  </m:d>
                </m:e>
              </m:nary>
            </m:e>
          </m:d>
        </m:oMath>
      </m:oMathPara>
    </w:p>
    <w:p w14:paraId="38E0D6B2" w14:textId="77777777" w:rsidR="00A520FC" w:rsidRPr="008A0979" w:rsidRDefault="00A520FC" w:rsidP="00A520FC">
      <w:pPr>
        <w:widowControl w:val="0"/>
        <w:spacing w:after="120" w:line="240" w:lineRule="auto"/>
        <w:jc w:val="both"/>
        <w:rPr>
          <w:rFonts w:ascii="Lato" w:eastAsiaTheme="minorEastAsia" w:hAnsi="Lato"/>
        </w:rPr>
      </w:pPr>
    </w:p>
    <w:p w14:paraId="2499342C" w14:textId="52C6BC93" w:rsidR="00A520FC" w:rsidRPr="00573C26" w:rsidRDefault="00A520FC" w:rsidP="00A520FC">
      <w:pPr>
        <w:widowControl w:val="0"/>
        <w:spacing w:after="120" w:line="240" w:lineRule="auto"/>
        <w:jc w:val="both"/>
        <w:rPr>
          <w:rFonts w:ascii="Lato" w:eastAsiaTheme="minorEastAsia" w:hAnsi="Lato"/>
        </w:rPr>
      </w:pPr>
      <m:oMathPara>
        <m:oMath>
          <m:r>
            <w:rPr>
              <w:rFonts w:ascii="Cambria Math" w:hAnsi="Cambria Math"/>
            </w:rPr>
            <m:t>a</m:t>
          </m:r>
          <m:sSubSup>
            <m:sSubSupPr>
              <m:ctrlPr>
                <w:rPr>
                  <w:rFonts w:ascii="Cambria Math" w:hAnsi="Cambria Math"/>
                  <w:i/>
                </w:rPr>
              </m:ctrlPr>
            </m:sSubSupPr>
            <m:e>
              <m:r>
                <w:rPr>
                  <w:rFonts w:ascii="Cambria Math" w:hAnsi="Cambria Math"/>
                </w:rPr>
                <m:t>FNvoz</m:t>
              </m:r>
            </m:e>
            <m:sub>
              <m:r>
                <w:rPr>
                  <w:rFonts w:ascii="Cambria Math" w:hAnsi="Cambria Math"/>
                </w:rPr>
                <m:t>i</m:t>
              </m:r>
            </m:sub>
            <m:sup>
              <m:r>
                <w:rPr>
                  <w:rFonts w:ascii="Cambria Math" w:hAnsi="Cambria Math"/>
                </w:rPr>
                <m:t>e</m:t>
              </m:r>
            </m:sup>
          </m:sSubSup>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PVoz</m:t>
                  </m:r>
                </m:e>
                <m:sub>
                  <m:r>
                    <w:rPr>
                      <w:rFonts w:ascii="Cambria Math" w:hAnsi="Cambria Math"/>
                    </w:rPr>
                    <m:t>0i</m:t>
                  </m:r>
                </m:sub>
                <m:sup>
                  <m:r>
                    <w:rPr>
                      <w:rFonts w:ascii="Cambria Math" w:hAnsi="Cambria Math"/>
                    </w:rPr>
                    <m:t>e</m:t>
                  </m:r>
                </m:sup>
              </m:sSubSup>
              <m:r>
                <w:rPr>
                  <w:rFonts w:ascii="Cambria Math" w:hAnsi="Cambria Math"/>
                </w:rPr>
                <m:t>∙1,7</m:t>
              </m:r>
            </m:num>
            <m:den>
              <m:sSubSup>
                <m:sSubSupPr>
                  <m:ctrlPr>
                    <w:rPr>
                      <w:rFonts w:ascii="Cambria Math" w:hAnsi="Cambria Math"/>
                      <w:i/>
                    </w:rPr>
                  </m:ctrlPr>
                </m:sSubSupPr>
                <m:e>
                  <m:r>
                    <w:rPr>
                      <w:rFonts w:ascii="Cambria Math" w:hAnsi="Cambria Math"/>
                    </w:rPr>
                    <m:t>PVoz</m:t>
                  </m:r>
                </m:e>
                <m:sub>
                  <m:r>
                    <w:rPr>
                      <w:rFonts w:ascii="Cambria Math" w:hAnsi="Cambria Math"/>
                    </w:rPr>
                    <m:t>0i</m:t>
                  </m:r>
                </m:sub>
                <m:sup>
                  <m:r>
                    <w:rPr>
                      <w:rFonts w:ascii="Cambria Math" w:hAnsi="Cambria Math"/>
                    </w:rPr>
                    <m:t>n</m:t>
                  </m:r>
                </m:sup>
              </m:sSubSup>
              <m:r>
                <w:rPr>
                  <w:rFonts w:ascii="Cambria Math" w:hAnsi="Cambria Math"/>
                </w:rPr>
                <m:t>+</m:t>
              </m:r>
              <m:sSubSup>
                <m:sSubSupPr>
                  <m:ctrlPr>
                    <w:rPr>
                      <w:rFonts w:ascii="Cambria Math" w:hAnsi="Cambria Math"/>
                      <w:i/>
                    </w:rPr>
                  </m:ctrlPr>
                </m:sSubSupPr>
                <m:e>
                  <m:r>
                    <w:rPr>
                      <w:rFonts w:ascii="Cambria Math" w:hAnsi="Cambria Math"/>
                    </w:rPr>
                    <m:t>PVoz</m:t>
                  </m:r>
                </m:e>
                <m:sub>
                  <m:r>
                    <w:rPr>
                      <w:rFonts w:ascii="Cambria Math" w:hAnsi="Cambria Math"/>
                    </w:rPr>
                    <m:t>0i</m:t>
                  </m:r>
                </m:sub>
                <m:sup>
                  <m:r>
                    <w:rPr>
                      <w:rFonts w:ascii="Cambria Math" w:hAnsi="Cambria Math"/>
                    </w:rPr>
                    <m:t>e</m:t>
                  </m:r>
                </m:sup>
              </m:sSubSup>
              <m:r>
                <w:rPr>
                  <w:rFonts w:ascii="Cambria Math" w:hAnsi="Cambria Math"/>
                </w:rPr>
                <m:t>∙1,7</m:t>
              </m:r>
            </m:den>
          </m:f>
          <m:r>
            <w:rPr>
              <w:rFonts w:ascii="Cambria Math" w:hAnsi="Cambria Math"/>
            </w:rPr>
            <m:t>∙</m:t>
          </m:r>
          <m:sSub>
            <m:sSubPr>
              <m:ctrlPr>
                <w:rPr>
                  <w:rFonts w:ascii="Cambria Math" w:hAnsi="Cambria Math"/>
                  <w:i/>
                </w:rPr>
              </m:ctrlPr>
            </m:sSubPr>
            <m:e>
              <m:r>
                <w:rPr>
                  <w:rFonts w:ascii="Cambria Math" w:hAnsi="Cambria Math"/>
                </w:rPr>
                <m:t>FNvoz</m:t>
              </m:r>
            </m:e>
            <m:sub>
              <m:r>
                <w:rPr>
                  <w:rFonts w:ascii="Cambria Math" w:hAnsi="Cambria Math"/>
                </w:rPr>
                <m:t>0i</m:t>
              </m:r>
            </m:sub>
          </m:sSub>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PVvo</m:t>
                  </m:r>
                  <m:sSub>
                    <m:sSubPr>
                      <m:ctrlPr>
                        <w:rPr>
                          <w:rFonts w:ascii="Cambria Math" w:hAnsi="Cambria Math"/>
                          <w:i/>
                        </w:rPr>
                      </m:ctrlPr>
                    </m:sSubPr>
                    <m:e>
                      <m:r>
                        <w:rPr>
                          <w:rFonts w:ascii="Cambria Math" w:hAnsi="Cambria Math"/>
                        </w:rPr>
                        <m:t>z</m:t>
                      </m:r>
                    </m:e>
                    <m:sub>
                      <m:r>
                        <w:rPr>
                          <w:rFonts w:ascii="Cambria Math" w:hAnsi="Cambria Math"/>
                        </w:rPr>
                        <m:t>akt</m:t>
                      </m:r>
                    </m:sub>
                  </m:sSub>
                </m:e>
                <m:sub>
                  <m:r>
                    <w:rPr>
                      <w:rFonts w:ascii="Cambria Math" w:hAnsi="Cambria Math"/>
                    </w:rPr>
                    <m:t>i</m:t>
                  </m:r>
                </m:sub>
                <m:sup>
                  <m:r>
                    <w:rPr>
                      <w:rFonts w:ascii="Cambria Math" w:hAnsi="Cambria Math"/>
                    </w:rPr>
                    <m:t>e</m:t>
                  </m:r>
                </m:sup>
              </m:sSubSup>
            </m:num>
            <m:den>
              <m:sSubSup>
                <m:sSubSupPr>
                  <m:ctrlPr>
                    <w:rPr>
                      <w:rFonts w:ascii="Cambria Math" w:hAnsi="Cambria Math"/>
                      <w:i/>
                    </w:rPr>
                  </m:ctrlPr>
                </m:sSubSupPr>
                <m:e>
                  <m:r>
                    <w:rPr>
                      <w:rFonts w:ascii="Cambria Math" w:hAnsi="Cambria Math"/>
                    </w:rPr>
                    <m:t>PVoz</m:t>
                  </m:r>
                </m:e>
                <m:sub>
                  <m:r>
                    <w:rPr>
                      <w:rFonts w:ascii="Cambria Math" w:hAnsi="Cambria Math"/>
                    </w:rPr>
                    <m:t>0i</m:t>
                  </m:r>
                </m:sub>
                <m:sup>
                  <m:r>
                    <w:rPr>
                      <w:rFonts w:ascii="Cambria Math" w:hAnsi="Cambria Math"/>
                    </w:rPr>
                    <m:t>e</m:t>
                  </m:r>
                </m:sup>
              </m:sSubSup>
            </m:den>
          </m:f>
        </m:oMath>
      </m:oMathPara>
    </w:p>
    <w:p w14:paraId="247336BB" w14:textId="77777777" w:rsidR="00A520FC" w:rsidRDefault="00A520FC" w:rsidP="00A520FC">
      <w:pPr>
        <w:widowControl w:val="0"/>
        <w:spacing w:after="120" w:line="240" w:lineRule="auto"/>
        <w:jc w:val="both"/>
        <w:rPr>
          <w:rFonts w:ascii="Lato" w:eastAsiaTheme="minorEastAsia" w:hAnsi="Lato"/>
        </w:rPr>
      </w:pPr>
    </w:p>
    <w:p w14:paraId="730766FE" w14:textId="77777777" w:rsidR="00A520FC" w:rsidRPr="00573C26" w:rsidRDefault="00965C3E" w:rsidP="00A520FC">
      <w:pPr>
        <w:widowControl w:val="0"/>
        <w:spacing w:after="120" w:line="240" w:lineRule="auto"/>
        <w:jc w:val="both"/>
        <w:rPr>
          <w:rFonts w:ascii="Lato" w:eastAsiaTheme="minorEastAsia" w:hAnsi="Lato"/>
        </w:rPr>
      </w:pPr>
      <m:oMathPara>
        <m:oMath>
          <m:sSubSup>
            <m:sSubSupPr>
              <m:ctrlPr>
                <w:rPr>
                  <w:rFonts w:ascii="Cambria Math" w:hAnsi="Cambria Math"/>
                  <w:i/>
                </w:rPr>
              </m:ctrlPr>
            </m:sSubSupPr>
            <m:e>
              <m:r>
                <w:rPr>
                  <w:rFonts w:ascii="Cambria Math" w:hAnsi="Cambria Math"/>
                </w:rPr>
                <m:t>FNvoz</m:t>
              </m:r>
            </m:e>
            <m:sub>
              <m:r>
                <w:rPr>
                  <w:rFonts w:ascii="Cambria Math" w:hAnsi="Cambria Math"/>
                </w:rPr>
                <m:t>1i</m:t>
              </m:r>
            </m:sub>
            <m:sup>
              <m:r>
                <w:rPr>
                  <w:rFonts w:ascii="Cambria Math" w:hAnsi="Cambria Math"/>
                </w:rPr>
                <m:t>n</m:t>
              </m:r>
            </m:sup>
          </m:sSubSup>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PVoz</m:t>
                  </m:r>
                </m:e>
                <m:sub>
                  <m:r>
                    <w:rPr>
                      <w:rFonts w:ascii="Cambria Math" w:hAnsi="Cambria Math"/>
                    </w:rPr>
                    <m:t>0i</m:t>
                  </m:r>
                </m:sub>
                <m:sup>
                  <m:r>
                    <w:rPr>
                      <w:rFonts w:ascii="Cambria Math" w:hAnsi="Cambria Math"/>
                    </w:rPr>
                    <m:t>n</m:t>
                  </m:r>
                </m:sup>
              </m:sSubSup>
            </m:num>
            <m:den>
              <m:sSubSup>
                <m:sSubSupPr>
                  <m:ctrlPr>
                    <w:rPr>
                      <w:rFonts w:ascii="Cambria Math" w:hAnsi="Cambria Math"/>
                      <w:i/>
                    </w:rPr>
                  </m:ctrlPr>
                </m:sSubSupPr>
                <m:e>
                  <m:r>
                    <w:rPr>
                      <w:rFonts w:ascii="Cambria Math" w:hAnsi="Cambria Math"/>
                    </w:rPr>
                    <m:t>PVoz</m:t>
                  </m:r>
                </m:e>
                <m:sub>
                  <m:r>
                    <w:rPr>
                      <w:rFonts w:ascii="Cambria Math" w:hAnsi="Cambria Math"/>
                    </w:rPr>
                    <m:t>0i</m:t>
                  </m:r>
                </m:sub>
                <m:sup>
                  <m:r>
                    <w:rPr>
                      <w:rFonts w:ascii="Cambria Math" w:hAnsi="Cambria Math"/>
                    </w:rPr>
                    <m:t>n</m:t>
                  </m:r>
                </m:sup>
              </m:sSubSup>
              <m:r>
                <w:rPr>
                  <w:rFonts w:ascii="Cambria Math" w:hAnsi="Cambria Math"/>
                </w:rPr>
                <m:t>+</m:t>
              </m:r>
              <m:sSubSup>
                <m:sSubSupPr>
                  <m:ctrlPr>
                    <w:rPr>
                      <w:rFonts w:ascii="Cambria Math" w:hAnsi="Cambria Math"/>
                      <w:i/>
                    </w:rPr>
                  </m:ctrlPr>
                </m:sSubSupPr>
                <m:e>
                  <m:r>
                    <w:rPr>
                      <w:rFonts w:ascii="Cambria Math" w:hAnsi="Cambria Math"/>
                    </w:rPr>
                    <m:t>PVoz</m:t>
                  </m:r>
                </m:e>
                <m:sub>
                  <m:r>
                    <w:rPr>
                      <w:rFonts w:ascii="Cambria Math" w:hAnsi="Cambria Math"/>
                    </w:rPr>
                    <m:t>0i</m:t>
                  </m:r>
                </m:sub>
                <m:sup>
                  <m:r>
                    <w:rPr>
                      <w:rFonts w:ascii="Cambria Math" w:hAnsi="Cambria Math"/>
                    </w:rPr>
                    <m:t>e</m:t>
                  </m:r>
                </m:sup>
              </m:sSubSup>
              <m:r>
                <w:rPr>
                  <w:rFonts w:ascii="Cambria Math" w:hAnsi="Cambria Math"/>
                </w:rPr>
                <m:t>∙1,7</m:t>
              </m:r>
            </m:den>
          </m:f>
          <m:r>
            <w:rPr>
              <w:rFonts w:ascii="Cambria Math" w:hAnsi="Cambria Math"/>
            </w:rPr>
            <m:t>∙</m:t>
          </m:r>
          <m:sSub>
            <m:sSubPr>
              <m:ctrlPr>
                <w:rPr>
                  <w:rFonts w:ascii="Cambria Math" w:hAnsi="Cambria Math"/>
                  <w:i/>
                </w:rPr>
              </m:ctrlPr>
            </m:sSubPr>
            <m:e>
              <m:r>
                <w:rPr>
                  <w:rFonts w:ascii="Cambria Math" w:hAnsi="Cambria Math"/>
                </w:rPr>
                <m:t>FNvoz</m:t>
              </m:r>
            </m:e>
            <m:sub>
              <m:r>
                <w:rPr>
                  <w:rFonts w:ascii="Cambria Math" w:hAnsi="Cambria Math"/>
                </w:rPr>
                <m:t>0i</m:t>
              </m:r>
            </m:sub>
          </m:sSub>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PVvo</m:t>
                  </m:r>
                  <m:sSub>
                    <m:sSubPr>
                      <m:ctrlPr>
                        <w:rPr>
                          <w:rFonts w:ascii="Cambria Math" w:hAnsi="Cambria Math"/>
                          <w:i/>
                        </w:rPr>
                      </m:ctrlPr>
                    </m:sSubPr>
                    <m:e>
                      <m:r>
                        <w:rPr>
                          <w:rFonts w:ascii="Cambria Math" w:hAnsi="Cambria Math"/>
                        </w:rPr>
                        <m:t>z</m:t>
                      </m:r>
                    </m:e>
                    <m:sub>
                      <m:r>
                        <w:rPr>
                          <w:rFonts w:ascii="Cambria Math" w:hAnsi="Cambria Math"/>
                        </w:rPr>
                        <m:t>akt</m:t>
                      </m:r>
                    </m:sub>
                  </m:sSub>
                </m:e>
                <m:sub>
                  <m:r>
                    <w:rPr>
                      <w:rFonts w:ascii="Cambria Math" w:hAnsi="Cambria Math"/>
                    </w:rPr>
                    <m:t>i</m:t>
                  </m:r>
                </m:sub>
                <m:sup>
                  <m:r>
                    <w:rPr>
                      <w:rFonts w:ascii="Cambria Math" w:hAnsi="Cambria Math"/>
                    </w:rPr>
                    <m:t>n</m:t>
                  </m:r>
                </m:sup>
              </m:sSubSup>
            </m:num>
            <m:den>
              <m:sSubSup>
                <m:sSubSupPr>
                  <m:ctrlPr>
                    <w:rPr>
                      <w:rFonts w:ascii="Cambria Math" w:hAnsi="Cambria Math"/>
                      <w:i/>
                    </w:rPr>
                  </m:ctrlPr>
                </m:sSubSupPr>
                <m:e>
                  <m:r>
                    <w:rPr>
                      <w:rFonts w:ascii="Cambria Math" w:hAnsi="Cambria Math"/>
                    </w:rPr>
                    <m:t>PVoz</m:t>
                  </m:r>
                </m:e>
                <m:sub>
                  <m:r>
                    <w:rPr>
                      <w:rFonts w:ascii="Cambria Math" w:hAnsi="Cambria Math"/>
                    </w:rPr>
                    <m:t>0i</m:t>
                  </m:r>
                </m:sub>
                <m:sup>
                  <m:r>
                    <w:rPr>
                      <w:rFonts w:ascii="Cambria Math" w:hAnsi="Cambria Math"/>
                    </w:rPr>
                    <m:t>n</m:t>
                  </m:r>
                </m:sup>
              </m:sSubSup>
            </m:den>
          </m:f>
        </m:oMath>
      </m:oMathPara>
    </w:p>
    <w:p w14:paraId="7E070DEA" w14:textId="77777777" w:rsidR="00A520FC" w:rsidRDefault="00A520FC" w:rsidP="00A520FC">
      <w:pPr>
        <w:widowControl w:val="0"/>
        <w:spacing w:after="120" w:line="240" w:lineRule="auto"/>
        <w:ind w:left="708" w:hanging="708"/>
        <w:jc w:val="both"/>
        <w:rPr>
          <w:rFonts w:ascii="Lato" w:hAnsi="Lato"/>
        </w:rPr>
      </w:pPr>
      <w:r w:rsidRPr="00A5149D">
        <w:rPr>
          <w:rFonts w:ascii="Lato" w:hAnsi="Lato"/>
        </w:rPr>
        <w:t>kde</w:t>
      </w:r>
    </w:p>
    <w:p w14:paraId="6FADBCB8" w14:textId="77777777" w:rsidR="00A520FC" w:rsidRDefault="00A520FC" w:rsidP="00A520FC">
      <w:pPr>
        <w:widowControl w:val="0"/>
        <w:spacing w:after="120" w:line="240" w:lineRule="auto"/>
        <w:ind w:left="1134" w:hanging="1134"/>
        <w:jc w:val="both"/>
        <w:rPr>
          <w:rFonts w:ascii="Lato" w:hAnsi="Lato"/>
        </w:rPr>
      </w:pPr>
      <m:oMath>
        <m:r>
          <w:rPr>
            <w:rFonts w:ascii="Cambria Math" w:hAnsi="Cambria Math"/>
          </w:rPr>
          <m:t>a</m:t>
        </m:r>
        <m:sSubSup>
          <m:sSubSupPr>
            <m:ctrlPr>
              <w:rPr>
                <w:rFonts w:ascii="Cambria Math" w:hAnsi="Cambria Math"/>
                <w:i/>
              </w:rPr>
            </m:ctrlPr>
          </m:sSubSupPr>
          <m:e>
            <m:r>
              <w:rPr>
                <w:rFonts w:ascii="Cambria Math" w:hAnsi="Cambria Math"/>
              </w:rPr>
              <m:t>FNvoz</m:t>
            </m:r>
          </m:e>
          <m:sub>
            <m:r>
              <w:rPr>
                <w:rFonts w:ascii="Cambria Math" w:hAnsi="Cambria Math"/>
              </w:rPr>
              <m:t>i</m:t>
            </m:r>
          </m:sub>
          <m:sup>
            <m:r>
              <w:rPr>
                <w:rFonts w:ascii="Cambria Math" w:hAnsi="Cambria Math"/>
              </w:rPr>
              <m:t>e</m:t>
            </m:r>
          </m:sup>
        </m:sSubSup>
      </m:oMath>
      <w:r>
        <w:rPr>
          <w:rFonts w:ascii="Lato" w:hAnsi="Lato"/>
          <w:vertAlign w:val="subscript"/>
        </w:rPr>
        <w:tab/>
      </w:r>
      <w:r>
        <w:rPr>
          <w:rFonts w:ascii="Lato" w:hAnsi="Lato"/>
        </w:rPr>
        <w:t xml:space="preserve">časť fixných nákladov spojených s obstaraním Ekologických vozidiel dopravcu pre </w:t>
      </w:r>
      <w:r w:rsidRPr="00D52B99">
        <w:rPr>
          <w:rFonts w:ascii="Lato" w:hAnsi="Lato"/>
          <w:i/>
          <w:iCs/>
        </w:rPr>
        <w:t>i</w:t>
      </w:r>
      <w:r>
        <w:rPr>
          <w:rFonts w:ascii="Lato" w:hAnsi="Lato"/>
        </w:rPr>
        <w:t xml:space="preserve">-tú kategóriu vozidiel aktualizovaná </w:t>
      </w:r>
      <w:r w:rsidRPr="00D274EA">
        <w:rPr>
          <w:rFonts w:ascii="Lato" w:hAnsi="Lato"/>
        </w:rPr>
        <w:t>v dôsledku zmeny počtu</w:t>
      </w:r>
      <w:r>
        <w:rPr>
          <w:rFonts w:ascii="Lato" w:hAnsi="Lato"/>
        </w:rPr>
        <w:t xml:space="preserve"> Ekologických vozidiel dopravcu</w:t>
      </w:r>
    </w:p>
    <w:p w14:paraId="772DE2A4" w14:textId="77777777" w:rsidR="00A520FC" w:rsidRDefault="00A520FC" w:rsidP="00A520FC">
      <w:pPr>
        <w:widowControl w:val="0"/>
        <w:spacing w:after="120" w:line="240" w:lineRule="auto"/>
        <w:ind w:left="1134" w:hanging="1134"/>
        <w:jc w:val="both"/>
        <w:rPr>
          <w:rFonts w:ascii="Lato" w:hAnsi="Lato"/>
        </w:rPr>
      </w:pPr>
      <w:r>
        <w:rPr>
          <w:rFonts w:ascii="Lato" w:hAnsi="Lato"/>
        </w:rPr>
        <w:t xml:space="preserve">index </w:t>
      </w:r>
      <w:r>
        <w:rPr>
          <w:rFonts w:ascii="Lato" w:hAnsi="Lato"/>
          <w:i/>
          <w:iCs/>
        </w:rPr>
        <w:t>r</w:t>
      </w:r>
      <w:r>
        <w:rPr>
          <w:rFonts w:ascii="Lato" w:hAnsi="Lato"/>
        </w:rPr>
        <w:tab/>
      </w:r>
      <w:r>
        <w:rPr>
          <w:rFonts w:ascii="Lato" w:hAnsi="Lato"/>
          <w:i/>
          <w:iCs/>
        </w:rPr>
        <w:t>r</w:t>
      </w:r>
      <w:r>
        <w:rPr>
          <w:rFonts w:ascii="Lato" w:hAnsi="Lato"/>
        </w:rPr>
        <w:t xml:space="preserve">-tý kalendárny rok, v ktorom </w:t>
      </w:r>
      <w:r w:rsidR="00714004">
        <w:rPr>
          <w:rFonts w:ascii="Lato" w:hAnsi="Lato"/>
        </w:rPr>
        <w:t>došlo k záväznej objednávke</w:t>
      </w:r>
      <w:r>
        <w:rPr>
          <w:rFonts w:ascii="Lato" w:hAnsi="Lato"/>
        </w:rPr>
        <w:t xml:space="preserve"> príslušn</w:t>
      </w:r>
      <w:r w:rsidR="00714004">
        <w:rPr>
          <w:rFonts w:ascii="Lato" w:hAnsi="Lato"/>
        </w:rPr>
        <w:t>ých</w:t>
      </w:r>
      <w:r>
        <w:rPr>
          <w:rFonts w:ascii="Lato" w:hAnsi="Lato"/>
        </w:rPr>
        <w:t xml:space="preserve"> Ekologick</w:t>
      </w:r>
      <w:r w:rsidR="00714004">
        <w:rPr>
          <w:rFonts w:ascii="Lato" w:hAnsi="Lato"/>
        </w:rPr>
        <w:t>ých</w:t>
      </w:r>
      <w:r>
        <w:rPr>
          <w:rFonts w:ascii="Lato" w:hAnsi="Lato"/>
        </w:rPr>
        <w:t xml:space="preserve"> vozid</w:t>
      </w:r>
      <w:r w:rsidR="00714004">
        <w:rPr>
          <w:rFonts w:ascii="Lato" w:hAnsi="Lato"/>
        </w:rPr>
        <w:t>iel</w:t>
      </w:r>
      <w:r>
        <w:rPr>
          <w:rFonts w:ascii="Lato" w:hAnsi="Lato"/>
        </w:rPr>
        <w:t xml:space="preserve"> dopravcu</w:t>
      </w:r>
      <w:r w:rsidR="00714004">
        <w:rPr>
          <w:rFonts w:ascii="Lato" w:hAnsi="Lato"/>
        </w:rPr>
        <w:t xml:space="preserve"> zo strany Dopravcu</w:t>
      </w:r>
      <w:r>
        <w:rPr>
          <w:rFonts w:ascii="Lato" w:hAnsi="Lato"/>
        </w:rPr>
        <w:t xml:space="preserve"> v rámci </w:t>
      </w:r>
      <w:r w:rsidRPr="00D52B99">
        <w:rPr>
          <w:rFonts w:ascii="Lato" w:hAnsi="Lato"/>
          <w:i/>
          <w:iCs/>
        </w:rPr>
        <w:t>i</w:t>
      </w:r>
      <w:r>
        <w:rPr>
          <w:rFonts w:ascii="Lato" w:hAnsi="Lato"/>
        </w:rPr>
        <w:t xml:space="preserve">-tej kategórie vozidiel, </w:t>
      </w:r>
      <w:r w:rsidRPr="00AC0C65">
        <w:rPr>
          <w:rFonts w:ascii="Lato" w:hAnsi="Lato"/>
          <w:i/>
          <w:iCs/>
        </w:rPr>
        <w:t>j</w:t>
      </w:r>
      <w:r>
        <w:rPr>
          <w:rFonts w:ascii="Lato" w:hAnsi="Lato"/>
        </w:rPr>
        <w:t xml:space="preserve"> = 2028 až 2033</w:t>
      </w:r>
    </w:p>
    <w:p w14:paraId="365C9AE6" w14:textId="77777777" w:rsidR="00A520FC" w:rsidRDefault="00965C3E" w:rsidP="00A520FC">
      <w:pPr>
        <w:widowControl w:val="0"/>
        <w:spacing w:after="120" w:line="240" w:lineRule="auto"/>
        <w:ind w:left="1134" w:hanging="1134"/>
        <w:jc w:val="both"/>
        <w:rPr>
          <w:rFonts w:ascii="Lato" w:hAnsi="Lato"/>
          <w:i/>
          <w:iCs/>
        </w:rPr>
      </w:pPr>
      <m:oMath>
        <m:sSubSup>
          <m:sSubSupPr>
            <m:ctrlPr>
              <w:rPr>
                <w:rFonts w:ascii="Cambria Math" w:hAnsi="Cambria Math"/>
                <w:i/>
              </w:rPr>
            </m:ctrlPr>
          </m:sSubSupPr>
          <m:e>
            <m:r>
              <w:rPr>
                <w:rFonts w:ascii="Cambria Math" w:hAnsi="Cambria Math"/>
              </w:rPr>
              <m:t>PVoz</m:t>
            </m:r>
          </m:e>
          <m:sub>
            <m:r>
              <w:rPr>
                <w:rFonts w:ascii="Cambria Math" w:hAnsi="Cambria Math"/>
              </w:rPr>
              <m:t>ir</m:t>
            </m:r>
          </m:sub>
          <m:sup>
            <m:r>
              <w:rPr>
                <w:rFonts w:ascii="Cambria Math" w:hAnsi="Cambria Math"/>
              </w:rPr>
              <m:t>e</m:t>
            </m:r>
          </m:sup>
        </m:sSubSup>
      </m:oMath>
      <w:r w:rsidR="00A520FC">
        <w:rPr>
          <w:rFonts w:ascii="Lato" w:hAnsi="Lato"/>
          <w:vertAlign w:val="subscript"/>
        </w:rPr>
        <w:tab/>
      </w:r>
      <w:r w:rsidR="00A520FC">
        <w:rPr>
          <w:rFonts w:ascii="Lato" w:hAnsi="Lato"/>
        </w:rPr>
        <w:t xml:space="preserve">počet Ekologických vozidiel dopravcu obstaraných v rámci </w:t>
      </w:r>
      <w:r w:rsidR="00A520FC" w:rsidRPr="00D52B99">
        <w:rPr>
          <w:rFonts w:ascii="Lato" w:hAnsi="Lato"/>
          <w:i/>
          <w:iCs/>
        </w:rPr>
        <w:t>i</w:t>
      </w:r>
      <w:r w:rsidR="00A520FC">
        <w:rPr>
          <w:rFonts w:ascii="Lato" w:hAnsi="Lato"/>
        </w:rPr>
        <w:t xml:space="preserve">-tej kategórie vozidiel v kalendárnom roku </w:t>
      </w:r>
      <w:r w:rsidR="00A520FC" w:rsidRPr="00AC0C65">
        <w:rPr>
          <w:rFonts w:ascii="Lato" w:hAnsi="Lato"/>
          <w:i/>
          <w:iCs/>
        </w:rPr>
        <w:t>r</w:t>
      </w:r>
    </w:p>
    <w:p w14:paraId="19AF43FF" w14:textId="77777777" w:rsidR="00A520FC" w:rsidRDefault="00965C3E" w:rsidP="00A520FC">
      <w:pPr>
        <w:widowControl w:val="0"/>
        <w:spacing w:after="120" w:line="240" w:lineRule="auto"/>
        <w:ind w:left="1134" w:hanging="1134"/>
        <w:jc w:val="both"/>
        <w:rPr>
          <w:rFonts w:ascii="Lato" w:hAnsi="Lato"/>
        </w:rPr>
      </w:pPr>
      <m:oMath>
        <m:sSubSup>
          <m:sSubSupPr>
            <m:ctrlPr>
              <w:rPr>
                <w:rFonts w:ascii="Cambria Math" w:hAnsi="Cambria Math"/>
                <w:i/>
              </w:rPr>
            </m:ctrlPr>
          </m:sSubSupPr>
          <m:e>
            <m:r>
              <w:rPr>
                <w:rFonts w:ascii="Cambria Math" w:hAnsi="Cambria Math"/>
              </w:rPr>
              <m:t>PVvo</m:t>
            </m:r>
            <m:sSub>
              <m:sSubPr>
                <m:ctrlPr>
                  <w:rPr>
                    <w:rFonts w:ascii="Cambria Math" w:hAnsi="Cambria Math"/>
                    <w:i/>
                  </w:rPr>
                </m:ctrlPr>
              </m:sSubPr>
              <m:e>
                <m:r>
                  <w:rPr>
                    <w:rFonts w:ascii="Cambria Math" w:hAnsi="Cambria Math"/>
                  </w:rPr>
                  <m:t>z</m:t>
                </m:r>
              </m:e>
              <m:sub>
                <m:r>
                  <w:rPr>
                    <w:rFonts w:ascii="Cambria Math" w:hAnsi="Cambria Math"/>
                  </w:rPr>
                  <m:t>akt</m:t>
                </m:r>
              </m:sub>
            </m:sSub>
          </m:e>
          <m:sub>
            <m:r>
              <w:rPr>
                <w:rFonts w:ascii="Cambria Math" w:hAnsi="Cambria Math"/>
              </w:rPr>
              <m:t>i</m:t>
            </m:r>
          </m:sub>
          <m:sup>
            <m:r>
              <w:rPr>
                <w:rFonts w:ascii="Cambria Math" w:hAnsi="Cambria Math"/>
              </w:rPr>
              <m:t>e</m:t>
            </m:r>
          </m:sup>
        </m:sSubSup>
      </m:oMath>
      <w:r w:rsidR="00A520FC">
        <w:rPr>
          <w:rFonts w:ascii="Lato" w:hAnsi="Lato"/>
          <w:vertAlign w:val="subscript"/>
        </w:rPr>
        <w:tab/>
      </w:r>
      <w:r w:rsidR="00A520FC">
        <w:rPr>
          <w:rFonts w:ascii="Lato" w:hAnsi="Lato"/>
        </w:rPr>
        <w:t xml:space="preserve">odsúhlasený Aktualizovaný počet vozidiel dopravcu v rámci Ekologických vozidiel dopravcu pre </w:t>
      </w:r>
      <w:r w:rsidR="00A520FC" w:rsidRPr="00D52B99">
        <w:rPr>
          <w:rFonts w:ascii="Lato" w:hAnsi="Lato"/>
          <w:i/>
          <w:iCs/>
        </w:rPr>
        <w:t>i</w:t>
      </w:r>
      <w:r w:rsidR="00A520FC">
        <w:rPr>
          <w:rFonts w:ascii="Lato" w:hAnsi="Lato"/>
        </w:rPr>
        <w:t>-tú kategóriu vozidiel</w:t>
      </w:r>
    </w:p>
    <w:p w14:paraId="73D04A53" w14:textId="77777777" w:rsidR="00A520FC" w:rsidRDefault="00965C3E" w:rsidP="00A520FC">
      <w:pPr>
        <w:widowControl w:val="0"/>
        <w:spacing w:after="120" w:line="240" w:lineRule="auto"/>
        <w:ind w:left="1134" w:hanging="1134"/>
        <w:jc w:val="both"/>
        <w:rPr>
          <w:rFonts w:ascii="Lato" w:hAnsi="Lato"/>
        </w:rPr>
      </w:pPr>
      <m:oMath>
        <m:sSubSup>
          <m:sSubSupPr>
            <m:ctrlPr>
              <w:rPr>
                <w:rFonts w:ascii="Cambria Math" w:hAnsi="Cambria Math"/>
                <w:i/>
              </w:rPr>
            </m:ctrlPr>
          </m:sSubSupPr>
          <m:e>
            <m:r>
              <w:rPr>
                <w:rFonts w:ascii="Cambria Math" w:hAnsi="Cambria Math"/>
              </w:rPr>
              <m:t>PVvo</m:t>
            </m:r>
            <m:sSub>
              <m:sSubPr>
                <m:ctrlPr>
                  <w:rPr>
                    <w:rFonts w:ascii="Cambria Math" w:hAnsi="Cambria Math"/>
                    <w:i/>
                  </w:rPr>
                </m:ctrlPr>
              </m:sSubPr>
              <m:e>
                <m:r>
                  <w:rPr>
                    <w:rFonts w:ascii="Cambria Math" w:hAnsi="Cambria Math"/>
                  </w:rPr>
                  <m:t>z</m:t>
                </m:r>
              </m:e>
              <m:sub>
                <m:r>
                  <w:rPr>
                    <w:rFonts w:ascii="Cambria Math" w:hAnsi="Cambria Math"/>
                  </w:rPr>
                  <m:t>akt</m:t>
                </m:r>
              </m:sub>
            </m:sSub>
          </m:e>
          <m:sub>
            <m:r>
              <w:rPr>
                <w:rFonts w:ascii="Cambria Math" w:hAnsi="Cambria Math"/>
              </w:rPr>
              <m:t>i</m:t>
            </m:r>
          </m:sub>
          <m:sup>
            <m:r>
              <w:rPr>
                <w:rFonts w:ascii="Cambria Math" w:hAnsi="Cambria Math"/>
              </w:rPr>
              <m:t>n</m:t>
            </m:r>
          </m:sup>
        </m:sSubSup>
      </m:oMath>
      <w:r w:rsidR="00A520FC">
        <w:rPr>
          <w:rFonts w:ascii="Lato" w:hAnsi="Lato"/>
          <w:vertAlign w:val="subscript"/>
        </w:rPr>
        <w:tab/>
      </w:r>
      <w:r w:rsidR="00A520FC">
        <w:rPr>
          <w:rFonts w:ascii="Lato" w:hAnsi="Lato"/>
        </w:rPr>
        <w:t xml:space="preserve">odsúhlasený Aktualizovaný počet vozidiel dopravcu v rámci Vozidiel dopravcu s naftovým alebo iným pohonom mimo Ekologických vozidiel dopravcu pre </w:t>
      </w:r>
      <w:r w:rsidR="00A520FC" w:rsidRPr="00D52B99">
        <w:rPr>
          <w:rFonts w:ascii="Lato" w:hAnsi="Lato"/>
          <w:i/>
          <w:iCs/>
        </w:rPr>
        <w:t>i</w:t>
      </w:r>
      <w:r w:rsidR="00A520FC">
        <w:rPr>
          <w:rFonts w:ascii="Lato" w:hAnsi="Lato"/>
        </w:rPr>
        <w:t>-tú kategóriu vozidiel</w:t>
      </w:r>
    </w:p>
    <w:p w14:paraId="0054A821" w14:textId="2D0FFE51" w:rsidR="007910E6" w:rsidRDefault="007910E6" w:rsidP="007910E6">
      <w:pPr>
        <w:widowControl w:val="0"/>
        <w:spacing w:after="120" w:line="240" w:lineRule="auto"/>
        <w:ind w:left="1134" w:hanging="1134"/>
        <w:jc w:val="both"/>
        <w:rPr>
          <w:rFonts w:ascii="Lato" w:eastAsia="Times New Roman" w:hAnsi="Lato" w:cs="Calibri"/>
          <w:lang w:eastAsia="sk-SK"/>
        </w:rPr>
      </w:pPr>
      <m:oMath>
        <m:r>
          <w:rPr>
            <w:rFonts w:ascii="Cambria Math" w:eastAsia="Times New Roman" w:hAnsi="Cambria Math" w:cs="Calibri"/>
            <w:lang w:eastAsia="sk-SK"/>
          </w:rPr>
          <m:t>C</m:t>
        </m:r>
        <m:r>
          <w:rPr>
            <w:rFonts w:ascii="Cambria Math" w:hAnsi="Cambria Math"/>
          </w:rPr>
          <m:t>vo</m:t>
        </m:r>
        <m:sSub>
          <m:sSubPr>
            <m:ctrlPr>
              <w:rPr>
                <w:rFonts w:ascii="Cambria Math" w:hAnsi="Cambria Math"/>
                <w:i/>
              </w:rPr>
            </m:ctrlPr>
          </m:sSubPr>
          <m:e>
            <m:r>
              <w:rPr>
                <w:rFonts w:ascii="Cambria Math" w:hAnsi="Cambria Math"/>
              </w:rPr>
              <m:t>z</m:t>
            </m:r>
          </m:e>
          <m:sub>
            <m:r>
              <w:rPr>
                <w:rFonts w:ascii="Cambria Math" w:hAnsi="Cambria Math"/>
              </w:rPr>
              <m:t>akt</m:t>
            </m:r>
          </m:sub>
        </m:sSub>
      </m:oMath>
      <w:r w:rsidRPr="00D83FC5" w:rsidDel="00A56EDA">
        <w:rPr>
          <w:rFonts w:ascii="Lato" w:hAnsi="Lato"/>
          <w:i/>
          <w:iCs/>
        </w:rPr>
        <w:t xml:space="preserve"> </w:t>
      </w:r>
      <w:r>
        <w:rPr>
          <w:rFonts w:ascii="Lato" w:hAnsi="Lato"/>
        </w:rPr>
        <w:tab/>
      </w:r>
      <w:r>
        <w:rPr>
          <w:rFonts w:ascii="Lato" w:eastAsia="Times New Roman" w:hAnsi="Lato" w:cs="Calibri"/>
          <w:lang w:eastAsia="sk-SK"/>
        </w:rPr>
        <w:t>Trhová predajná hodnota (cena) nového referenčného ekologického vozidla podľa špecifikácie uvedenej v Prílohe č. 11 Zmluvy určená znaleckým posudkom ku dňu (resp. najbližšiemu obdobiu) vystavenia prvej záväznej objednávky Dopravcu na nákup Ekologického vozidla dopravcu v príslušnom roku</w:t>
      </w:r>
    </w:p>
    <w:p w14:paraId="4AC2AD9D" w14:textId="77777777" w:rsidR="007910E6" w:rsidRDefault="007910E6" w:rsidP="007910E6">
      <w:pPr>
        <w:widowControl w:val="0"/>
        <w:spacing w:after="120" w:line="240" w:lineRule="auto"/>
        <w:ind w:left="1134" w:hanging="1134"/>
        <w:jc w:val="both"/>
        <w:rPr>
          <w:rFonts w:ascii="Lato" w:eastAsia="Times New Roman" w:hAnsi="Lato" w:cs="Calibri"/>
          <w:lang w:eastAsia="sk-SK"/>
        </w:rPr>
      </w:pPr>
      <m:oMath>
        <m:r>
          <w:rPr>
            <w:rFonts w:ascii="Cambria Math" w:eastAsia="Times New Roman" w:hAnsi="Cambria Math" w:cs="Calibri"/>
            <w:lang w:eastAsia="sk-SK"/>
          </w:rPr>
          <m:t>C</m:t>
        </m:r>
        <m:r>
          <w:rPr>
            <w:rFonts w:ascii="Cambria Math" w:hAnsi="Cambria Math"/>
          </w:rPr>
          <m:t>vo</m:t>
        </m:r>
        <m:sSub>
          <m:sSubPr>
            <m:ctrlPr>
              <w:rPr>
                <w:rFonts w:ascii="Cambria Math" w:hAnsi="Cambria Math"/>
                <w:i/>
              </w:rPr>
            </m:ctrlPr>
          </m:sSubPr>
          <m:e>
            <m:r>
              <w:rPr>
                <w:rFonts w:ascii="Cambria Math" w:hAnsi="Cambria Math"/>
              </w:rPr>
              <m:t>z</m:t>
            </m:r>
          </m:e>
          <m:sub>
            <m:r>
              <w:rPr>
                <w:rFonts w:ascii="Cambria Math" w:hAnsi="Cambria Math"/>
              </w:rPr>
              <m:t>0</m:t>
            </m:r>
          </m:sub>
        </m:sSub>
      </m:oMath>
      <w:r>
        <w:rPr>
          <w:rFonts w:ascii="Lato" w:hAnsi="Lato"/>
        </w:rPr>
        <w:tab/>
      </w:r>
      <w:r>
        <w:rPr>
          <w:rFonts w:ascii="Lato" w:eastAsia="Times New Roman" w:hAnsi="Lato" w:cs="Calibri"/>
          <w:lang w:eastAsia="sk-SK"/>
        </w:rPr>
        <w:t>Trhová predajná hodnota (cena) nového referenčného ekologického vozidla určená v Prílohe č. 11 Zmluvy</w:t>
      </w:r>
    </w:p>
    <w:p w14:paraId="68B191FA" w14:textId="77777777" w:rsidR="00A520FC" w:rsidRDefault="00965C3E" w:rsidP="00A520FC">
      <w:pPr>
        <w:widowControl w:val="0"/>
        <w:spacing w:after="120" w:line="240" w:lineRule="auto"/>
        <w:ind w:left="1134" w:hanging="1134"/>
        <w:jc w:val="both"/>
        <w:rPr>
          <w:rFonts w:ascii="Lato" w:hAnsi="Lato"/>
        </w:rPr>
      </w:pPr>
      <m:oMath>
        <m:sSubSup>
          <m:sSubSupPr>
            <m:ctrlPr>
              <w:rPr>
                <w:rFonts w:ascii="Cambria Math" w:hAnsi="Cambria Math"/>
                <w:i/>
              </w:rPr>
            </m:ctrlPr>
          </m:sSubSupPr>
          <m:e>
            <m:r>
              <w:rPr>
                <w:rFonts w:ascii="Cambria Math" w:hAnsi="Cambria Math"/>
              </w:rPr>
              <m:t>PVoz</m:t>
            </m:r>
          </m:e>
          <m:sub>
            <m:r>
              <w:rPr>
                <w:rFonts w:ascii="Cambria Math" w:hAnsi="Cambria Math"/>
              </w:rPr>
              <m:t>0i</m:t>
            </m:r>
          </m:sub>
          <m:sup>
            <m:r>
              <w:rPr>
                <w:rFonts w:ascii="Cambria Math" w:hAnsi="Cambria Math"/>
              </w:rPr>
              <m:t>e</m:t>
            </m:r>
          </m:sup>
        </m:sSubSup>
      </m:oMath>
      <w:r w:rsidR="00A520FC">
        <w:rPr>
          <w:rFonts w:ascii="Lato" w:hAnsi="Lato"/>
          <w:vertAlign w:val="subscript"/>
        </w:rPr>
        <w:tab/>
      </w:r>
      <w:r w:rsidR="00A520FC">
        <w:rPr>
          <w:rFonts w:ascii="Lato" w:hAnsi="Lato"/>
        </w:rPr>
        <w:t xml:space="preserve">počet Ekologických vozidiel dopravcu pre </w:t>
      </w:r>
      <w:r w:rsidR="00A520FC" w:rsidRPr="00D52B99">
        <w:rPr>
          <w:rFonts w:ascii="Lato" w:hAnsi="Lato"/>
          <w:i/>
          <w:iCs/>
        </w:rPr>
        <w:t>i</w:t>
      </w:r>
      <w:r w:rsidR="00A520FC">
        <w:rPr>
          <w:rFonts w:ascii="Lato" w:hAnsi="Lato"/>
        </w:rPr>
        <w:t>-tú kategóriu vozidiel uvedený v Ponuke dopravcu</w:t>
      </w:r>
    </w:p>
    <w:p w14:paraId="7F3A06A6" w14:textId="77777777" w:rsidR="00A520FC" w:rsidRDefault="00965C3E" w:rsidP="00A520FC">
      <w:pPr>
        <w:widowControl w:val="0"/>
        <w:spacing w:after="120" w:line="240" w:lineRule="auto"/>
        <w:ind w:left="1134" w:hanging="1134"/>
        <w:jc w:val="both"/>
        <w:rPr>
          <w:rFonts w:ascii="Lato" w:hAnsi="Lato"/>
        </w:rPr>
      </w:pPr>
      <m:oMath>
        <m:sSubSup>
          <m:sSubSupPr>
            <m:ctrlPr>
              <w:rPr>
                <w:rFonts w:ascii="Cambria Math" w:hAnsi="Cambria Math"/>
                <w:i/>
              </w:rPr>
            </m:ctrlPr>
          </m:sSubSupPr>
          <m:e>
            <m:r>
              <w:rPr>
                <w:rFonts w:ascii="Cambria Math" w:hAnsi="Cambria Math"/>
              </w:rPr>
              <m:t>PVoz</m:t>
            </m:r>
          </m:e>
          <m:sub>
            <m:r>
              <w:rPr>
                <w:rFonts w:ascii="Cambria Math" w:hAnsi="Cambria Math"/>
              </w:rPr>
              <m:t>0i</m:t>
            </m:r>
          </m:sub>
          <m:sup>
            <m:r>
              <w:rPr>
                <w:rFonts w:ascii="Cambria Math" w:hAnsi="Cambria Math"/>
              </w:rPr>
              <m:t>n</m:t>
            </m:r>
          </m:sup>
        </m:sSubSup>
      </m:oMath>
      <w:r w:rsidR="00A520FC">
        <w:rPr>
          <w:rFonts w:ascii="Lato" w:hAnsi="Lato"/>
          <w:vertAlign w:val="subscript"/>
        </w:rPr>
        <w:tab/>
      </w:r>
      <w:r w:rsidR="00A520FC">
        <w:rPr>
          <w:rFonts w:ascii="Lato" w:hAnsi="Lato"/>
        </w:rPr>
        <w:t xml:space="preserve">počet Vozidiel dopravcu s naftovým alebo iným pohonom mimo Ekologických vozidiel </w:t>
      </w:r>
      <w:r w:rsidR="00A520FC">
        <w:rPr>
          <w:rFonts w:ascii="Lato" w:hAnsi="Lato"/>
        </w:rPr>
        <w:lastRenderedPageBreak/>
        <w:t xml:space="preserve">dopravcu pre </w:t>
      </w:r>
      <w:r w:rsidR="00A520FC" w:rsidRPr="00D52B99">
        <w:rPr>
          <w:rFonts w:ascii="Lato" w:hAnsi="Lato"/>
          <w:i/>
          <w:iCs/>
        </w:rPr>
        <w:t>i</w:t>
      </w:r>
      <w:r w:rsidR="00A520FC">
        <w:rPr>
          <w:rFonts w:ascii="Lato" w:hAnsi="Lato"/>
        </w:rPr>
        <w:t>-tú kategóriu vozidiel uvedený v Ponuke dopravcu</w:t>
      </w:r>
    </w:p>
    <w:p w14:paraId="701DFE8B" w14:textId="77777777" w:rsidR="00A520FC" w:rsidRDefault="00A520FC" w:rsidP="00A520FC">
      <w:pPr>
        <w:widowControl w:val="0"/>
        <w:spacing w:after="120" w:line="240" w:lineRule="auto"/>
        <w:ind w:left="1134" w:hanging="1134"/>
        <w:jc w:val="both"/>
        <w:rPr>
          <w:rFonts w:ascii="Lato" w:hAnsi="Lato"/>
        </w:rPr>
      </w:pPr>
      <w:r w:rsidRPr="00D274EA">
        <w:rPr>
          <w:rFonts w:ascii="Lato" w:hAnsi="Lato"/>
          <w:i/>
          <w:iCs/>
        </w:rPr>
        <w:t>FNvoz</w:t>
      </w:r>
      <w:r w:rsidRPr="00D274EA">
        <w:rPr>
          <w:rFonts w:ascii="Lato" w:hAnsi="Lato"/>
          <w:i/>
          <w:iCs/>
          <w:vertAlign w:val="subscript"/>
        </w:rPr>
        <w:t>0i</w:t>
      </w:r>
      <w:r w:rsidRPr="00D274EA">
        <w:rPr>
          <w:rFonts w:ascii="Lato" w:hAnsi="Lato"/>
          <w:i/>
          <w:iCs/>
        </w:rPr>
        <w:tab/>
      </w:r>
      <w:r w:rsidRPr="00D274EA">
        <w:rPr>
          <w:rFonts w:ascii="Lato" w:hAnsi="Lato"/>
        </w:rPr>
        <w:t xml:space="preserve">časť ceny za fixné náklady spojené s obstaraním vozidiel pre </w:t>
      </w:r>
      <w:r w:rsidRPr="00D274EA">
        <w:rPr>
          <w:rFonts w:ascii="Lato" w:hAnsi="Lato"/>
          <w:i/>
          <w:iCs/>
        </w:rPr>
        <w:t>i</w:t>
      </w:r>
      <w:r w:rsidRPr="00D274EA">
        <w:rPr>
          <w:rFonts w:ascii="Lato" w:hAnsi="Lato"/>
        </w:rPr>
        <w:t>-tú kategóriu vozidiel uvedená v Ponuke dopravcu</w:t>
      </w:r>
    </w:p>
    <w:p w14:paraId="49BB1E98" w14:textId="77777777" w:rsidR="00A520FC" w:rsidRPr="00A5149D" w:rsidRDefault="00A520FC" w:rsidP="00A520FC">
      <w:pPr>
        <w:pStyle w:val="ListParagraph"/>
        <w:widowControl w:val="0"/>
        <w:spacing w:after="120" w:line="240" w:lineRule="auto"/>
        <w:contextualSpacing w:val="0"/>
        <w:jc w:val="both"/>
        <w:rPr>
          <w:rFonts w:ascii="Lato" w:eastAsia="Times New Roman" w:hAnsi="Lato" w:cs="Calibri"/>
          <w:color w:val="000000"/>
          <w:lang w:eastAsia="sk-SK"/>
        </w:rPr>
      </w:pPr>
      <w:r>
        <w:rPr>
          <w:rFonts w:ascii="Lato" w:eastAsia="Times New Roman" w:hAnsi="Lato" w:cs="Calibri"/>
          <w:color w:val="000000"/>
          <w:lang w:eastAsia="sk-SK"/>
        </w:rPr>
        <w:t>Jednotkové náklady</w:t>
      </w:r>
      <w:r w:rsidRPr="002446E7">
        <w:rPr>
          <w:rFonts w:ascii="Lato" w:eastAsia="Times New Roman" w:hAnsi="Lato" w:cs="Calibri"/>
          <w:color w:val="000000"/>
          <w:lang w:eastAsia="sk-SK"/>
        </w:rPr>
        <w:t xml:space="preserve"> za časť ceny</w:t>
      </w:r>
      <w:r>
        <w:rPr>
          <w:rFonts w:ascii="Lato" w:eastAsia="Times New Roman" w:hAnsi="Lato" w:cs="Calibri"/>
          <w:color w:val="000000"/>
          <w:lang w:eastAsia="sk-SK"/>
        </w:rPr>
        <w:t xml:space="preserve"> OPN v časti poistenie</w:t>
      </w:r>
      <w:r w:rsidRPr="002446E7">
        <w:rPr>
          <w:rFonts w:ascii="Lato" w:eastAsia="Times New Roman" w:hAnsi="Lato" w:cs="Calibri"/>
          <w:b/>
          <w:bCs/>
          <w:i/>
          <w:iCs/>
          <w:color w:val="000000"/>
          <w:lang w:eastAsia="sk-SK"/>
        </w:rPr>
        <w:t> </w:t>
      </w:r>
      <w:r w:rsidRPr="002446E7">
        <w:rPr>
          <w:rFonts w:ascii="Lato" w:hAnsi="Lato"/>
          <w:i/>
          <w:iCs/>
        </w:rPr>
        <w:t>poistenie</w:t>
      </w:r>
      <w:r w:rsidRPr="002446E7">
        <w:rPr>
          <w:rFonts w:ascii="Lato" w:hAnsi="Lato"/>
          <w:i/>
          <w:iCs/>
          <w:vertAlign w:val="subscript"/>
        </w:rPr>
        <w:t>1i</w:t>
      </w:r>
      <w:r w:rsidRPr="002446E7">
        <w:rPr>
          <w:rFonts w:ascii="Lato" w:hAnsi="Lato"/>
          <w:b/>
          <w:bCs/>
          <w:i/>
          <w:iCs/>
        </w:rPr>
        <w:t xml:space="preserve"> </w:t>
      </w:r>
      <w:r w:rsidRPr="002446E7">
        <w:rPr>
          <w:rFonts w:ascii="Lato" w:hAnsi="Lato"/>
        </w:rPr>
        <w:t>(r. 6.2 v Ponuke dopravcu)</w:t>
      </w:r>
      <w:r w:rsidRPr="002446E7">
        <w:rPr>
          <w:rFonts w:ascii="Lato" w:hAnsi="Lato"/>
          <w:i/>
          <w:iCs/>
          <w:vertAlign w:val="subscript"/>
        </w:rPr>
        <w:t xml:space="preserve"> </w:t>
      </w:r>
      <w:r>
        <w:rPr>
          <w:rFonts w:ascii="Lato" w:eastAsia="Times New Roman" w:hAnsi="Lato" w:cs="Calibri"/>
          <w:color w:val="000000"/>
          <w:lang w:eastAsia="sk-SK"/>
        </w:rPr>
        <w:t>sú aktualizované nasledovným spôsobom:</w:t>
      </w:r>
    </w:p>
    <w:p w14:paraId="2A91900D" w14:textId="77777777" w:rsidR="00A520FC" w:rsidRPr="00183413" w:rsidRDefault="00A520FC" w:rsidP="00A520FC">
      <w:pPr>
        <w:widowControl w:val="0"/>
        <w:spacing w:after="120" w:line="240" w:lineRule="auto"/>
        <w:ind w:left="1134" w:hanging="1134"/>
        <w:jc w:val="both"/>
        <w:rPr>
          <w:rFonts w:ascii="Lato" w:hAnsi="Lato"/>
        </w:rPr>
      </w:pPr>
    </w:p>
    <w:p w14:paraId="2D500C9A" w14:textId="77777777" w:rsidR="00A520FC" w:rsidRPr="001D25C4" w:rsidRDefault="00965C3E" w:rsidP="00A520FC">
      <w:pPr>
        <w:widowControl w:val="0"/>
        <w:spacing w:after="120" w:line="240" w:lineRule="auto"/>
        <w:jc w:val="both"/>
        <w:rPr>
          <w:rFonts w:ascii="Lato" w:hAnsi="Lato"/>
        </w:rPr>
      </w:pPr>
      <m:oMathPara>
        <m:oMath>
          <m:sSub>
            <m:sSubPr>
              <m:ctrlPr>
                <w:rPr>
                  <w:rFonts w:ascii="Cambria Math" w:hAnsi="Cambria Math"/>
                  <w:i/>
                </w:rPr>
              </m:ctrlPr>
            </m:sSubPr>
            <m:e>
              <m:r>
                <w:rPr>
                  <w:rFonts w:ascii="Cambria Math" w:hAnsi="Cambria Math"/>
                </w:rPr>
                <m:t>poistenie</m:t>
              </m:r>
            </m:e>
            <m:sub>
              <m:r>
                <w:rPr>
                  <w:rFonts w:ascii="Cambria Math" w:hAnsi="Cambria Math"/>
                </w:rPr>
                <m:t>1i</m:t>
              </m:r>
            </m:sub>
          </m:sSub>
          <m:r>
            <w:rPr>
              <w:rFonts w:ascii="Cambria Math" w:hAnsi="Cambria Math"/>
            </w:rPr>
            <m:t>=</m:t>
          </m:r>
          <m:sSub>
            <m:sSubPr>
              <m:ctrlPr>
                <w:rPr>
                  <w:rFonts w:ascii="Cambria Math" w:hAnsi="Cambria Math"/>
                  <w:i/>
                </w:rPr>
              </m:ctrlPr>
            </m:sSubPr>
            <m:e>
              <m:r>
                <w:rPr>
                  <w:rFonts w:ascii="Cambria Math" w:hAnsi="Cambria Math"/>
                </w:rPr>
                <m:t>poistenie</m:t>
              </m:r>
            </m:e>
            <m:sub>
              <m:r>
                <w:rPr>
                  <w:rFonts w:ascii="Cambria Math" w:hAnsi="Cambria Math"/>
                </w:rPr>
                <m:t>0i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PVoz_akt</m:t>
                  </m:r>
                </m:e>
                <m:sub>
                  <m:r>
                    <w:rPr>
                      <w:rFonts w:ascii="Cambria Math" w:hAnsi="Cambria Math"/>
                    </w:rPr>
                    <m:t>i</m:t>
                  </m:r>
                </m:sub>
              </m:sSub>
            </m:num>
            <m:den>
              <m:sSub>
                <m:sSubPr>
                  <m:ctrlPr>
                    <w:rPr>
                      <w:rFonts w:ascii="Cambria Math" w:hAnsi="Cambria Math"/>
                      <w:i/>
                    </w:rPr>
                  </m:ctrlPr>
                </m:sSubPr>
                <m:e>
                  <m:r>
                    <w:rPr>
                      <w:rFonts w:ascii="Cambria Math" w:hAnsi="Cambria Math"/>
                    </w:rPr>
                    <m:t>PVoz_vych</m:t>
                  </m:r>
                </m:e>
                <m:sub>
                  <m:r>
                    <w:rPr>
                      <w:rFonts w:ascii="Cambria Math" w:hAnsi="Cambria Math"/>
                    </w:rPr>
                    <m:t>i</m:t>
                  </m:r>
                </m:sub>
              </m:sSub>
            </m:den>
          </m:f>
        </m:oMath>
      </m:oMathPara>
    </w:p>
    <w:p w14:paraId="73004D87" w14:textId="77777777" w:rsidR="00A520FC" w:rsidRPr="001D25C4" w:rsidRDefault="00A520FC" w:rsidP="00A520FC">
      <w:pPr>
        <w:widowControl w:val="0"/>
        <w:spacing w:after="120" w:line="240" w:lineRule="auto"/>
        <w:ind w:left="708" w:hanging="708"/>
        <w:jc w:val="both"/>
        <w:rPr>
          <w:rFonts w:ascii="Lato" w:hAnsi="Lato"/>
        </w:rPr>
      </w:pPr>
      <w:r w:rsidRPr="001D25C4">
        <w:rPr>
          <w:rFonts w:ascii="Lato" w:hAnsi="Lato"/>
        </w:rPr>
        <w:t>kde</w:t>
      </w:r>
    </w:p>
    <w:p w14:paraId="6DAB2F39" w14:textId="77777777" w:rsidR="00A520FC" w:rsidRPr="001D25C4" w:rsidRDefault="00A520FC" w:rsidP="00A520FC">
      <w:pPr>
        <w:widowControl w:val="0"/>
        <w:spacing w:after="120" w:line="240" w:lineRule="auto"/>
        <w:ind w:left="1134" w:hanging="1134"/>
        <w:jc w:val="both"/>
        <w:rPr>
          <w:rFonts w:ascii="Lato" w:hAnsi="Lato"/>
        </w:rPr>
      </w:pPr>
      <w:r w:rsidRPr="001D25C4">
        <w:rPr>
          <w:rFonts w:ascii="Lato" w:hAnsi="Lato"/>
          <w:i/>
          <w:iCs/>
        </w:rPr>
        <w:t>poistenie</w:t>
      </w:r>
      <w:r w:rsidRPr="001D25C4">
        <w:rPr>
          <w:rFonts w:ascii="Lato" w:hAnsi="Lato"/>
          <w:i/>
          <w:iCs/>
          <w:vertAlign w:val="subscript"/>
        </w:rPr>
        <w:t>1i</w:t>
      </w:r>
      <w:r w:rsidRPr="001D25C4">
        <w:rPr>
          <w:rFonts w:ascii="Lato" w:hAnsi="Lato"/>
        </w:rPr>
        <w:tab/>
        <w:t xml:space="preserve">aktualizovaná časť ceny za OPN v časti poistenie pre </w:t>
      </w:r>
      <w:r w:rsidRPr="001D25C4">
        <w:rPr>
          <w:rFonts w:ascii="Lato" w:hAnsi="Lato"/>
          <w:i/>
          <w:iCs/>
        </w:rPr>
        <w:t>i</w:t>
      </w:r>
      <w:r w:rsidRPr="001D25C4">
        <w:rPr>
          <w:rFonts w:ascii="Lato" w:hAnsi="Lato"/>
        </w:rPr>
        <w:t>-tú kategóriu vozidiel upravená v dôsledku zmeny počtu Vozidiel dopravcu (zaokrúhlená matematicky na 4 desatinné miesta)</w:t>
      </w:r>
    </w:p>
    <w:p w14:paraId="5B3F8F39" w14:textId="77777777" w:rsidR="00A520FC" w:rsidRPr="001D25C4" w:rsidRDefault="00A520FC" w:rsidP="00A520FC">
      <w:pPr>
        <w:widowControl w:val="0"/>
        <w:spacing w:after="120" w:line="240" w:lineRule="auto"/>
        <w:ind w:left="1134" w:hanging="1134"/>
        <w:jc w:val="both"/>
        <w:rPr>
          <w:rFonts w:ascii="Lato" w:hAnsi="Lato"/>
        </w:rPr>
      </w:pPr>
      <w:r w:rsidRPr="001D25C4">
        <w:rPr>
          <w:rFonts w:ascii="Lato" w:hAnsi="Lato"/>
          <w:i/>
          <w:iCs/>
        </w:rPr>
        <w:t>poistenie</w:t>
      </w:r>
      <w:r w:rsidRPr="001D25C4">
        <w:rPr>
          <w:rFonts w:ascii="Lato" w:hAnsi="Lato"/>
          <w:i/>
          <w:iCs/>
          <w:vertAlign w:val="subscript"/>
        </w:rPr>
        <w:t>0i</w:t>
      </w:r>
      <w:r w:rsidRPr="001D25C4">
        <w:rPr>
          <w:rFonts w:ascii="Lato" w:hAnsi="Lato"/>
          <w:i/>
          <w:iCs/>
        </w:rPr>
        <w:tab/>
      </w:r>
      <w:r w:rsidRPr="001D25C4">
        <w:rPr>
          <w:rFonts w:ascii="Lato" w:hAnsi="Lato"/>
        </w:rPr>
        <w:t xml:space="preserve">časť ceny za OPN v časti poistenie pre </w:t>
      </w:r>
      <w:r w:rsidRPr="001D25C4">
        <w:rPr>
          <w:rFonts w:ascii="Lato" w:hAnsi="Lato"/>
          <w:i/>
          <w:iCs/>
        </w:rPr>
        <w:t>i</w:t>
      </w:r>
      <w:r w:rsidRPr="001D25C4">
        <w:rPr>
          <w:rFonts w:ascii="Lato" w:hAnsi="Lato"/>
        </w:rPr>
        <w:t>-tú kategóriu vozidiel uvedená v Ponuke dopravcu</w:t>
      </w:r>
    </w:p>
    <w:p w14:paraId="30665EBE" w14:textId="77777777" w:rsidR="00A520FC" w:rsidRPr="001D25C4" w:rsidRDefault="00A520FC" w:rsidP="00A520FC">
      <w:pPr>
        <w:widowControl w:val="0"/>
        <w:spacing w:after="120" w:line="240" w:lineRule="auto"/>
        <w:ind w:left="1134" w:hanging="1134"/>
        <w:jc w:val="both"/>
        <w:rPr>
          <w:rFonts w:ascii="Lato" w:hAnsi="Lato"/>
        </w:rPr>
      </w:pPr>
      <w:r w:rsidRPr="001D25C4">
        <w:rPr>
          <w:rFonts w:ascii="Lato" w:hAnsi="Lato"/>
          <w:i/>
          <w:iCs/>
        </w:rPr>
        <w:t>PVoz_vych</w:t>
      </w:r>
      <w:r w:rsidRPr="001D25C4">
        <w:rPr>
          <w:rFonts w:ascii="Lato" w:hAnsi="Lato"/>
          <w:i/>
          <w:iCs/>
          <w:vertAlign w:val="subscript"/>
        </w:rPr>
        <w:t>i</w:t>
      </w:r>
      <w:r w:rsidRPr="001D25C4">
        <w:rPr>
          <w:rFonts w:ascii="Lato" w:hAnsi="Lato"/>
          <w:vertAlign w:val="subscript"/>
        </w:rPr>
        <w:tab/>
      </w:r>
      <w:r w:rsidRPr="001D25C4">
        <w:rPr>
          <w:rFonts w:ascii="Lato" w:hAnsi="Lato"/>
        </w:rPr>
        <w:t xml:space="preserve">Východiskový počet vozidiel dopravcu </w:t>
      </w:r>
      <w:r w:rsidRPr="001D25C4">
        <w:rPr>
          <w:rFonts w:ascii="Lato" w:hAnsi="Lato"/>
          <w:i/>
          <w:iCs/>
        </w:rPr>
        <w:t>i</w:t>
      </w:r>
      <w:r w:rsidRPr="001D25C4">
        <w:rPr>
          <w:rFonts w:ascii="Lato" w:hAnsi="Lato"/>
        </w:rPr>
        <w:t>-tej kategórie uvedený v Ponuke dopravcu</w:t>
      </w:r>
    </w:p>
    <w:p w14:paraId="624D5B1D" w14:textId="77777777" w:rsidR="00A520FC" w:rsidRDefault="00A520FC" w:rsidP="00A520FC">
      <w:pPr>
        <w:widowControl w:val="0"/>
        <w:spacing w:after="240" w:line="240" w:lineRule="auto"/>
        <w:ind w:left="1134" w:hanging="1134"/>
        <w:jc w:val="both"/>
        <w:rPr>
          <w:rFonts w:ascii="Lato" w:hAnsi="Lato"/>
        </w:rPr>
      </w:pPr>
      <w:r w:rsidRPr="001D25C4">
        <w:rPr>
          <w:rFonts w:ascii="Lato" w:hAnsi="Lato"/>
          <w:i/>
          <w:iCs/>
        </w:rPr>
        <w:t>PVoz_akt</w:t>
      </w:r>
      <w:r w:rsidRPr="001D25C4">
        <w:rPr>
          <w:rFonts w:ascii="Lato" w:hAnsi="Lato"/>
          <w:i/>
          <w:iCs/>
          <w:vertAlign w:val="subscript"/>
        </w:rPr>
        <w:t>i</w:t>
      </w:r>
      <w:r w:rsidRPr="001D25C4">
        <w:rPr>
          <w:rFonts w:ascii="Lato" w:hAnsi="Lato"/>
        </w:rPr>
        <w:tab/>
        <w:t xml:space="preserve">odsúhlasený Aktualizovaný počet vozidiel dopravcu </w:t>
      </w:r>
      <w:r w:rsidRPr="001D25C4">
        <w:rPr>
          <w:rFonts w:ascii="Lato" w:hAnsi="Lato"/>
          <w:i/>
          <w:iCs/>
        </w:rPr>
        <w:t>i</w:t>
      </w:r>
      <w:r w:rsidRPr="001D25C4">
        <w:rPr>
          <w:rFonts w:ascii="Lato" w:hAnsi="Lato"/>
        </w:rPr>
        <w:t>-tej kategórie</w:t>
      </w:r>
    </w:p>
    <w:p w14:paraId="4CAD5B4D" w14:textId="5CA6FC24" w:rsidR="004034AC" w:rsidRPr="00A5149D" w:rsidRDefault="004034AC" w:rsidP="001A797C">
      <w:pPr>
        <w:pStyle w:val="Heading4"/>
        <w:keepNext w:val="0"/>
        <w:keepLines w:val="0"/>
        <w:widowControl w:val="0"/>
      </w:pPr>
      <w:bookmarkStart w:id="85" w:name="_Ref41661590"/>
      <w:r w:rsidRPr="00A5149D">
        <w:t>V prípade, že v </w:t>
      </w:r>
      <w:r w:rsidR="00592DD0" w:rsidRPr="00A5149D">
        <w:t>príslušnom</w:t>
      </w:r>
      <w:r w:rsidRPr="00A5149D">
        <w:t xml:space="preserve"> kalendárnom roku</w:t>
      </w:r>
      <w:r w:rsidR="00091085" w:rsidRPr="00A5149D">
        <w:t xml:space="preserve"> dôjde</w:t>
      </w:r>
      <w:r w:rsidRPr="00A5149D">
        <w:t xml:space="preserve"> k zvýšeniu alebo zníženiu celkového rozsahu Služby oproti Východiskovému rozsahu </w:t>
      </w:r>
      <w:r w:rsidR="001D257F" w:rsidRPr="00A5149D">
        <w:t>s</w:t>
      </w:r>
      <w:r w:rsidRPr="00A5149D">
        <w:t>lužby alebo dôjde k zvýšeniu alebo zníženiu podielu danej kategórii vozidiel na celkovom rozsahu Služb</w:t>
      </w:r>
      <w:r w:rsidR="00B97B1B" w:rsidRPr="00A5149D">
        <w:t>y</w:t>
      </w:r>
      <w:r w:rsidRPr="00A5149D">
        <w:t xml:space="preserve"> oproti východiskovému podielu, </w:t>
      </w:r>
      <w:r w:rsidR="008E005D">
        <w:t>sú</w:t>
      </w:r>
      <w:r w:rsidRPr="00A5149D">
        <w:t xml:space="preserve"> Jednotkové náklady jednotlivých kategórií vozidiel (</w:t>
      </w:r>
      <w:r w:rsidRPr="00A5149D">
        <w:rPr>
          <w:i/>
          <w:iCs/>
        </w:rPr>
        <w:t>nj</w:t>
      </w:r>
      <w:r w:rsidRPr="00A5149D">
        <w:t>)</w:t>
      </w:r>
      <w:r w:rsidR="00674383">
        <w:t>,</w:t>
      </w:r>
      <w:r w:rsidRPr="00A5149D">
        <w:t xml:space="preserve"> pri zohľadnení vyššie uvedených valorizačných úprav (</w:t>
      </w:r>
      <w:r w:rsidR="007D589A">
        <w:t xml:space="preserve">bodov </w:t>
      </w:r>
      <w:r w:rsidR="00572D6E">
        <w:fldChar w:fldCharType="begin"/>
      </w:r>
      <w:r w:rsidR="00572D6E">
        <w:instrText xml:space="preserve"> REF _Ref41660508 \r \h  \* MERGEFORMAT </w:instrText>
      </w:r>
      <w:r w:rsidR="00572D6E">
        <w:fldChar w:fldCharType="separate"/>
      </w:r>
      <w:r w:rsidR="001C7151">
        <w:t>5.4.1</w:t>
      </w:r>
      <w:r w:rsidR="00572D6E">
        <w:fldChar w:fldCharType="end"/>
      </w:r>
      <w:r w:rsidR="00885F33" w:rsidRPr="00A5149D">
        <w:t xml:space="preserve">, </w:t>
      </w:r>
      <w:r w:rsidR="00572D6E">
        <w:fldChar w:fldCharType="begin"/>
      </w:r>
      <w:r w:rsidR="00572D6E">
        <w:instrText xml:space="preserve"> REF _Ref41660512 \r \h  \* MERGEFORMAT </w:instrText>
      </w:r>
      <w:r w:rsidR="00572D6E">
        <w:fldChar w:fldCharType="separate"/>
      </w:r>
      <w:r w:rsidR="001C7151">
        <w:t>5.4.2</w:t>
      </w:r>
      <w:r w:rsidR="00572D6E">
        <w:fldChar w:fldCharType="end"/>
      </w:r>
      <w:r w:rsidR="00885F33" w:rsidRPr="00A5149D">
        <w:t xml:space="preserve">, </w:t>
      </w:r>
      <w:r w:rsidR="00572D6E">
        <w:fldChar w:fldCharType="begin"/>
      </w:r>
      <w:r w:rsidR="00572D6E">
        <w:instrText xml:space="preserve"> REF _Ref41660516 \r \h  \* MERGEFORMAT </w:instrText>
      </w:r>
      <w:r w:rsidR="00572D6E">
        <w:fldChar w:fldCharType="separate"/>
      </w:r>
      <w:r w:rsidR="001C7151">
        <w:t>5.4.3</w:t>
      </w:r>
      <w:r w:rsidR="00572D6E">
        <w:fldChar w:fldCharType="end"/>
      </w:r>
      <w:r w:rsidR="007D589A">
        <w:t xml:space="preserve"> Zmluvy</w:t>
      </w:r>
      <w:r w:rsidR="00885F33" w:rsidRPr="00A5149D">
        <w:t>)</w:t>
      </w:r>
      <w:r w:rsidR="007300D6">
        <w:t xml:space="preserve"> a</w:t>
      </w:r>
      <w:r w:rsidR="00321082">
        <w:t> úprav z hľadiska aktualizácie</w:t>
      </w:r>
      <w:r w:rsidR="007300D6">
        <w:t xml:space="preserve"> podľa bodov </w:t>
      </w:r>
      <w:r w:rsidR="00650FEF">
        <w:fldChar w:fldCharType="begin"/>
      </w:r>
      <w:r w:rsidR="007300D6">
        <w:instrText xml:space="preserve"> REF _Ref49780616 \r \h </w:instrText>
      </w:r>
      <w:r w:rsidR="00650FEF">
        <w:fldChar w:fldCharType="separate"/>
      </w:r>
      <w:r w:rsidR="001C7151">
        <w:t>5.4.5.1</w:t>
      </w:r>
      <w:r w:rsidR="00650FEF">
        <w:fldChar w:fldCharType="end"/>
      </w:r>
      <w:r w:rsidR="007300D6">
        <w:t xml:space="preserve"> a </w:t>
      </w:r>
      <w:r w:rsidR="00650FEF">
        <w:fldChar w:fldCharType="begin"/>
      </w:r>
      <w:r w:rsidR="007300D6">
        <w:instrText xml:space="preserve"> REF _Ref41661398 \r \h </w:instrText>
      </w:r>
      <w:r w:rsidR="00650FEF">
        <w:fldChar w:fldCharType="separate"/>
      </w:r>
      <w:r w:rsidR="001C7151">
        <w:t>5.4.5.2</w:t>
      </w:r>
      <w:r w:rsidR="00650FEF">
        <w:fldChar w:fldCharType="end"/>
      </w:r>
      <w:r w:rsidRPr="00A5149D">
        <w:t xml:space="preserve"> </w:t>
      </w:r>
      <w:r w:rsidR="007300D6">
        <w:t>Zmluvy</w:t>
      </w:r>
      <w:r w:rsidR="00674383">
        <w:t>,</w:t>
      </w:r>
      <w:r w:rsidR="007300D6">
        <w:t xml:space="preserve"> ďalej </w:t>
      </w:r>
      <w:r w:rsidRPr="00A5149D">
        <w:t>aktualizované</w:t>
      </w:r>
      <w:r w:rsidR="001D62B6" w:rsidRPr="00A5149D">
        <w:t xml:space="preserve"> za príslušný kalendárny rok</w:t>
      </w:r>
      <w:r w:rsidRPr="00A5149D">
        <w:t xml:space="preserve"> nasledovným spôsobom:</w:t>
      </w:r>
      <w:bookmarkEnd w:id="85"/>
    </w:p>
    <w:p w14:paraId="319464CD" w14:textId="77777777" w:rsidR="004034AC" w:rsidRPr="00A5149D" w:rsidRDefault="004034AC" w:rsidP="001A797C">
      <w:pPr>
        <w:pStyle w:val="ListParagraph"/>
        <w:widowControl w:val="0"/>
        <w:numPr>
          <w:ilvl w:val="0"/>
          <w:numId w:val="6"/>
        </w:numPr>
        <w:spacing w:after="120" w:line="240" w:lineRule="auto"/>
        <w:ind w:left="1219" w:hanging="425"/>
        <w:contextualSpacing w:val="0"/>
        <w:jc w:val="both"/>
        <w:rPr>
          <w:rFonts w:ascii="Lato" w:hAnsi="Lato"/>
        </w:rPr>
      </w:pPr>
      <w:r w:rsidRPr="00A5149D">
        <w:rPr>
          <w:rFonts w:ascii="Lato" w:hAnsi="Lato"/>
        </w:rPr>
        <w:t>celkové jednotkové variabilné náklady (</w:t>
      </w:r>
      <w:r w:rsidRPr="00A5149D">
        <w:rPr>
          <w:rFonts w:ascii="Lato" w:hAnsi="Lato"/>
          <w:i/>
          <w:iCs/>
        </w:rPr>
        <w:t>nv</w:t>
      </w:r>
      <w:r w:rsidRPr="00A5149D">
        <w:rPr>
          <w:rFonts w:ascii="Lato" w:hAnsi="Lato"/>
        </w:rPr>
        <w:t>) zostanú nezmenené,</w:t>
      </w:r>
    </w:p>
    <w:p w14:paraId="24EBDF6C" w14:textId="77777777" w:rsidR="004034AC" w:rsidRPr="00A5149D" w:rsidRDefault="004034AC" w:rsidP="001A797C">
      <w:pPr>
        <w:pStyle w:val="ListParagraph"/>
        <w:widowControl w:val="0"/>
        <w:numPr>
          <w:ilvl w:val="0"/>
          <w:numId w:val="6"/>
        </w:numPr>
        <w:spacing w:after="120" w:line="240" w:lineRule="auto"/>
        <w:ind w:left="1219" w:hanging="425"/>
        <w:contextualSpacing w:val="0"/>
        <w:jc w:val="both"/>
        <w:rPr>
          <w:rFonts w:ascii="Lato" w:hAnsi="Lato"/>
        </w:rPr>
      </w:pPr>
      <w:r w:rsidRPr="00A5149D">
        <w:rPr>
          <w:rFonts w:ascii="Lato" w:hAnsi="Lato"/>
        </w:rPr>
        <w:t>jednotkové fixné náklady (</w:t>
      </w:r>
      <w:r w:rsidRPr="00A5149D">
        <w:rPr>
          <w:rFonts w:ascii="Lato" w:hAnsi="Lato"/>
          <w:i/>
          <w:iCs/>
        </w:rPr>
        <w:t>nf</w:t>
      </w:r>
      <w:r w:rsidRPr="00A5149D">
        <w:rPr>
          <w:rFonts w:ascii="Lato" w:hAnsi="Lato"/>
        </w:rPr>
        <w:t>)</w:t>
      </w:r>
      <w:r w:rsidR="00CE2EFF">
        <w:rPr>
          <w:rFonts w:ascii="Lato" w:hAnsi="Lato"/>
        </w:rPr>
        <w:t xml:space="preserve">, </w:t>
      </w:r>
      <w:r w:rsidR="00AB0FC0">
        <w:rPr>
          <w:rFonts w:ascii="Lato" w:hAnsi="Lato"/>
        </w:rPr>
        <w:t>mimo nákladov na „</w:t>
      </w:r>
      <w:r w:rsidR="00AB0FC0" w:rsidRPr="00AB0FC0">
        <w:rPr>
          <w:rFonts w:ascii="Lato" w:hAnsi="Lato"/>
        </w:rPr>
        <w:t>sociálne a zdravotné poistenie vodičov (odvody)</w:t>
      </w:r>
      <w:r w:rsidR="00AB0FC0">
        <w:rPr>
          <w:rFonts w:ascii="Lato" w:hAnsi="Lato"/>
        </w:rPr>
        <w:t xml:space="preserve">“, ktoré sú </w:t>
      </w:r>
      <w:r w:rsidR="00AB0FC0" w:rsidRPr="00AD0790">
        <w:rPr>
          <w:rFonts w:ascii="Lato" w:eastAsia="Times New Roman" w:hAnsi="Lato" w:cs="Calibri"/>
          <w:lang w:eastAsia="sk-SK"/>
        </w:rPr>
        <w:t xml:space="preserve">automaticky prepočítavané </w:t>
      </w:r>
      <w:r w:rsidR="00CE2EFF">
        <w:rPr>
          <w:rFonts w:ascii="Lato" w:eastAsia="Times New Roman" w:hAnsi="Lato" w:cs="Calibri"/>
          <w:lang w:eastAsia="sk-SK"/>
        </w:rPr>
        <w:t>z r. 4.1.1 a 4.1.2,</w:t>
      </w:r>
      <w:r w:rsidRPr="00A5149D">
        <w:rPr>
          <w:rFonts w:ascii="Lato" w:hAnsi="Lato"/>
        </w:rPr>
        <w:t xml:space="preserve"> budú aktualizované nasledovným spôsobom:</w:t>
      </w:r>
    </w:p>
    <w:p w14:paraId="07E6E8A3" w14:textId="77777777" w:rsidR="004034AC" w:rsidRPr="00A5149D" w:rsidRDefault="00965C3E" w:rsidP="001A797C">
      <w:pPr>
        <w:widowControl w:val="0"/>
        <w:spacing w:after="120" w:line="240" w:lineRule="auto"/>
        <w:jc w:val="both"/>
        <w:rPr>
          <w:rFonts w:ascii="Lato" w:hAnsi="Lato"/>
        </w:rPr>
      </w:pPr>
      <m:oMathPara>
        <m:oMath>
          <m:sSub>
            <m:sSubPr>
              <m:ctrlPr>
                <w:rPr>
                  <w:rFonts w:ascii="Cambria Math" w:hAnsi="Cambria Math"/>
                  <w:i/>
                </w:rPr>
              </m:ctrlPr>
            </m:sSubPr>
            <m:e>
              <m:r>
                <w:rPr>
                  <w:rFonts w:ascii="Cambria Math" w:hAnsi="Cambria Math"/>
                </w:rPr>
                <m:t>nf</m:t>
              </m:r>
            </m:e>
            <m:sub>
              <m:r>
                <w:rPr>
                  <w:rFonts w:ascii="Cambria Math" w:hAnsi="Cambria Math"/>
                </w:rPr>
                <m:t>2i</m:t>
              </m:r>
            </m:sub>
          </m:sSub>
          <m:r>
            <w:rPr>
              <w:rFonts w:ascii="Cambria Math" w:hAnsi="Cambria Math"/>
            </w:rPr>
            <m:t>=</m:t>
          </m:r>
          <m:sSub>
            <m:sSubPr>
              <m:ctrlPr>
                <w:rPr>
                  <w:rFonts w:ascii="Cambria Math" w:hAnsi="Cambria Math"/>
                  <w:i/>
                </w:rPr>
              </m:ctrlPr>
            </m:sSubPr>
            <m:e>
              <m:r>
                <w:rPr>
                  <w:rFonts w:ascii="Cambria Math" w:hAnsi="Cambria Math"/>
                </w:rPr>
                <m:t>nf'</m:t>
              </m:r>
            </m:e>
            <m:sub>
              <m:r>
                <w:rPr>
                  <w:rFonts w:ascii="Cambria Math" w:hAnsi="Cambria Math"/>
                </w:rPr>
                <m:t>1i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RS_vych</m:t>
                  </m:r>
                </m:e>
                <m:sub>
                  <m:r>
                    <w:rPr>
                      <w:rFonts w:ascii="Cambria Math" w:hAnsi="Cambria Math"/>
                    </w:rPr>
                    <m:t>i</m:t>
                  </m:r>
                </m:sub>
              </m:sSub>
            </m:num>
            <m:den>
              <m:sSub>
                <m:sSubPr>
                  <m:ctrlPr>
                    <w:rPr>
                      <w:rFonts w:ascii="Cambria Math" w:hAnsi="Cambria Math"/>
                      <w:i/>
                    </w:rPr>
                  </m:ctrlPr>
                </m:sSubPr>
                <m:e>
                  <m:r>
                    <w:rPr>
                      <w:rFonts w:ascii="Cambria Math" w:hAnsi="Cambria Math"/>
                    </w:rPr>
                    <m:t>ORS</m:t>
                  </m:r>
                </m:e>
                <m:sub>
                  <m:r>
                    <w:rPr>
                      <w:rFonts w:ascii="Cambria Math" w:hAnsi="Cambria Math"/>
                    </w:rPr>
                    <m:t>i</m:t>
                  </m:r>
                </m:sub>
              </m:sSub>
            </m:den>
          </m:f>
        </m:oMath>
      </m:oMathPara>
    </w:p>
    <w:p w14:paraId="407763BF" w14:textId="77777777" w:rsidR="004034AC" w:rsidRPr="00A5149D" w:rsidRDefault="004034AC" w:rsidP="001A797C">
      <w:pPr>
        <w:widowControl w:val="0"/>
        <w:spacing w:after="120" w:line="240" w:lineRule="auto"/>
        <w:ind w:left="708" w:hanging="708"/>
        <w:jc w:val="both"/>
        <w:rPr>
          <w:rFonts w:ascii="Lato" w:hAnsi="Lato"/>
        </w:rPr>
      </w:pPr>
      <w:r w:rsidRPr="00A5149D">
        <w:rPr>
          <w:rFonts w:ascii="Lato" w:hAnsi="Lato"/>
        </w:rPr>
        <w:t>kde</w:t>
      </w:r>
    </w:p>
    <w:p w14:paraId="3F3A6882" w14:textId="108CCB44" w:rsidR="004034AC" w:rsidRPr="00A5149D" w:rsidRDefault="004034AC" w:rsidP="001A797C">
      <w:pPr>
        <w:widowControl w:val="0"/>
        <w:spacing w:after="120" w:line="240" w:lineRule="auto"/>
        <w:ind w:left="851" w:hanging="851"/>
        <w:jc w:val="both"/>
        <w:rPr>
          <w:rFonts w:ascii="Lato" w:hAnsi="Lato"/>
        </w:rPr>
      </w:pPr>
      <w:r w:rsidRPr="00A5149D">
        <w:rPr>
          <w:rFonts w:ascii="Lato" w:hAnsi="Lato"/>
          <w:i/>
          <w:iCs/>
        </w:rPr>
        <w:t>nf</w:t>
      </w:r>
      <w:r w:rsidR="00894938">
        <w:rPr>
          <w:rFonts w:ascii="Lato" w:hAnsi="Lato"/>
          <w:i/>
          <w:iCs/>
          <w:vertAlign w:val="subscript"/>
        </w:rPr>
        <w:t>2</w:t>
      </w:r>
      <w:r w:rsidRPr="00A5149D">
        <w:rPr>
          <w:rFonts w:ascii="Lato" w:hAnsi="Lato"/>
          <w:i/>
          <w:iCs/>
          <w:vertAlign w:val="subscript"/>
        </w:rPr>
        <w:t>i</w:t>
      </w:r>
      <w:r w:rsidRPr="00A5149D">
        <w:rPr>
          <w:rFonts w:ascii="Lato" w:hAnsi="Lato"/>
          <w:i/>
          <w:iCs/>
        </w:rPr>
        <w:tab/>
      </w:r>
      <w:r w:rsidRPr="00A5149D">
        <w:rPr>
          <w:rFonts w:ascii="Lato" w:hAnsi="Lato"/>
        </w:rPr>
        <w:t xml:space="preserve">jednotkové fixné náklady pre </w:t>
      </w:r>
      <w:r w:rsidRPr="00A5149D">
        <w:rPr>
          <w:rFonts w:ascii="Lato" w:hAnsi="Lato"/>
          <w:i/>
          <w:iCs/>
        </w:rPr>
        <w:t>i</w:t>
      </w:r>
      <w:r w:rsidRPr="00A5149D">
        <w:rPr>
          <w:rFonts w:ascii="Lato" w:hAnsi="Lato"/>
        </w:rPr>
        <w:t>-tú kategóriu vozidiel aktualizované</w:t>
      </w:r>
      <w:r w:rsidR="00120F35" w:rsidRPr="00A5149D">
        <w:rPr>
          <w:rFonts w:ascii="Lato" w:hAnsi="Lato"/>
        </w:rPr>
        <w:t xml:space="preserve"> za </w:t>
      </w:r>
      <w:r w:rsidR="00592DD0" w:rsidRPr="00A5149D">
        <w:rPr>
          <w:rFonts w:ascii="Lato" w:hAnsi="Lato"/>
        </w:rPr>
        <w:t>príslušný</w:t>
      </w:r>
      <w:r w:rsidR="00120F35" w:rsidRPr="00A5149D">
        <w:rPr>
          <w:rFonts w:ascii="Lato" w:hAnsi="Lato"/>
        </w:rPr>
        <w:t xml:space="preserve"> kalendárny rok</w:t>
      </w:r>
      <w:r w:rsidR="0005570A" w:rsidRPr="00A5149D">
        <w:rPr>
          <w:rFonts w:ascii="Lato" w:hAnsi="Lato"/>
        </w:rPr>
        <w:t>, v ktorom bola Služba poskytovaná,</w:t>
      </w:r>
      <w:r w:rsidRPr="00A5149D">
        <w:rPr>
          <w:rFonts w:ascii="Lato" w:hAnsi="Lato"/>
        </w:rPr>
        <w:t xml:space="preserve"> v dôsledku zmeny pripadajúceho podielu Východiskového rozsahu </w:t>
      </w:r>
      <w:r w:rsidR="001D257F" w:rsidRPr="00A5149D">
        <w:rPr>
          <w:rFonts w:ascii="Lato" w:hAnsi="Lato"/>
        </w:rPr>
        <w:t>s</w:t>
      </w:r>
      <w:r w:rsidRPr="00A5149D">
        <w:rPr>
          <w:rFonts w:ascii="Lato" w:hAnsi="Lato"/>
        </w:rPr>
        <w:t>lužby</w:t>
      </w:r>
      <w:r w:rsidR="003701EE" w:rsidRPr="00A5149D">
        <w:rPr>
          <w:rFonts w:ascii="Lato" w:hAnsi="Lato"/>
        </w:rPr>
        <w:t xml:space="preserve"> na jednotlivé kategórie vozidiel</w:t>
      </w:r>
      <w:r w:rsidR="009A1795" w:rsidRPr="00A5149D">
        <w:rPr>
          <w:rFonts w:ascii="Lato" w:hAnsi="Lato"/>
        </w:rPr>
        <w:t xml:space="preserve"> (zaokrúhlené matematicky na </w:t>
      </w:r>
      <w:r w:rsidR="001D257F" w:rsidRPr="00A5149D">
        <w:rPr>
          <w:rFonts w:ascii="Lato" w:hAnsi="Lato"/>
        </w:rPr>
        <w:t xml:space="preserve">4 </w:t>
      </w:r>
      <w:r w:rsidR="009A1795" w:rsidRPr="00A5149D">
        <w:rPr>
          <w:rFonts w:ascii="Lato" w:hAnsi="Lato"/>
        </w:rPr>
        <w:t>desatinné miesta)</w:t>
      </w:r>
      <w:r w:rsidR="00254CCD">
        <w:rPr>
          <w:rFonts w:ascii="Lato" w:hAnsi="Lato"/>
        </w:rPr>
        <w:t xml:space="preserve">; </w:t>
      </w:r>
      <w:r w:rsidR="00F972EA">
        <w:rPr>
          <w:rFonts w:ascii="Lato" w:hAnsi="Lato"/>
        </w:rPr>
        <w:t>pre vylúčenie akýchkoľvek pochybností platí, že za účelom</w:t>
      </w:r>
      <w:r w:rsidR="00254CCD">
        <w:rPr>
          <w:rFonts w:ascii="Lato" w:hAnsi="Lato"/>
        </w:rPr>
        <w:t xml:space="preserve"> výpočtu </w:t>
      </w:r>
      <w:r w:rsidR="00254CCD">
        <w:rPr>
          <w:rFonts w:ascii="Lato" w:eastAsia="Times New Roman" w:hAnsi="Lato" w:cs="Calibri"/>
          <w:lang w:eastAsia="sk-SK"/>
        </w:rPr>
        <w:t xml:space="preserve">maximálnej hranice </w:t>
      </w:r>
      <w:r w:rsidR="00254CCD" w:rsidRPr="00C31F93">
        <w:rPr>
          <w:rFonts w:ascii="Lato" w:eastAsia="Times New Roman" w:hAnsi="Lato" w:cs="Calibri"/>
          <w:lang w:eastAsia="sk-SK"/>
        </w:rPr>
        <w:t xml:space="preserve">valorizácie celkových nákladov </w:t>
      </w:r>
      <w:r w:rsidR="00254CCD">
        <w:rPr>
          <w:rFonts w:ascii="Lato" w:eastAsia="Times New Roman" w:hAnsi="Lato" w:cs="Calibri"/>
          <w:lang w:eastAsia="sk-SK"/>
        </w:rPr>
        <w:t>výkonovej mzdy</w:t>
      </w:r>
      <w:r w:rsidR="00254CCD">
        <w:rPr>
          <w:rFonts w:ascii="Lato" w:hAnsi="Lato"/>
        </w:rPr>
        <w:t xml:space="preserve"> </w:t>
      </w:r>
      <w:r w:rsidR="00AB0FC0">
        <w:rPr>
          <w:rFonts w:ascii="Lato" w:hAnsi="Lato"/>
        </w:rPr>
        <w:t xml:space="preserve">podľa </w:t>
      </w:r>
      <w:r w:rsidR="00254CCD">
        <w:rPr>
          <w:rFonts w:ascii="Lato" w:hAnsi="Lato"/>
        </w:rPr>
        <w:t xml:space="preserve">bodu </w:t>
      </w:r>
      <w:r w:rsidR="00650FEF">
        <w:rPr>
          <w:rFonts w:ascii="Lato" w:hAnsi="Lato"/>
        </w:rPr>
        <w:fldChar w:fldCharType="begin"/>
      </w:r>
      <w:r w:rsidR="00254CCD">
        <w:rPr>
          <w:rFonts w:ascii="Lato" w:hAnsi="Lato"/>
        </w:rPr>
        <w:instrText xml:space="preserve"> REF _Ref76474775 \r \h </w:instrText>
      </w:r>
      <w:r w:rsidR="00650FEF">
        <w:rPr>
          <w:rFonts w:ascii="Lato" w:hAnsi="Lato"/>
        </w:rPr>
      </w:r>
      <w:r w:rsidR="00650FEF">
        <w:rPr>
          <w:rFonts w:ascii="Lato" w:hAnsi="Lato"/>
        </w:rPr>
        <w:fldChar w:fldCharType="separate"/>
      </w:r>
      <w:r w:rsidR="001C7151">
        <w:rPr>
          <w:rFonts w:ascii="Lato" w:hAnsi="Lato"/>
        </w:rPr>
        <w:t>5.4.2</w:t>
      </w:r>
      <w:r w:rsidR="00650FEF">
        <w:rPr>
          <w:rFonts w:ascii="Lato" w:hAnsi="Lato"/>
        </w:rPr>
        <w:fldChar w:fldCharType="end"/>
      </w:r>
      <w:r w:rsidR="00254CCD">
        <w:rPr>
          <w:rFonts w:ascii="Lato" w:hAnsi="Lato"/>
        </w:rPr>
        <w:t xml:space="preserve"> písm. </w:t>
      </w:r>
      <w:r w:rsidR="00650FEF">
        <w:rPr>
          <w:rFonts w:ascii="Lato" w:hAnsi="Lato"/>
        </w:rPr>
        <w:fldChar w:fldCharType="begin"/>
      </w:r>
      <w:r w:rsidR="00254CCD">
        <w:rPr>
          <w:rFonts w:ascii="Lato" w:hAnsi="Lato"/>
        </w:rPr>
        <w:instrText xml:space="preserve"> REF _Ref86739120 \r \h </w:instrText>
      </w:r>
      <w:r w:rsidR="00650FEF">
        <w:rPr>
          <w:rFonts w:ascii="Lato" w:hAnsi="Lato"/>
        </w:rPr>
      </w:r>
      <w:r w:rsidR="00650FEF">
        <w:rPr>
          <w:rFonts w:ascii="Lato" w:hAnsi="Lato"/>
        </w:rPr>
        <w:fldChar w:fldCharType="separate"/>
      </w:r>
      <w:r w:rsidR="001C7151">
        <w:rPr>
          <w:rFonts w:ascii="Lato" w:hAnsi="Lato"/>
        </w:rPr>
        <w:t>a)</w:t>
      </w:r>
      <w:r w:rsidR="00650FEF">
        <w:rPr>
          <w:rFonts w:ascii="Lato" w:hAnsi="Lato"/>
        </w:rPr>
        <w:fldChar w:fldCharType="end"/>
      </w:r>
      <w:r w:rsidR="00254CCD">
        <w:rPr>
          <w:rFonts w:ascii="Lato" w:hAnsi="Lato"/>
        </w:rPr>
        <w:t xml:space="preserve"> podbodu </w:t>
      </w:r>
      <w:r w:rsidR="00650FEF">
        <w:rPr>
          <w:rFonts w:ascii="Lato" w:hAnsi="Lato"/>
        </w:rPr>
        <w:fldChar w:fldCharType="begin"/>
      </w:r>
      <w:r w:rsidR="00254CCD">
        <w:rPr>
          <w:rFonts w:ascii="Lato" w:hAnsi="Lato"/>
        </w:rPr>
        <w:instrText xml:space="preserve"> REF _Ref120858849 \r \h </w:instrText>
      </w:r>
      <w:r w:rsidR="00650FEF">
        <w:rPr>
          <w:rFonts w:ascii="Lato" w:hAnsi="Lato"/>
        </w:rPr>
      </w:r>
      <w:r w:rsidR="00650FEF">
        <w:rPr>
          <w:rFonts w:ascii="Lato" w:hAnsi="Lato"/>
        </w:rPr>
        <w:fldChar w:fldCharType="separate"/>
      </w:r>
      <w:r w:rsidR="001C7151">
        <w:rPr>
          <w:rFonts w:ascii="Lato" w:hAnsi="Lato"/>
        </w:rPr>
        <w:t>2</w:t>
      </w:r>
      <w:r w:rsidR="00650FEF">
        <w:rPr>
          <w:rFonts w:ascii="Lato" w:hAnsi="Lato"/>
        </w:rPr>
        <w:fldChar w:fldCharType="end"/>
      </w:r>
      <w:r w:rsidR="00254CCD">
        <w:rPr>
          <w:rFonts w:ascii="Lato" w:hAnsi="Lato"/>
        </w:rPr>
        <w:t>. Zmluvy</w:t>
      </w:r>
      <w:r w:rsidR="00AB0FC0">
        <w:rPr>
          <w:rFonts w:ascii="Lato" w:hAnsi="Lato"/>
        </w:rPr>
        <w:t xml:space="preserve"> </w:t>
      </w:r>
      <w:r w:rsidR="00F972EA">
        <w:rPr>
          <w:rFonts w:ascii="Lato" w:hAnsi="Lato"/>
        </w:rPr>
        <w:t xml:space="preserve">sú </w:t>
      </w:r>
      <w:r w:rsidR="00F972EA" w:rsidRPr="00F4443B">
        <w:rPr>
          <w:rFonts w:ascii="Lato" w:hAnsi="Lato"/>
          <w:i/>
          <w:iCs/>
        </w:rPr>
        <w:t>nf</w:t>
      </w:r>
      <w:r w:rsidR="00F972EA">
        <w:rPr>
          <w:rFonts w:ascii="Lato" w:hAnsi="Lato"/>
        </w:rPr>
        <w:t xml:space="preserve"> </w:t>
      </w:r>
      <w:r w:rsidR="00AB0FC0">
        <w:rPr>
          <w:rFonts w:ascii="Lato" w:hAnsi="Lato"/>
        </w:rPr>
        <w:t xml:space="preserve">aktualizované v jednotlivých zložkách Mvodič, </w:t>
      </w:r>
    </w:p>
    <w:p w14:paraId="3EC82010" w14:textId="77777777" w:rsidR="004034AC" w:rsidRPr="00A5149D" w:rsidRDefault="004034AC" w:rsidP="001A797C">
      <w:pPr>
        <w:widowControl w:val="0"/>
        <w:spacing w:after="120" w:line="240" w:lineRule="auto"/>
        <w:ind w:left="851" w:hanging="851"/>
        <w:jc w:val="both"/>
        <w:rPr>
          <w:rFonts w:ascii="Lato" w:hAnsi="Lato"/>
        </w:rPr>
      </w:pPr>
      <w:r w:rsidRPr="00A5149D">
        <w:rPr>
          <w:rFonts w:ascii="Lato" w:hAnsi="Lato"/>
          <w:i/>
          <w:iCs/>
        </w:rPr>
        <w:t>nf</w:t>
      </w:r>
      <w:r w:rsidR="00885F33" w:rsidRPr="00A5149D">
        <w:rPr>
          <w:rFonts w:ascii="Lato" w:hAnsi="Lato" w:cstheme="minorHAnsi"/>
          <w:i/>
          <w:iCs/>
        </w:rPr>
        <w:t>'</w:t>
      </w:r>
      <w:r w:rsidR="00894938">
        <w:rPr>
          <w:rFonts w:ascii="Lato" w:hAnsi="Lato"/>
          <w:i/>
          <w:iCs/>
          <w:vertAlign w:val="subscript"/>
        </w:rPr>
        <w:t>1</w:t>
      </w:r>
      <w:r w:rsidRPr="00A5149D">
        <w:rPr>
          <w:rFonts w:ascii="Lato" w:hAnsi="Lato"/>
          <w:i/>
          <w:iCs/>
          <w:vertAlign w:val="subscript"/>
        </w:rPr>
        <w:t>i</w:t>
      </w:r>
      <w:r w:rsidRPr="00A5149D">
        <w:rPr>
          <w:rFonts w:ascii="Lato" w:hAnsi="Lato"/>
          <w:vertAlign w:val="subscript"/>
        </w:rPr>
        <w:tab/>
      </w:r>
      <w:r w:rsidRPr="00A5149D">
        <w:rPr>
          <w:rFonts w:ascii="Lato" w:hAnsi="Lato"/>
        </w:rPr>
        <w:t xml:space="preserve">jednotkové fixné náklady uvedené v Ponuke </w:t>
      </w:r>
      <w:r w:rsidR="001D257F" w:rsidRPr="00A5149D">
        <w:rPr>
          <w:rFonts w:ascii="Lato" w:hAnsi="Lato"/>
        </w:rPr>
        <w:t>d</w:t>
      </w:r>
      <w:r w:rsidRPr="00A5149D">
        <w:rPr>
          <w:rFonts w:ascii="Lato" w:hAnsi="Lato"/>
        </w:rPr>
        <w:t xml:space="preserve">opravcu po zohľadnení valorizačných úprav </w:t>
      </w:r>
      <w:r w:rsidR="00885F33" w:rsidRPr="00A5149D">
        <w:rPr>
          <w:rFonts w:ascii="Lato" w:hAnsi="Lato"/>
        </w:rPr>
        <w:t xml:space="preserve">podľa Zmluvy </w:t>
      </w:r>
      <w:r w:rsidRPr="00A5149D">
        <w:rPr>
          <w:rFonts w:ascii="Lato" w:hAnsi="Lato"/>
        </w:rPr>
        <w:t xml:space="preserve">pre </w:t>
      </w:r>
      <w:r w:rsidRPr="00A5149D">
        <w:rPr>
          <w:rFonts w:ascii="Lato" w:hAnsi="Lato"/>
          <w:i/>
          <w:iCs/>
        </w:rPr>
        <w:t>i</w:t>
      </w:r>
      <w:r w:rsidRPr="00A5149D">
        <w:rPr>
          <w:rFonts w:ascii="Lato" w:hAnsi="Lato"/>
        </w:rPr>
        <w:t>-tú kategóriu vozidiel</w:t>
      </w:r>
    </w:p>
    <w:p w14:paraId="1E82E1AD" w14:textId="77777777" w:rsidR="004034AC" w:rsidRPr="00A5149D" w:rsidRDefault="004034AC" w:rsidP="001A797C">
      <w:pPr>
        <w:widowControl w:val="0"/>
        <w:spacing w:after="120" w:line="240" w:lineRule="auto"/>
        <w:ind w:left="851" w:hanging="851"/>
        <w:jc w:val="both"/>
        <w:rPr>
          <w:rFonts w:ascii="Lato" w:hAnsi="Lato"/>
        </w:rPr>
      </w:pPr>
      <w:r w:rsidRPr="00A5149D">
        <w:rPr>
          <w:rFonts w:ascii="Lato" w:hAnsi="Lato"/>
          <w:i/>
          <w:iCs/>
        </w:rPr>
        <w:t>RS_vych</w:t>
      </w:r>
      <w:r w:rsidRPr="00A5149D">
        <w:rPr>
          <w:rFonts w:ascii="Lato" w:hAnsi="Lato"/>
          <w:i/>
          <w:iCs/>
          <w:vertAlign w:val="subscript"/>
        </w:rPr>
        <w:t>i</w:t>
      </w:r>
      <w:r w:rsidRPr="00A5149D">
        <w:rPr>
          <w:rFonts w:ascii="Lato" w:hAnsi="Lato"/>
          <w:vertAlign w:val="subscript"/>
        </w:rPr>
        <w:tab/>
      </w:r>
      <w:r w:rsidRPr="00A5149D">
        <w:rPr>
          <w:rFonts w:ascii="Lato" w:hAnsi="Lato"/>
        </w:rPr>
        <w:t xml:space="preserve">Východiskový rozsah </w:t>
      </w:r>
      <w:r w:rsidR="001D257F" w:rsidRPr="00A5149D">
        <w:rPr>
          <w:rFonts w:ascii="Lato" w:hAnsi="Lato"/>
        </w:rPr>
        <w:t>s</w:t>
      </w:r>
      <w:r w:rsidRPr="00A5149D">
        <w:rPr>
          <w:rFonts w:ascii="Lato" w:hAnsi="Lato"/>
        </w:rPr>
        <w:t xml:space="preserve">lužby </w:t>
      </w:r>
      <w:r w:rsidRPr="00A5149D">
        <w:rPr>
          <w:rFonts w:ascii="Lato" w:hAnsi="Lato"/>
          <w:i/>
          <w:iCs/>
        </w:rPr>
        <w:t>i</w:t>
      </w:r>
      <w:r w:rsidRPr="00A5149D">
        <w:rPr>
          <w:rFonts w:ascii="Lato" w:hAnsi="Lato"/>
        </w:rPr>
        <w:t xml:space="preserve">-tej kategórie vozidiel uvedený v Ponuke </w:t>
      </w:r>
      <w:r w:rsidR="001D257F" w:rsidRPr="00A5149D">
        <w:rPr>
          <w:rFonts w:ascii="Lato" w:hAnsi="Lato"/>
        </w:rPr>
        <w:t>d</w:t>
      </w:r>
      <w:r w:rsidRPr="00A5149D">
        <w:rPr>
          <w:rFonts w:ascii="Lato" w:hAnsi="Lato"/>
        </w:rPr>
        <w:t>opravcu</w:t>
      </w:r>
    </w:p>
    <w:p w14:paraId="1E1877DA" w14:textId="77777777" w:rsidR="004034AC" w:rsidRPr="00A5149D" w:rsidRDefault="00896857" w:rsidP="001A797C">
      <w:pPr>
        <w:widowControl w:val="0"/>
        <w:spacing w:after="120" w:line="240" w:lineRule="auto"/>
        <w:ind w:left="851" w:hanging="851"/>
        <w:jc w:val="both"/>
        <w:rPr>
          <w:rFonts w:ascii="Lato" w:hAnsi="Lato"/>
        </w:rPr>
      </w:pPr>
      <w:r w:rsidRPr="00A5149D">
        <w:rPr>
          <w:rFonts w:ascii="Lato" w:hAnsi="Lato"/>
          <w:i/>
          <w:iCs/>
        </w:rPr>
        <w:t>ORS</w:t>
      </w:r>
      <w:r w:rsidR="004034AC" w:rsidRPr="00A5149D">
        <w:rPr>
          <w:rFonts w:ascii="Lato" w:hAnsi="Lato"/>
          <w:i/>
          <w:iCs/>
          <w:vertAlign w:val="subscript"/>
        </w:rPr>
        <w:t>i</w:t>
      </w:r>
      <w:r w:rsidR="004034AC" w:rsidRPr="00A5149D">
        <w:rPr>
          <w:rFonts w:ascii="Lato" w:hAnsi="Lato"/>
          <w:i/>
          <w:iCs/>
          <w:vertAlign w:val="subscript"/>
        </w:rPr>
        <w:tab/>
      </w:r>
      <w:r w:rsidR="004034AC" w:rsidRPr="00A5149D">
        <w:rPr>
          <w:rFonts w:ascii="Lato" w:hAnsi="Lato"/>
        </w:rPr>
        <w:t xml:space="preserve">zmenený </w:t>
      </w:r>
      <w:r w:rsidR="006220AF" w:rsidRPr="00A5149D">
        <w:rPr>
          <w:rFonts w:ascii="Lato" w:hAnsi="Lato"/>
        </w:rPr>
        <w:t xml:space="preserve">(aktualizovaný) </w:t>
      </w:r>
      <w:r w:rsidR="004034AC" w:rsidRPr="00A5149D">
        <w:rPr>
          <w:rFonts w:ascii="Lato" w:hAnsi="Lato"/>
        </w:rPr>
        <w:t xml:space="preserve">ročný rozsah Služby </w:t>
      </w:r>
      <w:r w:rsidR="004034AC" w:rsidRPr="00A5149D">
        <w:rPr>
          <w:rFonts w:ascii="Lato" w:hAnsi="Lato"/>
          <w:i/>
          <w:iCs/>
        </w:rPr>
        <w:t>i</w:t>
      </w:r>
      <w:r w:rsidR="004034AC" w:rsidRPr="00A5149D">
        <w:rPr>
          <w:rFonts w:ascii="Lato" w:hAnsi="Lato"/>
        </w:rPr>
        <w:t xml:space="preserve">-tej kategórie vozidiel </w:t>
      </w:r>
      <w:r w:rsidR="00AD0222" w:rsidRPr="00A5149D">
        <w:rPr>
          <w:rFonts w:ascii="Lato" w:hAnsi="Lato"/>
          <w:b/>
          <w:bCs/>
        </w:rPr>
        <w:t>objednaný</w:t>
      </w:r>
      <w:r w:rsidR="003701EE" w:rsidRPr="00A5149D">
        <w:rPr>
          <w:rFonts w:ascii="Lato" w:hAnsi="Lato"/>
          <w:b/>
          <w:bCs/>
        </w:rPr>
        <w:t xml:space="preserve"> </w:t>
      </w:r>
      <w:r w:rsidR="0005570A" w:rsidRPr="00A5149D">
        <w:rPr>
          <w:rFonts w:ascii="Lato" w:hAnsi="Lato"/>
          <w:b/>
          <w:bCs/>
        </w:rPr>
        <w:t>za príslušný kalendárny rok</w:t>
      </w:r>
      <w:r w:rsidR="0005570A" w:rsidRPr="00A5149D">
        <w:rPr>
          <w:rFonts w:ascii="Lato" w:hAnsi="Lato"/>
        </w:rPr>
        <w:t>, v ktorom bola Služba poskytovaná</w:t>
      </w:r>
      <w:r w:rsidR="00E21368" w:rsidRPr="00A5149D">
        <w:rPr>
          <w:rFonts w:ascii="Lato" w:hAnsi="Lato"/>
        </w:rPr>
        <w:t xml:space="preserve"> (Objednaný rozsah </w:t>
      </w:r>
      <w:r w:rsidR="000B12CD" w:rsidRPr="00A5149D">
        <w:rPr>
          <w:rFonts w:ascii="Lato" w:hAnsi="Lato"/>
        </w:rPr>
        <w:t>s</w:t>
      </w:r>
      <w:r w:rsidR="00E21368" w:rsidRPr="00A5149D">
        <w:rPr>
          <w:rFonts w:ascii="Lato" w:hAnsi="Lato"/>
        </w:rPr>
        <w:t>lužby)</w:t>
      </w:r>
    </w:p>
    <w:p w14:paraId="2BBA9D0B" w14:textId="77777777" w:rsidR="00770271" w:rsidRPr="00A5149D" w:rsidRDefault="00770271" w:rsidP="001A797C">
      <w:pPr>
        <w:widowControl w:val="0"/>
        <w:spacing w:after="120" w:line="240" w:lineRule="auto"/>
        <w:ind w:left="851" w:hanging="851"/>
        <w:jc w:val="both"/>
        <w:rPr>
          <w:rFonts w:ascii="Lato" w:hAnsi="Lato"/>
        </w:rPr>
      </w:pPr>
      <w:r w:rsidRPr="00A5149D">
        <w:rPr>
          <w:rFonts w:ascii="Lato" w:hAnsi="Lato"/>
        </w:rPr>
        <w:tab/>
      </w:r>
      <w:bookmarkStart w:id="86" w:name="_Hlk72766322"/>
      <w:r w:rsidRPr="00A5149D">
        <w:rPr>
          <w:rFonts w:ascii="Lato" w:hAnsi="Lato"/>
        </w:rPr>
        <w:t xml:space="preserve">Za </w:t>
      </w:r>
      <w:r w:rsidRPr="00A5149D">
        <w:rPr>
          <w:rFonts w:ascii="Lato" w:hAnsi="Lato"/>
          <w:b/>
          <w:bCs/>
        </w:rPr>
        <w:t xml:space="preserve">Objednaný rozsah </w:t>
      </w:r>
      <w:r w:rsidR="000B12CD" w:rsidRPr="00A5149D">
        <w:rPr>
          <w:rFonts w:ascii="Lato" w:hAnsi="Lato"/>
          <w:b/>
          <w:bCs/>
        </w:rPr>
        <w:t>s</w:t>
      </w:r>
      <w:r w:rsidRPr="00A5149D">
        <w:rPr>
          <w:rFonts w:ascii="Lato" w:hAnsi="Lato"/>
          <w:b/>
          <w:bCs/>
        </w:rPr>
        <w:t>lužby</w:t>
      </w:r>
      <w:r w:rsidR="00330F5F" w:rsidRPr="00A5149D">
        <w:rPr>
          <w:rFonts w:ascii="Lato" w:hAnsi="Lato"/>
        </w:rPr>
        <w:t xml:space="preserve"> (</w:t>
      </w:r>
      <w:r w:rsidR="00A365C4" w:rsidRPr="00A5149D">
        <w:rPr>
          <w:rFonts w:ascii="Lato" w:hAnsi="Lato"/>
        </w:rPr>
        <w:t>ďalej ako</w:t>
      </w:r>
      <w:r w:rsidR="00A365C4" w:rsidRPr="00A5149D">
        <w:rPr>
          <w:rFonts w:ascii="Lato" w:hAnsi="Lato"/>
          <w:b/>
          <w:bCs/>
        </w:rPr>
        <w:t xml:space="preserve"> </w:t>
      </w:r>
      <w:r w:rsidR="00A365C4" w:rsidRPr="00A5149D">
        <w:rPr>
          <w:rFonts w:ascii="Lato" w:hAnsi="Lato"/>
          <w:b/>
          <w:bCs/>
          <w:i/>
          <w:iCs/>
        </w:rPr>
        <w:t>„</w:t>
      </w:r>
      <w:r w:rsidR="00330F5F" w:rsidRPr="00A5149D">
        <w:rPr>
          <w:rFonts w:ascii="Lato" w:hAnsi="Lato"/>
          <w:b/>
          <w:bCs/>
          <w:i/>
          <w:iCs/>
        </w:rPr>
        <w:t>ORS</w:t>
      </w:r>
      <w:r w:rsidR="00A365C4" w:rsidRPr="00A5149D">
        <w:rPr>
          <w:rFonts w:ascii="Lato" w:hAnsi="Lato"/>
          <w:b/>
          <w:bCs/>
          <w:i/>
          <w:iCs/>
        </w:rPr>
        <w:t>“</w:t>
      </w:r>
      <w:r w:rsidR="00330F5F" w:rsidRPr="00A5149D">
        <w:rPr>
          <w:rFonts w:ascii="Lato" w:hAnsi="Lato"/>
        </w:rPr>
        <w:t>)</w:t>
      </w:r>
      <w:r w:rsidRPr="00A5149D">
        <w:rPr>
          <w:rFonts w:ascii="Lato" w:hAnsi="Lato"/>
        </w:rPr>
        <w:t xml:space="preserve"> sa považuje </w:t>
      </w:r>
      <w:r w:rsidR="000B12CD" w:rsidRPr="00A5149D">
        <w:rPr>
          <w:rFonts w:ascii="Lato" w:hAnsi="Lato"/>
        </w:rPr>
        <w:t xml:space="preserve">rozsah </w:t>
      </w:r>
      <w:r w:rsidR="005252D9" w:rsidRPr="00A5149D">
        <w:rPr>
          <w:rFonts w:ascii="Lato" w:hAnsi="Lato"/>
        </w:rPr>
        <w:t>dopravných výkonov</w:t>
      </w:r>
      <w:r w:rsidR="000B12CD" w:rsidRPr="00A5149D">
        <w:rPr>
          <w:rFonts w:ascii="Lato" w:hAnsi="Lato"/>
        </w:rPr>
        <w:t xml:space="preserve"> </w:t>
      </w:r>
      <w:r w:rsidR="00EB2F0D" w:rsidRPr="00A5149D">
        <w:rPr>
          <w:rFonts w:ascii="Lato" w:hAnsi="Lato"/>
        </w:rPr>
        <w:t>vyjadrený v</w:t>
      </w:r>
      <w:r w:rsidR="005252D9" w:rsidRPr="00A5149D">
        <w:rPr>
          <w:rFonts w:ascii="Lato" w:hAnsi="Lato"/>
        </w:rPr>
        <w:t> </w:t>
      </w:r>
      <w:r w:rsidR="00EB2F0D" w:rsidRPr="00A5149D">
        <w:rPr>
          <w:rFonts w:ascii="Lato" w:hAnsi="Lato"/>
        </w:rPr>
        <w:t>kilometroch</w:t>
      </w:r>
      <w:r w:rsidRPr="00A5149D">
        <w:rPr>
          <w:rFonts w:ascii="Lato" w:hAnsi="Lato"/>
        </w:rPr>
        <w:t xml:space="preserve">, ktorý bol Dopravca v príslušnom </w:t>
      </w:r>
      <w:r w:rsidR="00EB2F0D" w:rsidRPr="00A5149D">
        <w:rPr>
          <w:rFonts w:ascii="Lato" w:hAnsi="Lato"/>
        </w:rPr>
        <w:t>kalendárnom roku</w:t>
      </w:r>
      <w:r w:rsidRPr="00A5149D">
        <w:rPr>
          <w:rFonts w:ascii="Lato" w:hAnsi="Lato"/>
        </w:rPr>
        <w:t xml:space="preserve"> povinný plniť na základe tejto Zmluvy</w:t>
      </w:r>
      <w:r w:rsidR="00EB2F0D" w:rsidRPr="00A5149D">
        <w:rPr>
          <w:rFonts w:ascii="Lato" w:hAnsi="Lato"/>
        </w:rPr>
        <w:t xml:space="preserve"> (v súlade s aktuálne platnými </w:t>
      </w:r>
      <w:r w:rsidR="000B12CD" w:rsidRPr="00A5149D">
        <w:rPr>
          <w:rFonts w:ascii="Lato" w:hAnsi="Lato"/>
        </w:rPr>
        <w:t>CP</w:t>
      </w:r>
      <w:r w:rsidR="00EB2F0D" w:rsidRPr="00A5149D">
        <w:rPr>
          <w:rFonts w:ascii="Lato" w:hAnsi="Lato"/>
        </w:rPr>
        <w:t>, v</w:t>
      </w:r>
      <w:r w:rsidR="005252D9" w:rsidRPr="00A5149D">
        <w:rPr>
          <w:rFonts w:ascii="Lato" w:hAnsi="Lato"/>
        </w:rPr>
        <w:t> </w:t>
      </w:r>
      <w:r w:rsidR="00EB2F0D" w:rsidRPr="00A5149D">
        <w:rPr>
          <w:rFonts w:ascii="Lato" w:hAnsi="Lato"/>
        </w:rPr>
        <w:t>rámci</w:t>
      </w:r>
      <w:r w:rsidR="005252D9" w:rsidRPr="00A5149D">
        <w:rPr>
          <w:rFonts w:ascii="Lato" w:hAnsi="Lato"/>
        </w:rPr>
        <w:t xml:space="preserve"> ADS,</w:t>
      </w:r>
      <w:r w:rsidR="00EB2F0D" w:rsidRPr="00A5149D">
        <w:rPr>
          <w:rFonts w:ascii="Lato" w:hAnsi="Lato"/>
        </w:rPr>
        <w:t xml:space="preserve"> výluk, uzávierok, obchádzok alebo vedením Posilového spoja). </w:t>
      </w:r>
    </w:p>
    <w:p w14:paraId="31278756" w14:textId="4159E210" w:rsidR="003B76F1" w:rsidRPr="00A5149D" w:rsidRDefault="0005570A" w:rsidP="001A797C">
      <w:pPr>
        <w:widowControl w:val="0"/>
        <w:spacing w:after="120" w:line="240" w:lineRule="auto"/>
        <w:ind w:left="851" w:hanging="851"/>
        <w:jc w:val="both"/>
        <w:rPr>
          <w:rFonts w:ascii="Lato" w:hAnsi="Lato"/>
        </w:rPr>
      </w:pPr>
      <w:r w:rsidRPr="00A5149D">
        <w:rPr>
          <w:rFonts w:ascii="Lato" w:hAnsi="Lato"/>
        </w:rPr>
        <w:lastRenderedPageBreak/>
        <w:tab/>
        <w:t xml:space="preserve">V prípade, že v príslušnom kalendárnom roku, v ktorom </w:t>
      </w:r>
      <w:r w:rsidR="009D69A8" w:rsidRPr="00A5149D">
        <w:rPr>
          <w:rFonts w:ascii="Lato" w:hAnsi="Lato"/>
        </w:rPr>
        <w:t>bola</w:t>
      </w:r>
      <w:r w:rsidRPr="00A5149D">
        <w:rPr>
          <w:rFonts w:ascii="Lato" w:hAnsi="Lato"/>
        </w:rPr>
        <w:t xml:space="preserve"> Služba poskytovaná, </w:t>
      </w:r>
      <w:r w:rsidR="00A60088" w:rsidRPr="00A5149D">
        <w:rPr>
          <w:rFonts w:ascii="Lato" w:hAnsi="Lato"/>
        </w:rPr>
        <w:t xml:space="preserve">dôjde k zníženiu </w:t>
      </w:r>
      <w:r w:rsidR="0008212E" w:rsidRPr="00A5149D">
        <w:rPr>
          <w:rFonts w:ascii="Lato" w:hAnsi="Lato"/>
        </w:rPr>
        <w:t>dopravných výkonov</w:t>
      </w:r>
      <w:r w:rsidR="00255201" w:rsidRPr="00A5149D">
        <w:rPr>
          <w:rFonts w:ascii="Lato" w:hAnsi="Lato"/>
        </w:rPr>
        <w:t xml:space="preserve"> v dôsledku vyššej moci</w:t>
      </w:r>
      <w:r w:rsidR="000B5A3C" w:rsidRPr="00A5149D">
        <w:rPr>
          <w:rFonts w:ascii="Lato" w:hAnsi="Lato"/>
        </w:rPr>
        <w:t xml:space="preserve"> alebo</w:t>
      </w:r>
      <w:r w:rsidR="00255201" w:rsidRPr="00A5149D">
        <w:rPr>
          <w:rFonts w:ascii="Lato" w:hAnsi="Lato"/>
        </w:rPr>
        <w:t xml:space="preserve"> </w:t>
      </w:r>
      <w:r w:rsidR="007D589A">
        <w:rPr>
          <w:rFonts w:ascii="Lato" w:hAnsi="Lato"/>
        </w:rPr>
        <w:t>M</w:t>
      </w:r>
      <w:r w:rsidR="00255201" w:rsidRPr="00A5149D">
        <w:rPr>
          <w:rFonts w:ascii="Lato" w:hAnsi="Lato"/>
        </w:rPr>
        <w:t>imoriadne</w:t>
      </w:r>
      <w:r w:rsidR="000B5A3C" w:rsidRPr="00A5149D">
        <w:rPr>
          <w:rFonts w:ascii="Lato" w:hAnsi="Lato"/>
        </w:rPr>
        <w:t>j</w:t>
      </w:r>
      <w:r w:rsidR="00255201" w:rsidRPr="00A5149D">
        <w:rPr>
          <w:rFonts w:ascii="Lato" w:hAnsi="Lato"/>
        </w:rPr>
        <w:t xml:space="preserve"> </w:t>
      </w:r>
      <w:r w:rsidR="000B5A3C" w:rsidRPr="00A5149D">
        <w:rPr>
          <w:rFonts w:ascii="Lato" w:hAnsi="Lato"/>
        </w:rPr>
        <w:t>situácie podľa článku 4 Zmluvy</w:t>
      </w:r>
      <w:r w:rsidR="00255201" w:rsidRPr="00A5149D">
        <w:rPr>
          <w:rFonts w:ascii="Lato" w:hAnsi="Lato"/>
        </w:rPr>
        <w:t xml:space="preserve"> a</w:t>
      </w:r>
      <w:r w:rsidR="00A60088" w:rsidRPr="00A5149D">
        <w:rPr>
          <w:rFonts w:ascii="Lato" w:hAnsi="Lato"/>
        </w:rPr>
        <w:t xml:space="preserve"> s tým súvisiacej </w:t>
      </w:r>
      <w:r w:rsidR="00255201" w:rsidRPr="00A5149D">
        <w:rPr>
          <w:rFonts w:ascii="Lato" w:hAnsi="Lato"/>
        </w:rPr>
        <w:t xml:space="preserve">snahy Objednávateľa </w:t>
      </w:r>
      <w:r w:rsidR="00A60088" w:rsidRPr="00A5149D">
        <w:rPr>
          <w:rFonts w:ascii="Lato" w:hAnsi="Lato"/>
        </w:rPr>
        <w:t>o</w:t>
      </w:r>
      <w:r w:rsidR="00255201" w:rsidRPr="00A5149D">
        <w:rPr>
          <w:rFonts w:ascii="Lato" w:hAnsi="Lato"/>
        </w:rPr>
        <w:t xml:space="preserve"> efektívne a hospodárne </w:t>
      </w:r>
      <w:r w:rsidR="00A60088" w:rsidRPr="00A5149D">
        <w:rPr>
          <w:rFonts w:ascii="Lato" w:hAnsi="Lato"/>
        </w:rPr>
        <w:t>vynakladanie</w:t>
      </w:r>
      <w:r w:rsidR="00255201" w:rsidRPr="00A5149D">
        <w:rPr>
          <w:rFonts w:ascii="Lato" w:hAnsi="Lato"/>
        </w:rPr>
        <w:t xml:space="preserve"> verejných prostriedkov pri zabezpečovaní dopravnej obslužnosti</w:t>
      </w:r>
      <w:r w:rsidR="00A60088" w:rsidRPr="00A5149D">
        <w:rPr>
          <w:rFonts w:ascii="Lato" w:hAnsi="Lato"/>
        </w:rPr>
        <w:t>, a takéto zníženie bude predstavovať viac ako 50 % z Východiskového rozsahu Služby, bude sa za</w:t>
      </w:r>
      <w:r w:rsidR="00894938">
        <w:rPr>
          <w:rFonts w:ascii="Lato" w:hAnsi="Lato"/>
        </w:rPr>
        <w:t> </w:t>
      </w:r>
      <w:r w:rsidR="00A60088" w:rsidRPr="00A5149D">
        <w:rPr>
          <w:rFonts w:ascii="Lato" w:hAnsi="Lato"/>
        </w:rPr>
        <w:t>účelom aktualizácie</w:t>
      </w:r>
      <w:r w:rsidR="00897FAB" w:rsidRPr="00A5149D">
        <w:rPr>
          <w:rFonts w:ascii="Lato" w:hAnsi="Lato"/>
        </w:rPr>
        <w:t xml:space="preserve"> jednotkových fixných nákladov podľa bodu </w:t>
      </w:r>
      <w:r w:rsidR="00572D6E">
        <w:fldChar w:fldCharType="begin"/>
      </w:r>
      <w:r w:rsidR="00572D6E">
        <w:instrText xml:space="preserve"> REF _Ref41661590 \r \h  \* MERGEFORMAT </w:instrText>
      </w:r>
      <w:r w:rsidR="00572D6E">
        <w:fldChar w:fldCharType="separate"/>
      </w:r>
      <w:r w:rsidR="001C7151" w:rsidRPr="007910E6">
        <w:rPr>
          <w:rFonts w:ascii="Lato" w:hAnsi="Lato"/>
        </w:rPr>
        <w:t>5.4.5.3</w:t>
      </w:r>
      <w:r w:rsidR="00572D6E">
        <w:fldChar w:fldCharType="end"/>
      </w:r>
      <w:r w:rsidR="00897FAB" w:rsidRPr="00A5149D">
        <w:rPr>
          <w:rFonts w:ascii="Lato" w:hAnsi="Lato"/>
        </w:rPr>
        <w:t xml:space="preserve"> Zmluvy </w:t>
      </w:r>
      <w:r w:rsidR="00A30FEE" w:rsidRPr="00A5149D">
        <w:rPr>
          <w:rFonts w:ascii="Lato" w:hAnsi="Lato"/>
        </w:rPr>
        <w:t>pri</w:t>
      </w:r>
      <w:r w:rsidR="007D589A">
        <w:rPr>
          <w:rFonts w:ascii="Lato" w:hAnsi="Lato"/>
        </w:rPr>
        <w:t> </w:t>
      </w:r>
      <w:r w:rsidR="00A30FEE" w:rsidRPr="00A5149D">
        <w:rPr>
          <w:rFonts w:ascii="Lato" w:hAnsi="Lato"/>
        </w:rPr>
        <w:t>vyčíslení</w:t>
      </w:r>
      <w:r w:rsidR="00897FAB" w:rsidRPr="00A5149D">
        <w:rPr>
          <w:rFonts w:ascii="Lato" w:hAnsi="Lato"/>
        </w:rPr>
        <w:t xml:space="preserve"> </w:t>
      </w:r>
      <w:r w:rsidR="00896857" w:rsidRPr="00A5149D">
        <w:rPr>
          <w:rFonts w:ascii="Lato" w:hAnsi="Lato"/>
        </w:rPr>
        <w:t>ORS</w:t>
      </w:r>
      <w:r w:rsidR="00A30FEE" w:rsidRPr="00A5149D">
        <w:rPr>
          <w:rFonts w:ascii="Lato" w:hAnsi="Lato"/>
        </w:rPr>
        <w:t xml:space="preserve"> uvažovať</w:t>
      </w:r>
      <w:r w:rsidR="00896857" w:rsidRPr="00A5149D">
        <w:rPr>
          <w:rFonts w:ascii="Lato" w:hAnsi="Lato"/>
        </w:rPr>
        <w:t xml:space="preserve"> </w:t>
      </w:r>
      <w:r w:rsidR="00A30FEE" w:rsidRPr="00A5149D">
        <w:rPr>
          <w:rFonts w:ascii="Lato" w:hAnsi="Lato"/>
        </w:rPr>
        <w:t>so znížením</w:t>
      </w:r>
      <w:r w:rsidR="00897FAB" w:rsidRPr="00A5149D">
        <w:rPr>
          <w:rFonts w:ascii="Lato" w:hAnsi="Lato"/>
        </w:rPr>
        <w:t xml:space="preserve"> maximálne do 50 %</w:t>
      </w:r>
      <w:r w:rsidR="00A365C4" w:rsidRPr="00A5149D">
        <w:rPr>
          <w:rFonts w:ascii="Lato" w:hAnsi="Lato"/>
        </w:rPr>
        <w:t xml:space="preserve"> (vrátane)</w:t>
      </w:r>
      <w:r w:rsidR="0008212E" w:rsidRPr="00A5149D">
        <w:rPr>
          <w:rFonts w:ascii="Lato" w:hAnsi="Lato"/>
        </w:rPr>
        <w:t xml:space="preserve"> </w:t>
      </w:r>
      <w:r w:rsidR="00897FAB" w:rsidRPr="00A5149D">
        <w:rPr>
          <w:rFonts w:ascii="Lato" w:hAnsi="Lato"/>
        </w:rPr>
        <w:t>z Východiskového rozsahu Služby. Pre vylúčenie akýchkoľvek pochybností Zmluvné strany uvádzajú, že</w:t>
      </w:r>
      <w:r w:rsidR="0008212E" w:rsidRPr="00A5149D">
        <w:rPr>
          <w:rFonts w:ascii="Lato" w:hAnsi="Lato"/>
        </w:rPr>
        <w:t xml:space="preserve"> toto</w:t>
      </w:r>
      <w:r w:rsidR="00897FAB" w:rsidRPr="00A5149D">
        <w:rPr>
          <w:rFonts w:ascii="Lato" w:hAnsi="Lato"/>
        </w:rPr>
        <w:t xml:space="preserve"> </w:t>
      </w:r>
      <w:r w:rsidR="00323B13" w:rsidRPr="00A5149D">
        <w:rPr>
          <w:rFonts w:ascii="Lato" w:hAnsi="Lato"/>
        </w:rPr>
        <w:t xml:space="preserve">percentuálne zníženie </w:t>
      </w:r>
      <w:r w:rsidR="00896857" w:rsidRPr="00A5149D">
        <w:rPr>
          <w:rFonts w:ascii="Lato" w:hAnsi="Lato"/>
        </w:rPr>
        <w:t>dopravných výkonov</w:t>
      </w:r>
      <w:r w:rsidR="00323B13" w:rsidRPr="00A5149D">
        <w:rPr>
          <w:rFonts w:ascii="Lato" w:hAnsi="Lato"/>
        </w:rPr>
        <w:t xml:space="preserve"> z dôvodov podľa prvej vety bude posudzované za príslušný kalendárny rok samostatne mimo ostatných zmien</w:t>
      </w:r>
      <w:r w:rsidR="00896857" w:rsidRPr="00A5149D">
        <w:rPr>
          <w:rFonts w:ascii="Lato" w:hAnsi="Lato"/>
        </w:rPr>
        <w:t xml:space="preserve"> z hľadiska  dopravných výkonov</w:t>
      </w:r>
      <w:r w:rsidR="00323B13" w:rsidRPr="00A5149D">
        <w:rPr>
          <w:rFonts w:ascii="Lato" w:hAnsi="Lato"/>
        </w:rPr>
        <w:t>.</w:t>
      </w:r>
      <w:bookmarkEnd w:id="86"/>
    </w:p>
    <w:p w14:paraId="547FCE00" w14:textId="03896649" w:rsidR="0005570A" w:rsidRPr="00A5149D" w:rsidRDefault="00E72004" w:rsidP="001A797C">
      <w:pPr>
        <w:widowControl w:val="0"/>
        <w:spacing w:after="120" w:line="240" w:lineRule="auto"/>
        <w:ind w:left="851" w:hanging="851"/>
        <w:jc w:val="both"/>
        <w:rPr>
          <w:rFonts w:ascii="Lato" w:hAnsi="Lato"/>
        </w:rPr>
      </w:pPr>
      <w:r w:rsidRPr="00A5149D">
        <w:rPr>
          <w:rFonts w:ascii="Lato" w:hAnsi="Lato"/>
        </w:rPr>
        <w:tab/>
        <w:t xml:space="preserve">V prípade odsúhlasenia zo strany Objednávateľa bude možné za rozsah dopravných výkonov, ktoré neboli </w:t>
      </w:r>
      <w:r w:rsidR="003C3ACB" w:rsidRPr="00A5149D">
        <w:rPr>
          <w:rFonts w:ascii="Lato" w:hAnsi="Lato"/>
        </w:rPr>
        <w:t>uvažované</w:t>
      </w:r>
      <w:r w:rsidRPr="00A5149D">
        <w:rPr>
          <w:rFonts w:ascii="Lato" w:hAnsi="Lato"/>
        </w:rPr>
        <w:t xml:space="preserve"> do ORS </w:t>
      </w:r>
      <w:r w:rsidR="003C3ACB" w:rsidRPr="00A5149D">
        <w:rPr>
          <w:rFonts w:ascii="Lato" w:hAnsi="Lato"/>
        </w:rPr>
        <w:t xml:space="preserve">za účelom aktualizácie jednotkových fixných nákladov podľa bodu </w:t>
      </w:r>
      <w:r w:rsidR="00572D6E">
        <w:fldChar w:fldCharType="begin"/>
      </w:r>
      <w:r w:rsidR="00572D6E">
        <w:instrText xml:space="preserve"> REF _Ref41661590 \r \h  \* MERGEFORMAT </w:instrText>
      </w:r>
      <w:r w:rsidR="00572D6E">
        <w:fldChar w:fldCharType="separate"/>
      </w:r>
      <w:r w:rsidR="001C7151" w:rsidRPr="007910E6">
        <w:rPr>
          <w:rFonts w:ascii="Lato" w:hAnsi="Lato"/>
        </w:rPr>
        <w:t>5.4.5.3</w:t>
      </w:r>
      <w:r w:rsidR="00572D6E">
        <w:fldChar w:fldCharType="end"/>
      </w:r>
      <w:r w:rsidR="003C3ACB" w:rsidRPr="00A5149D">
        <w:rPr>
          <w:rFonts w:ascii="Lato" w:hAnsi="Lato"/>
        </w:rPr>
        <w:t xml:space="preserve"> Zmluvy </w:t>
      </w:r>
      <w:r w:rsidRPr="00A5149D">
        <w:rPr>
          <w:rFonts w:ascii="Lato" w:hAnsi="Lato"/>
        </w:rPr>
        <w:t>z dôvodov podľa prechádzajúceho odseku uhradiť Dopravcovi</w:t>
      </w:r>
      <w:r w:rsidR="003C3ACB" w:rsidRPr="00A5149D">
        <w:rPr>
          <w:rFonts w:ascii="Lato" w:hAnsi="Lato"/>
        </w:rPr>
        <w:t xml:space="preserve"> za každý </w:t>
      </w:r>
      <w:r w:rsidR="00A30FEE" w:rsidRPr="00A5149D">
        <w:rPr>
          <w:rFonts w:ascii="Lato" w:hAnsi="Lato"/>
        </w:rPr>
        <w:t xml:space="preserve">nerealizovaný </w:t>
      </w:r>
      <w:r w:rsidR="003C3ACB" w:rsidRPr="00A5149D">
        <w:rPr>
          <w:rFonts w:ascii="Lato" w:hAnsi="Lato"/>
        </w:rPr>
        <w:t xml:space="preserve">kilometer výšku </w:t>
      </w:r>
      <w:r w:rsidR="005252D9" w:rsidRPr="00A5149D">
        <w:rPr>
          <w:rFonts w:ascii="Lato" w:hAnsi="Lato"/>
        </w:rPr>
        <w:t>J</w:t>
      </w:r>
      <w:r w:rsidR="003C3ACB" w:rsidRPr="00A5149D">
        <w:rPr>
          <w:rFonts w:ascii="Lato" w:hAnsi="Lato"/>
        </w:rPr>
        <w:t>ednotkových nákladov za časť ceny Mvodič zvalorizovaných a zaktualizovaných podľa Zmluvy.</w:t>
      </w:r>
      <w:bookmarkEnd w:id="81"/>
    </w:p>
    <w:p w14:paraId="460EB515" w14:textId="672BE3A1" w:rsidR="00F0514A" w:rsidRPr="00A5149D" w:rsidRDefault="007368E6" w:rsidP="001A797C">
      <w:pPr>
        <w:pStyle w:val="Heading4"/>
        <w:keepNext w:val="0"/>
        <w:keepLines w:val="0"/>
        <w:widowControl w:val="0"/>
      </w:pPr>
      <w:r w:rsidRPr="00A5149D">
        <w:rPr>
          <w:color w:val="000000" w:themeColor="text1"/>
        </w:rPr>
        <w:t xml:space="preserve">Ak </w:t>
      </w:r>
      <w:r w:rsidR="00BD0B3E" w:rsidRPr="00A5149D">
        <w:rPr>
          <w:color w:val="000000" w:themeColor="text1"/>
        </w:rPr>
        <w:t xml:space="preserve">Služba </w:t>
      </w:r>
      <w:r w:rsidRPr="00A5149D">
        <w:rPr>
          <w:color w:val="000000" w:themeColor="text1"/>
        </w:rPr>
        <w:t xml:space="preserve">nebude poskytovaná v úplnom kalendárnom roku, bude Východiskový rozsah </w:t>
      </w:r>
      <w:r w:rsidR="00BD0B3E" w:rsidRPr="00A5149D">
        <w:rPr>
          <w:color w:val="000000" w:themeColor="text1"/>
        </w:rPr>
        <w:t>s</w:t>
      </w:r>
      <w:r w:rsidRPr="00A5149D">
        <w:rPr>
          <w:color w:val="000000" w:themeColor="text1"/>
        </w:rPr>
        <w:t>lužby</w:t>
      </w:r>
      <w:r w:rsidR="00D46362" w:rsidRPr="00A5149D">
        <w:rPr>
          <w:color w:val="000000" w:themeColor="text1"/>
        </w:rPr>
        <w:t xml:space="preserve"> </w:t>
      </w:r>
      <w:r w:rsidR="00D46362" w:rsidRPr="00A5149D">
        <w:rPr>
          <w:i/>
          <w:iCs/>
        </w:rPr>
        <w:t>i</w:t>
      </w:r>
      <w:r w:rsidR="00D46362" w:rsidRPr="00A5149D">
        <w:t>-tej kategórie vozidiel</w:t>
      </w:r>
      <w:r w:rsidRPr="00A5149D">
        <w:rPr>
          <w:color w:val="000000" w:themeColor="text1"/>
        </w:rPr>
        <w:t xml:space="preserve"> (</w:t>
      </w:r>
      <w:r w:rsidRPr="00A5149D">
        <w:rPr>
          <w:i/>
          <w:iCs/>
        </w:rPr>
        <w:t>RS_vych</w:t>
      </w:r>
      <w:r w:rsidRPr="00A5149D">
        <w:rPr>
          <w:i/>
          <w:iCs/>
          <w:vertAlign w:val="subscript"/>
        </w:rPr>
        <w:t>i</w:t>
      </w:r>
      <w:r w:rsidRPr="00A5149D">
        <w:t xml:space="preserve">) pre účely výpočtov bodu </w:t>
      </w:r>
      <w:r w:rsidR="00572D6E">
        <w:fldChar w:fldCharType="begin"/>
      </w:r>
      <w:r w:rsidR="00572D6E">
        <w:instrText xml:space="preserve"> REF _Ref41662081 \r \h  \* MERGEFORMAT </w:instrText>
      </w:r>
      <w:r w:rsidR="00572D6E">
        <w:fldChar w:fldCharType="separate"/>
      </w:r>
      <w:r w:rsidR="001C7151">
        <w:t>5.4.5</w:t>
      </w:r>
      <w:r w:rsidR="00572D6E">
        <w:fldChar w:fldCharType="end"/>
      </w:r>
      <w:r w:rsidRPr="00A5149D">
        <w:t xml:space="preserve"> </w:t>
      </w:r>
      <w:r w:rsidR="00EE1FF0" w:rsidRPr="00A5149D">
        <w:t xml:space="preserve">pomerne </w:t>
      </w:r>
      <w:r w:rsidRPr="00A5149D">
        <w:t>znížený</w:t>
      </w:r>
      <w:r w:rsidR="00EE1FF0" w:rsidRPr="00A5149D">
        <w:t xml:space="preserve">, a to </w:t>
      </w:r>
      <w:r w:rsidRPr="00A5149D">
        <w:t>nasledovne:</w:t>
      </w:r>
    </w:p>
    <w:p w14:paraId="3D45D3BA" w14:textId="77777777" w:rsidR="007368E6" w:rsidRPr="00A5149D" w:rsidRDefault="00965C3E" w:rsidP="001A797C">
      <w:pPr>
        <w:widowControl w:val="0"/>
        <w:spacing w:after="120" w:line="240" w:lineRule="auto"/>
        <w:jc w:val="both"/>
        <w:rPr>
          <w:rFonts w:ascii="Lato" w:hAnsi="Lato"/>
          <w:i/>
        </w:rPr>
      </w:pPr>
      <m:oMathPara>
        <m:oMath>
          <m:sSubSup>
            <m:sSubSupPr>
              <m:ctrlPr>
                <w:rPr>
                  <w:rFonts w:ascii="Cambria Math" w:hAnsi="Cambria Math"/>
                  <w:i/>
                </w:rPr>
              </m:ctrlPr>
            </m:sSubSupPr>
            <m:e>
              <m:r>
                <w:rPr>
                  <w:rFonts w:ascii="Cambria Math" w:hAnsi="Cambria Math"/>
                </w:rPr>
                <m:t>RS_vych</m:t>
              </m:r>
            </m:e>
            <m:sub>
              <m:r>
                <w:rPr>
                  <w:rFonts w:ascii="Cambria Math" w:hAnsi="Cambria Math"/>
                </w:rPr>
                <m:t>i</m:t>
              </m:r>
            </m:sub>
            <m:sup>
              <m:r>
                <w:rPr>
                  <w:rFonts w:ascii="Cambria Math" w:hAnsi="Cambria Math"/>
                </w:rPr>
                <m:t>NR</m:t>
              </m:r>
            </m:sup>
          </m:sSubSup>
          <m:r>
            <w:rPr>
              <w:rFonts w:ascii="Cambria Math" w:hAnsi="Cambria Math"/>
            </w:rPr>
            <m:t>=</m:t>
          </m:r>
          <m:sSub>
            <m:sSubPr>
              <m:ctrlPr>
                <w:rPr>
                  <w:rFonts w:ascii="Cambria Math" w:hAnsi="Cambria Math"/>
                  <w:i/>
                </w:rPr>
              </m:ctrlPr>
            </m:sSubPr>
            <m:e>
              <m:r>
                <w:rPr>
                  <w:rFonts w:ascii="Cambria Math" w:hAnsi="Cambria Math"/>
                </w:rPr>
                <m:t>RS_vych</m:t>
              </m:r>
            </m:e>
            <m:sub>
              <m:r>
                <w:rPr>
                  <w:rFonts w:ascii="Cambria Math" w:hAnsi="Cambria Math"/>
                </w:rPr>
                <m:t>i</m:t>
              </m:r>
            </m:sub>
          </m:sSub>
          <m:r>
            <w:rPr>
              <w:rFonts w:ascii="Cambria Math" w:hAnsi="Cambria Math"/>
            </w:rPr>
            <m:t>∙</m:t>
          </m:r>
          <m:f>
            <m:fPr>
              <m:ctrlPr>
                <w:rPr>
                  <w:rFonts w:ascii="Cambria Math" w:hAnsi="Cambria Math"/>
                  <w:i/>
                </w:rPr>
              </m:ctrlPr>
            </m:fPr>
            <m:num>
              <m:r>
                <w:rPr>
                  <w:rFonts w:ascii="Cambria Math" w:hAnsi="Cambria Math"/>
                </w:rPr>
                <m:t>PD</m:t>
              </m:r>
            </m:num>
            <m:den>
              <m:r>
                <w:rPr>
                  <w:rFonts w:ascii="Cambria Math" w:hAnsi="Cambria Math"/>
                </w:rPr>
                <m:t>365</m:t>
              </m:r>
            </m:den>
          </m:f>
        </m:oMath>
      </m:oMathPara>
    </w:p>
    <w:p w14:paraId="3AD84C08" w14:textId="77777777" w:rsidR="00D46362" w:rsidRPr="00A5149D" w:rsidRDefault="00D46362" w:rsidP="001A797C">
      <w:pPr>
        <w:widowControl w:val="0"/>
        <w:spacing w:after="120" w:line="240" w:lineRule="auto"/>
        <w:ind w:left="708" w:hanging="708"/>
        <w:jc w:val="both"/>
        <w:rPr>
          <w:rFonts w:ascii="Lato" w:hAnsi="Lato"/>
        </w:rPr>
      </w:pPr>
      <w:r w:rsidRPr="00A5149D">
        <w:rPr>
          <w:rFonts w:ascii="Lato" w:hAnsi="Lato"/>
        </w:rPr>
        <w:t>kde</w:t>
      </w:r>
    </w:p>
    <w:p w14:paraId="16E990FF" w14:textId="77777777" w:rsidR="00D46362" w:rsidRPr="00A5149D" w:rsidRDefault="00965C3E" w:rsidP="001A797C">
      <w:pPr>
        <w:widowControl w:val="0"/>
        <w:spacing w:after="120" w:line="240" w:lineRule="auto"/>
        <w:ind w:left="1276" w:hanging="1276"/>
        <w:jc w:val="both"/>
        <w:rPr>
          <w:rFonts w:ascii="Lato" w:hAnsi="Lato"/>
        </w:rPr>
      </w:pPr>
      <m:oMath>
        <m:sSubSup>
          <m:sSubSupPr>
            <m:ctrlPr>
              <w:rPr>
                <w:rFonts w:ascii="Cambria Math" w:hAnsi="Cambria Math"/>
                <w:i/>
              </w:rPr>
            </m:ctrlPr>
          </m:sSubSupPr>
          <m:e>
            <m:r>
              <w:rPr>
                <w:rFonts w:ascii="Cambria Math" w:hAnsi="Cambria Math"/>
              </w:rPr>
              <m:t>RS_vych</m:t>
            </m:r>
          </m:e>
          <m:sub>
            <m:r>
              <w:rPr>
                <w:rFonts w:ascii="Cambria Math" w:hAnsi="Cambria Math"/>
              </w:rPr>
              <m:t>i</m:t>
            </m:r>
          </m:sub>
          <m:sup>
            <m:r>
              <w:rPr>
                <w:rFonts w:ascii="Cambria Math" w:hAnsi="Cambria Math"/>
              </w:rPr>
              <m:t>NR</m:t>
            </m:r>
          </m:sup>
        </m:sSubSup>
      </m:oMath>
      <w:r w:rsidR="00303ECD" w:rsidRPr="00A5149D">
        <w:rPr>
          <w:rFonts w:ascii="Lato" w:hAnsi="Lato"/>
          <w:vertAlign w:val="subscript"/>
        </w:rPr>
        <w:tab/>
      </w:r>
      <w:r w:rsidR="00D46362" w:rsidRPr="00A5149D">
        <w:rPr>
          <w:rFonts w:ascii="Lato" w:hAnsi="Lato"/>
        </w:rPr>
        <w:t xml:space="preserve">Východiskový rozsah </w:t>
      </w:r>
      <w:r w:rsidR="00BD0B3E" w:rsidRPr="00A5149D">
        <w:rPr>
          <w:rFonts w:ascii="Lato" w:hAnsi="Lato"/>
        </w:rPr>
        <w:t>s</w:t>
      </w:r>
      <w:r w:rsidR="00D46362" w:rsidRPr="00A5149D">
        <w:rPr>
          <w:rFonts w:ascii="Lato" w:hAnsi="Lato"/>
        </w:rPr>
        <w:t xml:space="preserve">lužby </w:t>
      </w:r>
      <w:r w:rsidR="00D46362" w:rsidRPr="00A5149D">
        <w:rPr>
          <w:rFonts w:ascii="Lato" w:hAnsi="Lato"/>
          <w:i/>
          <w:iCs/>
        </w:rPr>
        <w:t>i</w:t>
      </w:r>
      <w:r w:rsidR="00D46362" w:rsidRPr="00A5149D">
        <w:rPr>
          <w:rFonts w:ascii="Lato" w:hAnsi="Lato"/>
        </w:rPr>
        <w:t xml:space="preserve">-tej kategórie vozidiel uvedený v Ponuke </w:t>
      </w:r>
      <w:r w:rsidR="00BD0B3E" w:rsidRPr="00A5149D">
        <w:rPr>
          <w:rFonts w:ascii="Lato" w:hAnsi="Lato"/>
        </w:rPr>
        <w:t>d</w:t>
      </w:r>
      <w:r w:rsidR="00D46362" w:rsidRPr="00A5149D">
        <w:rPr>
          <w:rFonts w:ascii="Lato" w:hAnsi="Lato"/>
        </w:rPr>
        <w:t>opravcu počítaný pre</w:t>
      </w:r>
      <w:r w:rsidR="001D3720" w:rsidRPr="00A5149D">
        <w:rPr>
          <w:rFonts w:ascii="Lato" w:hAnsi="Lato"/>
        </w:rPr>
        <w:t> </w:t>
      </w:r>
      <w:r w:rsidR="00D46362" w:rsidRPr="00A5149D">
        <w:rPr>
          <w:rFonts w:ascii="Lato" w:hAnsi="Lato"/>
        </w:rPr>
        <w:t>poskytovanie Služby v neúplnom kalendárnom roku</w:t>
      </w:r>
    </w:p>
    <w:p w14:paraId="196C420F" w14:textId="77777777" w:rsidR="00D46362" w:rsidRPr="00A5149D" w:rsidRDefault="00D46362" w:rsidP="001A797C">
      <w:pPr>
        <w:widowControl w:val="0"/>
        <w:spacing w:after="120" w:line="240" w:lineRule="auto"/>
        <w:ind w:left="1276" w:hanging="1276"/>
        <w:jc w:val="both"/>
        <w:rPr>
          <w:rFonts w:ascii="Lato" w:hAnsi="Lato"/>
        </w:rPr>
      </w:pPr>
      <w:r w:rsidRPr="00A5149D">
        <w:rPr>
          <w:rFonts w:ascii="Lato" w:hAnsi="Lato"/>
          <w:i/>
          <w:iCs/>
        </w:rPr>
        <w:t>RS_vych</w:t>
      </w:r>
      <w:r w:rsidRPr="00A5149D">
        <w:rPr>
          <w:rFonts w:ascii="Lato" w:hAnsi="Lato"/>
          <w:i/>
          <w:iCs/>
          <w:vertAlign w:val="subscript"/>
        </w:rPr>
        <w:t>i</w:t>
      </w:r>
      <w:r w:rsidRPr="00A5149D">
        <w:rPr>
          <w:rFonts w:ascii="Lato" w:hAnsi="Lato"/>
          <w:vertAlign w:val="subscript"/>
        </w:rPr>
        <w:tab/>
      </w:r>
      <w:r w:rsidRPr="00A5149D">
        <w:rPr>
          <w:rFonts w:ascii="Lato" w:hAnsi="Lato"/>
        </w:rPr>
        <w:t xml:space="preserve">Východiskový rozsah </w:t>
      </w:r>
      <w:r w:rsidR="00BD0B3E" w:rsidRPr="00A5149D">
        <w:rPr>
          <w:rFonts w:ascii="Lato" w:hAnsi="Lato"/>
        </w:rPr>
        <w:t>s</w:t>
      </w:r>
      <w:r w:rsidRPr="00A5149D">
        <w:rPr>
          <w:rFonts w:ascii="Lato" w:hAnsi="Lato"/>
        </w:rPr>
        <w:t xml:space="preserve">lužby </w:t>
      </w:r>
      <w:r w:rsidRPr="00A5149D">
        <w:rPr>
          <w:rFonts w:ascii="Lato" w:hAnsi="Lato"/>
          <w:i/>
          <w:iCs/>
        </w:rPr>
        <w:t>i</w:t>
      </w:r>
      <w:r w:rsidRPr="00A5149D">
        <w:rPr>
          <w:rFonts w:ascii="Lato" w:hAnsi="Lato"/>
        </w:rPr>
        <w:t xml:space="preserve">-tej kategórie vozidiel uvedený v Ponuke </w:t>
      </w:r>
      <w:r w:rsidR="00BD0B3E" w:rsidRPr="00A5149D">
        <w:rPr>
          <w:rFonts w:ascii="Lato" w:hAnsi="Lato"/>
        </w:rPr>
        <w:t>d</w:t>
      </w:r>
      <w:r w:rsidRPr="00A5149D">
        <w:rPr>
          <w:rFonts w:ascii="Lato" w:hAnsi="Lato"/>
        </w:rPr>
        <w:t>opravcu</w:t>
      </w:r>
    </w:p>
    <w:p w14:paraId="692EEE7F" w14:textId="77777777" w:rsidR="00D46362" w:rsidRPr="00A5149D" w:rsidRDefault="00D46362" w:rsidP="001A797C">
      <w:pPr>
        <w:widowControl w:val="0"/>
        <w:spacing w:after="120" w:line="240" w:lineRule="auto"/>
        <w:ind w:left="1276" w:hanging="1276"/>
        <w:jc w:val="both"/>
        <w:rPr>
          <w:rFonts w:ascii="Lato" w:hAnsi="Lato"/>
        </w:rPr>
      </w:pPr>
      <w:r w:rsidRPr="00A5149D">
        <w:rPr>
          <w:rFonts w:ascii="Lato" w:hAnsi="Lato"/>
        </w:rPr>
        <w:t>PD</w:t>
      </w:r>
      <w:r w:rsidRPr="00A5149D">
        <w:rPr>
          <w:rFonts w:ascii="Lato" w:hAnsi="Lato"/>
        </w:rPr>
        <w:tab/>
        <w:t>počet dní odo dňa začatia poskytovania Služby do konca príslušného kalendárneho roka</w:t>
      </w:r>
    </w:p>
    <w:p w14:paraId="48806F0E" w14:textId="3AF59803" w:rsidR="003701EE" w:rsidRPr="00D274EA" w:rsidRDefault="009A1795" w:rsidP="001A797C">
      <w:pPr>
        <w:pStyle w:val="Heading4"/>
        <w:keepNext w:val="0"/>
        <w:keepLines w:val="0"/>
        <w:widowControl w:val="0"/>
      </w:pPr>
      <w:r w:rsidRPr="00A5149D">
        <w:t xml:space="preserve">Aktualizácia </w:t>
      </w:r>
      <w:r w:rsidR="00DE25AF" w:rsidRPr="00A5149D">
        <w:t xml:space="preserve">jednotkových nákladov </w:t>
      </w:r>
      <w:r w:rsidRPr="00A5149D">
        <w:t>podľa bod</w:t>
      </w:r>
      <w:r w:rsidR="00DE25AF" w:rsidRPr="00A5149D">
        <w:t>u</w:t>
      </w:r>
      <w:r w:rsidRPr="00A5149D">
        <w:t xml:space="preserve"> </w:t>
      </w:r>
      <w:r w:rsidR="00572D6E">
        <w:fldChar w:fldCharType="begin"/>
      </w:r>
      <w:r w:rsidR="00572D6E">
        <w:instrText xml:space="preserve"> REF _Ref49780616 \r \h  \* MERGEFORMAT </w:instrText>
      </w:r>
      <w:r w:rsidR="00572D6E">
        <w:fldChar w:fldCharType="separate"/>
      </w:r>
      <w:r w:rsidR="001C7151">
        <w:t>5.4.5.1</w:t>
      </w:r>
      <w:r w:rsidR="00572D6E">
        <w:fldChar w:fldCharType="end"/>
      </w:r>
      <w:r w:rsidR="00DE25AF" w:rsidRPr="00A5149D">
        <w:t xml:space="preserve"> a </w:t>
      </w:r>
      <w:r w:rsidR="00572D6E">
        <w:fldChar w:fldCharType="begin"/>
      </w:r>
      <w:r w:rsidR="00572D6E">
        <w:instrText xml:space="preserve"> REF _Ref41661398 \r \h  \* MERGEFORMAT </w:instrText>
      </w:r>
      <w:r w:rsidR="00572D6E">
        <w:fldChar w:fldCharType="separate"/>
      </w:r>
      <w:r w:rsidR="001C7151">
        <w:t>5.4.5.2</w:t>
      </w:r>
      <w:r w:rsidR="00572D6E">
        <w:fldChar w:fldCharType="end"/>
      </w:r>
      <w:r w:rsidR="00DE25AF" w:rsidRPr="00A5149D">
        <w:t xml:space="preserve"> </w:t>
      </w:r>
      <w:r w:rsidR="003701EE" w:rsidRPr="00A5149D">
        <w:t xml:space="preserve">Zmluvy </w:t>
      </w:r>
      <w:r w:rsidR="005B540E">
        <w:t>je</w:t>
      </w:r>
      <w:r w:rsidRPr="00A5149D">
        <w:t xml:space="preserve"> realizovaná </w:t>
      </w:r>
      <w:r w:rsidRPr="00A5149D">
        <w:rPr>
          <w:b/>
          <w:bCs/>
        </w:rPr>
        <w:t>po</w:t>
      </w:r>
      <w:r w:rsidR="001D3720" w:rsidRPr="00A5149D">
        <w:rPr>
          <w:b/>
          <w:bCs/>
        </w:rPr>
        <w:t> </w:t>
      </w:r>
      <w:r w:rsidRPr="00A5149D">
        <w:rPr>
          <w:b/>
          <w:bCs/>
        </w:rPr>
        <w:t xml:space="preserve">písomnom </w:t>
      </w:r>
      <w:r w:rsidRPr="00A86621">
        <w:rPr>
          <w:b/>
          <w:bCs/>
        </w:rPr>
        <w:t>odsúhlasení</w:t>
      </w:r>
      <w:r w:rsidRPr="00A86621">
        <w:t xml:space="preserve"> </w:t>
      </w:r>
      <w:r w:rsidR="00A86E9F" w:rsidRPr="00A86621">
        <w:t>P</w:t>
      </w:r>
      <w:r w:rsidR="003701EE" w:rsidRPr="00A86621">
        <w:t xml:space="preserve">otrebného počtu vodičov a/alebo počtu </w:t>
      </w:r>
      <w:r w:rsidR="00CA6649" w:rsidRPr="00A86621">
        <w:t>V</w:t>
      </w:r>
      <w:r w:rsidR="003701EE" w:rsidRPr="00A86621">
        <w:t xml:space="preserve">ozidiel </w:t>
      </w:r>
      <w:r w:rsidR="00CA6649" w:rsidRPr="00A86621">
        <w:t xml:space="preserve">dopravcu </w:t>
      </w:r>
      <w:r w:rsidR="003701EE" w:rsidRPr="00A86621">
        <w:t>Zmluvnými stranami, pričom k </w:t>
      </w:r>
      <w:r w:rsidR="003701EE" w:rsidRPr="00D274EA">
        <w:t>aktualizácií predmetných Jednotkových nákladov dôjde</w:t>
      </w:r>
      <w:r w:rsidR="003C7B0E" w:rsidRPr="00D274EA">
        <w:t xml:space="preserve"> ku dňu účinnosti odsúhlasenej zmeny.</w:t>
      </w:r>
    </w:p>
    <w:p w14:paraId="02313BAA" w14:textId="77777777" w:rsidR="00FF41FD" w:rsidRPr="00D274EA" w:rsidRDefault="009D390C" w:rsidP="001A797C">
      <w:pPr>
        <w:pStyle w:val="Heading4"/>
        <w:keepNext w:val="0"/>
        <w:keepLines w:val="0"/>
        <w:widowControl w:val="0"/>
      </w:pPr>
      <w:r w:rsidRPr="00D274EA">
        <w:t>Podkladom pre odsúhlasenie Aktualizovaného počtu vozidiel</w:t>
      </w:r>
      <w:r w:rsidR="00CA6649" w:rsidRPr="00D274EA">
        <w:t xml:space="preserve"> dopravcu</w:t>
      </w:r>
      <w:r w:rsidR="00BD0B3E" w:rsidRPr="00D274EA">
        <w:t xml:space="preserve"> a/alebo aktualizovaného </w:t>
      </w:r>
      <w:r w:rsidR="00433C35" w:rsidRPr="00D274EA">
        <w:t>P</w:t>
      </w:r>
      <w:r w:rsidR="00A733E6" w:rsidRPr="00D274EA">
        <w:t xml:space="preserve">otrebného </w:t>
      </w:r>
      <w:r w:rsidR="00BD0B3E" w:rsidRPr="00D274EA">
        <w:t>počtu vodičov</w:t>
      </w:r>
      <w:r w:rsidRPr="00D274EA">
        <w:t xml:space="preserve"> je návrh Dopravcu vyplývajúci zo spracovaných Obehov vozidiel</w:t>
      </w:r>
      <w:r w:rsidR="00BD0B3E" w:rsidRPr="00D274EA">
        <w:t xml:space="preserve"> a/alebo Turnusov vodičov</w:t>
      </w:r>
      <w:r w:rsidRPr="00D274EA">
        <w:t xml:space="preserve"> doložený zdôvodnením navýšeného počtu </w:t>
      </w:r>
      <w:r w:rsidR="007D68AC" w:rsidRPr="00D274EA">
        <w:t>V</w:t>
      </w:r>
      <w:r w:rsidRPr="00D274EA">
        <w:t>ozidiel</w:t>
      </w:r>
      <w:r w:rsidR="007D68AC" w:rsidRPr="00D274EA">
        <w:t xml:space="preserve"> dopravcu</w:t>
      </w:r>
      <w:r w:rsidR="00BD0B3E" w:rsidRPr="00D274EA">
        <w:t xml:space="preserve"> a/alebo </w:t>
      </w:r>
      <w:r w:rsidR="007D68AC" w:rsidRPr="00D274EA">
        <w:t>P</w:t>
      </w:r>
      <w:r w:rsidR="00BD0B3E" w:rsidRPr="00D274EA">
        <w:t>otrebného počtu vodičov</w:t>
      </w:r>
      <w:r w:rsidRPr="00D274EA">
        <w:t xml:space="preserve">, ktoré </w:t>
      </w:r>
      <w:r w:rsidR="005B540E" w:rsidRPr="00D274EA">
        <w:t>vychádzajú</w:t>
      </w:r>
      <w:r w:rsidRPr="00D274EA">
        <w:t xml:space="preserve"> najmä z nemožnosti zaistiť poskytovanie Služby </w:t>
      </w:r>
      <w:r w:rsidR="0046677E" w:rsidRPr="00D274EA">
        <w:t>v rozsahu podľa Zmluvy</w:t>
      </w:r>
      <w:r w:rsidRPr="00D274EA">
        <w:t xml:space="preserve"> prostredníctvom</w:t>
      </w:r>
      <w:r w:rsidR="00BD0B3E" w:rsidRPr="00D274EA">
        <w:t xml:space="preserve"> </w:t>
      </w:r>
      <w:r w:rsidR="00A733E6" w:rsidRPr="00D274EA">
        <w:t xml:space="preserve">naposledy odsúhlaseného počtu </w:t>
      </w:r>
      <w:r w:rsidR="007D68AC" w:rsidRPr="00D274EA">
        <w:t>V</w:t>
      </w:r>
      <w:r w:rsidR="00A733E6" w:rsidRPr="00D274EA">
        <w:t>ozidiel</w:t>
      </w:r>
      <w:r w:rsidR="007D68AC" w:rsidRPr="00D274EA">
        <w:t xml:space="preserve"> dopravcu</w:t>
      </w:r>
      <w:r w:rsidR="00A733E6" w:rsidRPr="00D274EA">
        <w:t>/</w:t>
      </w:r>
      <w:r w:rsidR="007D68AC" w:rsidRPr="00D274EA">
        <w:t xml:space="preserve">Potrebného </w:t>
      </w:r>
      <w:r w:rsidR="00A733E6" w:rsidRPr="00D274EA">
        <w:t>počtu vodičov</w:t>
      </w:r>
      <w:r w:rsidR="00BD0B3E" w:rsidRPr="00D274EA">
        <w:t xml:space="preserve"> </w:t>
      </w:r>
      <w:r w:rsidRPr="00D274EA">
        <w:t>s ohľadom na technické možnosti dispozície s vozidlovým parkom Dopravcu, na zákon č. 56/2012 Z.</w:t>
      </w:r>
      <w:r w:rsidR="001D3720" w:rsidRPr="00D274EA">
        <w:t> </w:t>
      </w:r>
      <w:r w:rsidRPr="00D274EA">
        <w:t xml:space="preserve">z. a obmedzenia vyplývajúce z právnych predpisov upravujúcich bezpečnosť a ochranu zdravia pri práci a doby odpočinku vodičov. </w:t>
      </w:r>
    </w:p>
    <w:p w14:paraId="35CA987D" w14:textId="77777777" w:rsidR="003F6333" w:rsidRPr="007F35AD" w:rsidRDefault="00842FDB" w:rsidP="00843502">
      <w:pPr>
        <w:pStyle w:val="Heading3"/>
        <w:keepNext w:val="0"/>
        <w:keepLines w:val="0"/>
        <w:widowControl w:val="0"/>
        <w:ind w:left="709" w:hanging="709"/>
        <w:rPr>
          <w:b/>
          <w:bCs/>
        </w:rPr>
      </w:pPr>
      <w:bookmarkStart w:id="87" w:name="_Ref53937264"/>
      <w:r w:rsidRPr="007F35AD">
        <w:rPr>
          <w:b/>
          <w:bCs/>
        </w:rPr>
        <w:t>Použitie vozidiel v iných dopravách</w:t>
      </w:r>
      <w:bookmarkEnd w:id="87"/>
    </w:p>
    <w:p w14:paraId="3848C1F0" w14:textId="77777777" w:rsidR="0089119A" w:rsidRPr="008142D6" w:rsidRDefault="00A733E6" w:rsidP="001A797C">
      <w:pPr>
        <w:pStyle w:val="ListParagraph"/>
        <w:widowControl w:val="0"/>
        <w:spacing w:after="120" w:line="240" w:lineRule="auto"/>
        <w:contextualSpacing w:val="0"/>
        <w:jc w:val="both"/>
        <w:rPr>
          <w:rFonts w:ascii="Lato" w:hAnsi="Lato"/>
        </w:rPr>
      </w:pPr>
      <w:r w:rsidRPr="007F35AD">
        <w:rPr>
          <w:rFonts w:ascii="Lato" w:hAnsi="Lato"/>
        </w:rPr>
        <w:t>Jednotkové náklady</w:t>
      </w:r>
      <w:r w:rsidR="00627BB1" w:rsidRPr="007F35AD">
        <w:rPr>
          <w:rFonts w:ascii="Lato" w:hAnsi="Lato"/>
        </w:rPr>
        <w:t xml:space="preserve"> týkajúce sa časti ceny za fixné náklady spojené s obstaraním vozidiel a poistenie vozidiel (uvedené v r. </w:t>
      </w:r>
      <w:r w:rsidRPr="007F35AD">
        <w:rPr>
          <w:rFonts w:ascii="Lato" w:hAnsi="Lato"/>
        </w:rPr>
        <w:t>5</w:t>
      </w:r>
      <w:r w:rsidR="00627BB1" w:rsidRPr="007F35AD">
        <w:rPr>
          <w:rFonts w:ascii="Lato" w:hAnsi="Lato"/>
        </w:rPr>
        <w:t xml:space="preserve"> a </w:t>
      </w:r>
      <w:r w:rsidR="00EB7DB7" w:rsidRPr="007F35AD">
        <w:rPr>
          <w:rFonts w:ascii="Lato" w:hAnsi="Lato"/>
        </w:rPr>
        <w:t>6</w:t>
      </w:r>
      <w:r w:rsidR="00627BB1" w:rsidRPr="007F35AD">
        <w:rPr>
          <w:rFonts w:ascii="Lato" w:hAnsi="Lato"/>
        </w:rPr>
        <w:t xml:space="preserve">.2 v Ponuke </w:t>
      </w:r>
      <w:r w:rsidRPr="007F35AD">
        <w:rPr>
          <w:rFonts w:ascii="Lato" w:hAnsi="Lato"/>
        </w:rPr>
        <w:t>d</w:t>
      </w:r>
      <w:r w:rsidR="00627BB1" w:rsidRPr="007F35AD">
        <w:rPr>
          <w:rFonts w:ascii="Lato" w:hAnsi="Lato"/>
        </w:rPr>
        <w:t>opravcu aktualizované podľa Zmluvy)</w:t>
      </w:r>
      <w:r w:rsidR="00D567CA">
        <w:rPr>
          <w:rFonts w:ascii="Lato" w:hAnsi="Lato"/>
        </w:rPr>
        <w:t xml:space="preserve"> príslušnej kategórie vozidiel</w:t>
      </w:r>
      <w:r w:rsidR="00627BB1" w:rsidRPr="007F35AD">
        <w:rPr>
          <w:rFonts w:ascii="Lato" w:hAnsi="Lato"/>
        </w:rPr>
        <w:t xml:space="preserve"> </w:t>
      </w:r>
      <w:r w:rsidR="005B540E" w:rsidRPr="007F35AD">
        <w:rPr>
          <w:rFonts w:ascii="Lato" w:hAnsi="Lato"/>
        </w:rPr>
        <w:t xml:space="preserve">sú </w:t>
      </w:r>
      <w:r w:rsidR="00531EED">
        <w:rPr>
          <w:rFonts w:ascii="Lato" w:hAnsi="Lato"/>
        </w:rPr>
        <w:t>prepočítané</w:t>
      </w:r>
      <w:r w:rsidR="003C7B0E" w:rsidRPr="007F35AD">
        <w:rPr>
          <w:rFonts w:ascii="Lato" w:hAnsi="Lato"/>
        </w:rPr>
        <w:t xml:space="preserve"> </w:t>
      </w:r>
      <w:r w:rsidR="00D567CA" w:rsidRPr="007F35AD">
        <w:rPr>
          <w:rFonts w:ascii="Lato" w:hAnsi="Lato"/>
        </w:rPr>
        <w:t>pomer</w:t>
      </w:r>
      <w:r w:rsidR="00D567CA">
        <w:rPr>
          <w:rFonts w:ascii="Lato" w:hAnsi="Lato"/>
        </w:rPr>
        <w:t>om</w:t>
      </w:r>
      <w:r w:rsidR="00D567CA" w:rsidRPr="007F35AD">
        <w:rPr>
          <w:rFonts w:ascii="Lato" w:hAnsi="Lato"/>
        </w:rPr>
        <w:t xml:space="preserve"> </w:t>
      </w:r>
      <w:r w:rsidR="003C7B0E" w:rsidRPr="007F35AD">
        <w:rPr>
          <w:rFonts w:ascii="Lato" w:hAnsi="Lato"/>
        </w:rPr>
        <w:t xml:space="preserve">skutočne ubehnutých </w:t>
      </w:r>
      <w:r w:rsidRPr="007F35AD">
        <w:rPr>
          <w:rFonts w:ascii="Lato" w:hAnsi="Lato"/>
        </w:rPr>
        <w:t>kilometrov</w:t>
      </w:r>
      <w:r w:rsidR="003C7B0E" w:rsidRPr="007F35AD">
        <w:rPr>
          <w:rFonts w:ascii="Lato" w:hAnsi="Lato"/>
        </w:rPr>
        <w:t xml:space="preserve"> v</w:t>
      </w:r>
      <w:r w:rsidR="009A51A2" w:rsidRPr="007F35AD">
        <w:rPr>
          <w:rFonts w:ascii="Lato" w:hAnsi="Lato"/>
        </w:rPr>
        <w:t> </w:t>
      </w:r>
      <w:r w:rsidR="007F35AD" w:rsidRPr="007F35AD">
        <w:rPr>
          <w:rFonts w:ascii="Lato" w:hAnsi="Lato"/>
        </w:rPr>
        <w:t xml:space="preserve">pravidelnej </w:t>
      </w:r>
      <w:r w:rsidR="00D7574E" w:rsidRPr="007F35AD">
        <w:rPr>
          <w:rFonts w:ascii="Lato" w:hAnsi="Lato"/>
        </w:rPr>
        <w:t xml:space="preserve">mestskej </w:t>
      </w:r>
      <w:r w:rsidR="003C7B0E" w:rsidRPr="007F35AD">
        <w:rPr>
          <w:rFonts w:ascii="Lato" w:hAnsi="Lato"/>
        </w:rPr>
        <w:t>doprave v rámci plnenia Zmluvy</w:t>
      </w:r>
      <w:r w:rsidR="00531EED">
        <w:rPr>
          <w:rFonts w:ascii="Lato" w:hAnsi="Lato"/>
        </w:rPr>
        <w:t xml:space="preserve"> na celkov</w:t>
      </w:r>
      <w:r w:rsidR="00E42BA5">
        <w:rPr>
          <w:rFonts w:ascii="Lato" w:hAnsi="Lato"/>
        </w:rPr>
        <w:t>ých</w:t>
      </w:r>
      <w:r w:rsidR="00531EED">
        <w:rPr>
          <w:rFonts w:ascii="Lato" w:hAnsi="Lato"/>
        </w:rPr>
        <w:t xml:space="preserve"> </w:t>
      </w:r>
      <w:r w:rsidR="00D567CA">
        <w:rPr>
          <w:rFonts w:ascii="Lato" w:hAnsi="Lato"/>
        </w:rPr>
        <w:t>ubehnutých kilometro</w:t>
      </w:r>
      <w:r w:rsidR="00E42BA5">
        <w:rPr>
          <w:rFonts w:ascii="Lato" w:hAnsi="Lato"/>
        </w:rPr>
        <w:t>ch</w:t>
      </w:r>
      <w:r w:rsidR="00531EED">
        <w:rPr>
          <w:rFonts w:ascii="Lato" w:hAnsi="Lato"/>
        </w:rPr>
        <w:t xml:space="preserve"> </w:t>
      </w:r>
      <w:r w:rsidR="00D567CA">
        <w:rPr>
          <w:rFonts w:ascii="Lato" w:hAnsi="Lato"/>
        </w:rPr>
        <w:t>danej</w:t>
      </w:r>
      <w:r w:rsidR="00531EED">
        <w:rPr>
          <w:rFonts w:ascii="Lato" w:hAnsi="Lato"/>
        </w:rPr>
        <w:t xml:space="preserve"> kategórie vozidiel.</w:t>
      </w:r>
      <w:r w:rsidR="003C7B0E" w:rsidRPr="007F35AD">
        <w:rPr>
          <w:rFonts w:ascii="Lato" w:hAnsi="Lato"/>
        </w:rPr>
        <w:t>.</w:t>
      </w:r>
      <w:r w:rsidR="0089119A" w:rsidRPr="007F35AD">
        <w:rPr>
          <w:rFonts w:ascii="Lato" w:hAnsi="Lato"/>
        </w:rPr>
        <w:t xml:space="preserve"> </w:t>
      </w:r>
      <w:r w:rsidR="001F08DC" w:rsidRPr="007F35AD">
        <w:rPr>
          <w:rFonts w:ascii="Lato" w:hAnsi="Lato"/>
        </w:rPr>
        <w:t>Správnosť</w:t>
      </w:r>
      <w:r w:rsidR="0089119A" w:rsidRPr="007F35AD">
        <w:rPr>
          <w:rFonts w:ascii="Lato" w:hAnsi="Lato"/>
        </w:rPr>
        <w:t xml:space="preserve"> </w:t>
      </w:r>
      <w:r w:rsidR="00EB3ABD" w:rsidRPr="007F35AD">
        <w:rPr>
          <w:rFonts w:ascii="Lato" w:hAnsi="Lato"/>
        </w:rPr>
        <w:t xml:space="preserve">Dopravcom </w:t>
      </w:r>
      <w:r w:rsidR="001F08DC" w:rsidRPr="007F35AD">
        <w:rPr>
          <w:rFonts w:ascii="Lato" w:hAnsi="Lato"/>
        </w:rPr>
        <w:t xml:space="preserve">predložených </w:t>
      </w:r>
      <w:r w:rsidR="0089119A" w:rsidRPr="007F35AD">
        <w:rPr>
          <w:rFonts w:ascii="Lato" w:hAnsi="Lato"/>
        </w:rPr>
        <w:t>údajov týkajúcich sa použitia Používaných vozidiel v iných dopravách je Dopravca povinný na</w:t>
      </w:r>
      <w:r w:rsidR="001F08DC" w:rsidRPr="007F35AD">
        <w:rPr>
          <w:rFonts w:ascii="Lato" w:hAnsi="Lato"/>
        </w:rPr>
        <w:t> </w:t>
      </w:r>
      <w:r w:rsidR="0089119A" w:rsidRPr="007F35AD">
        <w:rPr>
          <w:rFonts w:ascii="Lato" w:hAnsi="Lato"/>
        </w:rPr>
        <w:t xml:space="preserve">vyžiadanie Objednávateľa preukázať </w:t>
      </w:r>
      <w:r w:rsidR="00EB3ABD" w:rsidRPr="007F35AD">
        <w:rPr>
          <w:rFonts w:ascii="Lato" w:hAnsi="Lato"/>
        </w:rPr>
        <w:t xml:space="preserve">príslušnými </w:t>
      </w:r>
      <w:r w:rsidR="001F08DC" w:rsidRPr="007F35AD">
        <w:rPr>
          <w:rFonts w:ascii="Lato" w:hAnsi="Lato"/>
        </w:rPr>
        <w:t>záznamami</w:t>
      </w:r>
      <w:r w:rsidR="0089119A" w:rsidRPr="007F35AD">
        <w:rPr>
          <w:rFonts w:ascii="Lato" w:hAnsi="Lato"/>
        </w:rPr>
        <w:t xml:space="preserve"> z GPS </w:t>
      </w:r>
      <w:r w:rsidR="001F08DC" w:rsidRPr="007F35AD">
        <w:rPr>
          <w:rFonts w:ascii="Lato" w:hAnsi="Lato"/>
        </w:rPr>
        <w:t>modulov sledovania polohy vozidiel.</w:t>
      </w:r>
      <w:r w:rsidR="0089119A" w:rsidRPr="008142D6">
        <w:rPr>
          <w:rFonts w:ascii="Lato" w:hAnsi="Lato"/>
        </w:rPr>
        <w:t xml:space="preserve"> </w:t>
      </w:r>
    </w:p>
    <w:p w14:paraId="5A44EC74" w14:textId="77777777" w:rsidR="001844D5" w:rsidRPr="008142D6" w:rsidRDefault="001844D5" w:rsidP="00843502">
      <w:pPr>
        <w:pStyle w:val="Heading3"/>
        <w:keepNext w:val="0"/>
        <w:keepLines w:val="0"/>
        <w:widowControl w:val="0"/>
        <w:ind w:left="709" w:hanging="709"/>
        <w:rPr>
          <w:b/>
          <w:bCs/>
        </w:rPr>
      </w:pPr>
      <w:r w:rsidRPr="008142D6">
        <w:rPr>
          <w:b/>
          <w:bCs/>
        </w:rPr>
        <w:t xml:space="preserve">Príplatok </w:t>
      </w:r>
      <w:r w:rsidR="0066382F" w:rsidRPr="008142D6">
        <w:rPr>
          <w:b/>
          <w:bCs/>
        </w:rPr>
        <w:t>v prípade</w:t>
      </w:r>
      <w:r w:rsidRPr="008142D6">
        <w:rPr>
          <w:b/>
          <w:bCs/>
        </w:rPr>
        <w:t xml:space="preserve"> vozidiel </w:t>
      </w:r>
      <w:r w:rsidR="00FB49FE" w:rsidRPr="008142D6">
        <w:rPr>
          <w:b/>
          <w:bCs/>
        </w:rPr>
        <w:t>spôsobilých</w:t>
      </w:r>
      <w:r w:rsidRPr="008142D6">
        <w:rPr>
          <w:b/>
          <w:bCs/>
        </w:rPr>
        <w:t xml:space="preserve"> na prepravu bicyklov a lyží</w:t>
      </w:r>
    </w:p>
    <w:p w14:paraId="212FF6EF" w14:textId="77777777" w:rsidR="00CB4F50" w:rsidRPr="008142D6" w:rsidRDefault="001844D5" w:rsidP="001A797C">
      <w:pPr>
        <w:pStyle w:val="Heading4"/>
        <w:keepNext w:val="0"/>
        <w:keepLines w:val="0"/>
        <w:widowControl w:val="0"/>
      </w:pPr>
      <w:bookmarkStart w:id="88" w:name="_Ref98506349"/>
      <w:bookmarkStart w:id="89" w:name="_Ref106608037"/>
      <w:r w:rsidRPr="008142D6">
        <w:lastRenderedPageBreak/>
        <w:t xml:space="preserve">Zmluvné strany sa dohodli, že z hľadiska potrieb dopravnej obslužnosti a skvalitnenia dopravných služieb je Dopravca povinný akceptovať Pokyn </w:t>
      </w:r>
      <w:r w:rsidR="00A733E6" w:rsidRPr="008142D6">
        <w:t>o</w:t>
      </w:r>
      <w:r w:rsidRPr="008142D6">
        <w:t>bjednávateľa, aby vybrané Spoje prevádzkoval vozidlami vybavenými prípojným vozíkom na prepravu bicyklov, cyklonosičom</w:t>
      </w:r>
      <w:r w:rsidR="00334399" w:rsidRPr="008142D6">
        <w:t>/</w:t>
      </w:r>
      <w:r w:rsidR="00A27CA9" w:rsidRPr="008142D6">
        <w:t>cyklodržiakom</w:t>
      </w:r>
      <w:r w:rsidRPr="008142D6">
        <w:t xml:space="preserve"> alebo skiboxom (ďalej ako </w:t>
      </w:r>
      <w:r w:rsidRPr="008142D6">
        <w:rPr>
          <w:b/>
          <w:bCs/>
          <w:i/>
          <w:iCs/>
        </w:rPr>
        <w:t>„Prídavné zariadenie“</w:t>
      </w:r>
      <w:r w:rsidRPr="008142D6">
        <w:t>), a to v súlade s aktuálnym</w:t>
      </w:r>
      <w:r w:rsidR="005B540E" w:rsidRPr="008142D6">
        <w:t>i</w:t>
      </w:r>
      <w:r w:rsidRPr="008142D6">
        <w:t xml:space="preserve"> </w:t>
      </w:r>
      <w:r w:rsidR="00A733E6" w:rsidRPr="008142D6">
        <w:t>CP</w:t>
      </w:r>
      <w:r w:rsidRPr="008142D6">
        <w:t>. Parametre</w:t>
      </w:r>
      <w:r w:rsidR="00077DC2" w:rsidRPr="008142D6">
        <w:t xml:space="preserve"> týchto</w:t>
      </w:r>
      <w:r w:rsidRPr="008142D6">
        <w:t xml:space="preserve"> Prídavných zariadení sú stanovené </w:t>
      </w:r>
      <w:r w:rsidRPr="007F35AD">
        <w:t>v Štandardoch kvality IDS Východ.</w:t>
      </w:r>
      <w:bookmarkEnd w:id="88"/>
      <w:r w:rsidR="0044242B" w:rsidRPr="008142D6">
        <w:t xml:space="preserve"> </w:t>
      </w:r>
      <w:bookmarkEnd w:id="89"/>
    </w:p>
    <w:p w14:paraId="4820EBAA" w14:textId="5ACD12CC" w:rsidR="00E91D68" w:rsidRPr="00E91D68" w:rsidRDefault="0066382F" w:rsidP="001A797C">
      <w:pPr>
        <w:pStyle w:val="Heading4"/>
        <w:keepNext w:val="0"/>
        <w:keepLines w:val="0"/>
        <w:widowControl w:val="0"/>
      </w:pPr>
      <w:bookmarkStart w:id="90" w:name="_Ref98926931"/>
      <w:r w:rsidRPr="008142D6">
        <w:t>V prípade rozhodnutia Objednávateľa o zaradení do prevádzky vozidiel vybavených Prídavným zariadením</w:t>
      </w:r>
      <w:r w:rsidRPr="00562AA3">
        <w:t xml:space="preserve"> bude </w:t>
      </w:r>
      <w:r w:rsidR="00256155" w:rsidRPr="00562AA3">
        <w:t>výška Príplatku</w:t>
      </w:r>
      <w:r w:rsidRPr="00562AA3">
        <w:t xml:space="preserve"> </w:t>
      </w:r>
      <w:r w:rsidR="00256155" w:rsidRPr="00562AA3">
        <w:t>za jeden kilometer skutočne realizovaný s daným druhom Prídavného zariadenia v rozsahu podľa CP určená dodatkom k</w:t>
      </w:r>
      <w:r w:rsidR="00A52DDD" w:rsidRPr="00562AA3">
        <w:t> </w:t>
      </w:r>
      <w:r w:rsidR="00256155" w:rsidRPr="00562AA3">
        <w:t>Zmluve</w:t>
      </w:r>
      <w:r w:rsidR="00A52DDD" w:rsidRPr="00562AA3">
        <w:t xml:space="preserve"> v zmysle bodu </w:t>
      </w:r>
      <w:r w:rsidR="00650FEF" w:rsidRPr="00562AA3">
        <w:fldChar w:fldCharType="begin"/>
      </w:r>
      <w:r w:rsidR="00A52DDD" w:rsidRPr="00562AA3">
        <w:instrText xml:space="preserve"> REF _Ref52178238 \r \h </w:instrText>
      </w:r>
      <w:r w:rsidR="00650FEF" w:rsidRPr="00562AA3">
        <w:fldChar w:fldCharType="separate"/>
      </w:r>
      <w:r w:rsidR="001C7151">
        <w:t>5.4.8</w:t>
      </w:r>
      <w:r w:rsidR="00650FEF" w:rsidRPr="00562AA3">
        <w:fldChar w:fldCharType="end"/>
      </w:r>
      <w:r w:rsidR="00A52DDD" w:rsidRPr="00562AA3">
        <w:t xml:space="preserve"> Zmluvy</w:t>
      </w:r>
      <w:r w:rsidR="00256155" w:rsidRPr="00562AA3">
        <w:t>.</w:t>
      </w:r>
      <w:bookmarkEnd w:id="90"/>
    </w:p>
    <w:p w14:paraId="31FDC57B" w14:textId="77777777" w:rsidR="00256155" w:rsidRPr="00562AA3" w:rsidRDefault="00256155" w:rsidP="001A797C">
      <w:pPr>
        <w:pStyle w:val="Heading4"/>
        <w:keepNext w:val="0"/>
        <w:keepLines w:val="0"/>
        <w:widowControl w:val="0"/>
      </w:pPr>
      <w:r w:rsidRPr="00562AA3">
        <w:t xml:space="preserve">Dohodnutá výška Príplatku bude zohľadňovať iba </w:t>
      </w:r>
      <w:r w:rsidR="006E33D6">
        <w:t xml:space="preserve">preukázateľne </w:t>
      </w:r>
      <w:r w:rsidRPr="00562AA3">
        <w:t>zvýšené náklady na pohonné hmoty</w:t>
      </w:r>
      <w:r w:rsidR="00BA3CC6" w:rsidRPr="00562AA3">
        <w:t xml:space="preserve"> a </w:t>
      </w:r>
      <w:r w:rsidR="00BA3CC6" w:rsidRPr="00A86621">
        <w:t>investičné náklady spojené s obstaraním daného druhu Prídavného zariadenia, príp. náklady na jeho bežnú údržbu.</w:t>
      </w:r>
      <w:r w:rsidR="002824BA" w:rsidRPr="00A86621">
        <w:t xml:space="preserve"> </w:t>
      </w:r>
      <w:r w:rsidR="00EB3ABD" w:rsidRPr="00A86621">
        <w:t>Stanovenie Príplatku v časti</w:t>
      </w:r>
      <w:r w:rsidR="002824BA" w:rsidRPr="00A86621">
        <w:t xml:space="preserve"> investičných nákladov a príp. nákladov na</w:t>
      </w:r>
      <w:r w:rsidR="00EB3ABD" w:rsidRPr="00A86621">
        <w:t> </w:t>
      </w:r>
      <w:r w:rsidR="002824BA" w:rsidRPr="00A86621">
        <w:t>bežnú údržbu bude vychádzať zo skutočných nákladov s prihliadnutím na obvyklosť cien v</w:t>
      </w:r>
      <w:r w:rsidR="00EB3ABD" w:rsidRPr="00A86621">
        <w:t> </w:t>
      </w:r>
      <w:r w:rsidR="002824BA" w:rsidRPr="00A86621">
        <w:t>danom čase a mieste.</w:t>
      </w:r>
    </w:p>
    <w:p w14:paraId="6F8DC8A9" w14:textId="0E5F37D6" w:rsidR="00BA3CC6" w:rsidRPr="00562AA3" w:rsidRDefault="00BA3CC6" w:rsidP="001A797C">
      <w:pPr>
        <w:pStyle w:val="Heading4"/>
        <w:keepNext w:val="0"/>
        <w:keepLines w:val="0"/>
        <w:widowControl w:val="0"/>
      </w:pPr>
      <w:bookmarkStart w:id="91" w:name="_Ref98506659"/>
      <w:r w:rsidRPr="00562AA3">
        <w:rPr>
          <w:rStyle w:val="Heading2Char"/>
        </w:rPr>
        <w:t xml:space="preserve">Dopravca sa zaväzuje prevziať do </w:t>
      </w:r>
      <w:r w:rsidR="00256E75">
        <w:rPr>
          <w:rStyle w:val="Heading2Char"/>
        </w:rPr>
        <w:t>užívania</w:t>
      </w:r>
      <w:r w:rsidR="00E00FD5">
        <w:rPr>
          <w:rStyle w:val="Heading2Char"/>
        </w:rPr>
        <w:t>,</w:t>
      </w:r>
      <w:r w:rsidR="00256E75">
        <w:rPr>
          <w:rStyle w:val="Heading2Char"/>
        </w:rPr>
        <w:t xml:space="preserve"> starostlivosti</w:t>
      </w:r>
      <w:r w:rsidR="00E00FD5">
        <w:rPr>
          <w:rStyle w:val="Heading2Char"/>
        </w:rPr>
        <w:t xml:space="preserve"> a prevádzky</w:t>
      </w:r>
      <w:r w:rsidR="00256E75" w:rsidRPr="00562AA3">
        <w:rPr>
          <w:rStyle w:val="Heading2Char"/>
        </w:rPr>
        <w:t xml:space="preserve"> </w:t>
      </w:r>
      <w:r w:rsidRPr="00562AA3">
        <w:rPr>
          <w:rStyle w:val="Heading2Char"/>
        </w:rPr>
        <w:t xml:space="preserve">Prídavné zariadenia, ktoré vlastní Objednávateľ a/alebo Organizátor, pričom výška Príplatku zohľadňujúca </w:t>
      </w:r>
      <w:r w:rsidR="00DA3A13">
        <w:rPr>
          <w:rStyle w:val="Heading2Char"/>
        </w:rPr>
        <w:t xml:space="preserve">preukázateľne </w:t>
      </w:r>
      <w:r w:rsidRPr="00562AA3">
        <w:rPr>
          <w:rStyle w:val="Heading2Char"/>
        </w:rPr>
        <w:t>zvýšené náklady na pohonné hmoty, príp. bežnú údržbu</w:t>
      </w:r>
      <w:r w:rsidR="00DA3A13">
        <w:rPr>
          <w:rStyle w:val="Heading2Char"/>
        </w:rPr>
        <w:t>, montáž a demontáž Prídavného zariadenia</w:t>
      </w:r>
      <w:r w:rsidRPr="00562AA3">
        <w:rPr>
          <w:rStyle w:val="Heading2Char"/>
        </w:rPr>
        <w:t xml:space="preserve"> bude určená dodatkom k</w:t>
      </w:r>
      <w:r w:rsidR="00A52DDD" w:rsidRPr="00562AA3">
        <w:rPr>
          <w:rStyle w:val="Heading2Char"/>
        </w:rPr>
        <w:t> </w:t>
      </w:r>
      <w:r w:rsidRPr="00562AA3">
        <w:rPr>
          <w:rStyle w:val="Heading2Char"/>
        </w:rPr>
        <w:t>Zmluve</w:t>
      </w:r>
      <w:r w:rsidR="00A52DDD" w:rsidRPr="00562AA3">
        <w:rPr>
          <w:rStyle w:val="Heading2Char"/>
        </w:rPr>
        <w:t xml:space="preserve"> </w:t>
      </w:r>
      <w:r w:rsidR="00A52DDD" w:rsidRPr="00562AA3">
        <w:t xml:space="preserve">v zmysle bodu </w:t>
      </w:r>
      <w:r w:rsidR="00650FEF" w:rsidRPr="00562AA3">
        <w:fldChar w:fldCharType="begin"/>
      </w:r>
      <w:r w:rsidR="00A52DDD" w:rsidRPr="00562AA3">
        <w:instrText xml:space="preserve"> REF _Ref52178238 \r \h </w:instrText>
      </w:r>
      <w:r w:rsidR="00650FEF" w:rsidRPr="00562AA3">
        <w:fldChar w:fldCharType="separate"/>
      </w:r>
      <w:r w:rsidR="001C7151">
        <w:t>5.4.8</w:t>
      </w:r>
      <w:r w:rsidR="00650FEF" w:rsidRPr="00562AA3">
        <w:fldChar w:fldCharType="end"/>
      </w:r>
      <w:r w:rsidR="00A52DDD" w:rsidRPr="00562AA3">
        <w:t xml:space="preserve"> Zmluvy</w:t>
      </w:r>
      <w:r w:rsidRPr="00562AA3">
        <w:t>.</w:t>
      </w:r>
      <w:bookmarkEnd w:id="91"/>
    </w:p>
    <w:p w14:paraId="2D57F874" w14:textId="7B9D29C0" w:rsidR="00A5149D" w:rsidRPr="00A5149D" w:rsidRDefault="003D0551" w:rsidP="00843502">
      <w:pPr>
        <w:pStyle w:val="Heading3"/>
        <w:keepNext w:val="0"/>
        <w:keepLines w:val="0"/>
        <w:widowControl w:val="0"/>
        <w:ind w:left="709" w:hanging="709"/>
      </w:pPr>
      <w:bookmarkStart w:id="92" w:name="_Ref52178238"/>
      <w:r w:rsidRPr="00A5149D">
        <w:t>Výsledn</w:t>
      </w:r>
      <w:r w:rsidR="000A44F4" w:rsidRPr="00A5149D">
        <w:t>á</w:t>
      </w:r>
      <w:r w:rsidRPr="00A5149D">
        <w:t xml:space="preserve"> jednotkov</w:t>
      </w:r>
      <w:r w:rsidR="000A44F4" w:rsidRPr="00A5149D">
        <w:t>á</w:t>
      </w:r>
      <w:r w:rsidRPr="00A5149D">
        <w:t xml:space="preserve"> cen</w:t>
      </w:r>
      <w:r w:rsidR="00E724FB" w:rsidRPr="00A5149D">
        <w:t>a</w:t>
      </w:r>
      <w:r w:rsidRPr="00A5149D">
        <w:t xml:space="preserve"> bude v priebehu trvania Zmluvy ďalej </w:t>
      </w:r>
      <w:r w:rsidR="000A44F4" w:rsidRPr="00A5149D">
        <w:t>upravovaná</w:t>
      </w:r>
      <w:r w:rsidRPr="00A5149D">
        <w:t xml:space="preserve"> (mimo zmien vyššie uvedených v článku </w:t>
      </w:r>
      <w:r w:rsidR="001D3720" w:rsidRPr="00A5149D">
        <w:t xml:space="preserve">5 </w:t>
      </w:r>
      <w:r w:rsidR="006C6E72" w:rsidRPr="00A5149D">
        <w:t xml:space="preserve">a bode </w:t>
      </w:r>
      <w:r w:rsidR="00572D6E">
        <w:fldChar w:fldCharType="begin"/>
      </w:r>
      <w:r w:rsidR="00572D6E">
        <w:instrText xml:space="preserve"> REF _Ref71094227 \r \h  \* MERGEFORMAT </w:instrText>
      </w:r>
      <w:r w:rsidR="00572D6E">
        <w:fldChar w:fldCharType="separate"/>
      </w:r>
      <w:r w:rsidR="001C7151">
        <w:t>6.16</w:t>
      </w:r>
      <w:r w:rsidR="00572D6E">
        <w:fldChar w:fldCharType="end"/>
      </w:r>
      <w:r w:rsidRPr="00A5149D">
        <w:t xml:space="preserve"> Zmluvy) </w:t>
      </w:r>
      <w:r w:rsidR="000A44F4" w:rsidRPr="00A5149D">
        <w:t xml:space="preserve">len </w:t>
      </w:r>
      <w:r w:rsidRPr="00A5149D">
        <w:t xml:space="preserve">v prípadoch, </w:t>
      </w:r>
      <w:r w:rsidR="000A44F4" w:rsidRPr="00A5149D">
        <w:t>ak</w:t>
      </w:r>
      <w:r w:rsidRPr="00A5149D">
        <w:t xml:space="preserve"> dôjde </w:t>
      </w:r>
      <w:r w:rsidRPr="00A5149D">
        <w:rPr>
          <w:b/>
          <w:bCs/>
        </w:rPr>
        <w:t>k zavedeniu novej povinnosti vyplývajúcej z právnych predpisov</w:t>
      </w:r>
      <w:r w:rsidR="000175D8" w:rsidRPr="00A5149D">
        <w:t xml:space="preserve"> (napr. zmeny legislatívy týkajúce</w:t>
      </w:r>
      <w:r w:rsidR="00410268">
        <w:t>j</w:t>
      </w:r>
      <w:r w:rsidR="000175D8" w:rsidRPr="00A5149D">
        <w:t xml:space="preserve"> sa personálnych nákladov, dane z motorových vozidiel prípadne zavedenie novej ekologickej dane, zavedenie nových požiadaviek na Používané vozidlá napr. prvkov pre zvýšenie aktívnej alebo pasívnej bezpečnosti vozidiel, zavedenie nových požiadaviek na finančnú, odbornú alebo inú spôsobilosť Dopravcu) </w:t>
      </w:r>
      <w:r w:rsidRPr="00A5149D">
        <w:rPr>
          <w:b/>
          <w:bCs/>
        </w:rPr>
        <w:t>alebo</w:t>
      </w:r>
      <w:r w:rsidRPr="00A5149D">
        <w:t xml:space="preserve"> </w:t>
      </w:r>
      <w:r w:rsidR="00657899" w:rsidRPr="00A5149D">
        <w:rPr>
          <w:b/>
          <w:bCs/>
        </w:rPr>
        <w:t>z</w:t>
      </w:r>
      <w:r w:rsidR="00E2580B" w:rsidRPr="00A5149D">
        <w:rPr>
          <w:b/>
          <w:bCs/>
        </w:rPr>
        <w:t> dôvodu</w:t>
      </w:r>
      <w:r w:rsidR="00657899" w:rsidRPr="00A5149D">
        <w:rPr>
          <w:b/>
          <w:bCs/>
        </w:rPr>
        <w:t xml:space="preserve"> </w:t>
      </w:r>
      <w:r w:rsidRPr="00A5149D">
        <w:rPr>
          <w:b/>
          <w:bCs/>
        </w:rPr>
        <w:t>dodatočných investícií vyvolaných požiadavkami Objednávateľa</w:t>
      </w:r>
      <w:r w:rsidR="005C3AFB">
        <w:rPr>
          <w:b/>
          <w:bCs/>
        </w:rPr>
        <w:t xml:space="preserve"> a/alebo Organizátora</w:t>
      </w:r>
      <w:r w:rsidRPr="00A5149D">
        <w:rPr>
          <w:b/>
          <w:bCs/>
        </w:rPr>
        <w:t xml:space="preserve"> v súvislosti s</w:t>
      </w:r>
      <w:r w:rsidR="00555D98" w:rsidRPr="00A5149D">
        <w:t> </w:t>
      </w:r>
      <w:r w:rsidRPr="00A5149D">
        <w:rPr>
          <w:b/>
          <w:bCs/>
        </w:rPr>
        <w:t>aktualizáciou</w:t>
      </w:r>
      <w:r w:rsidR="00555D98" w:rsidRPr="00A5149D">
        <w:rPr>
          <w:b/>
          <w:bCs/>
        </w:rPr>
        <w:t xml:space="preserve"> </w:t>
      </w:r>
      <w:r w:rsidR="00555D98" w:rsidRPr="00421971">
        <w:rPr>
          <w:b/>
          <w:bCs/>
        </w:rPr>
        <w:t>Štandardov kvality IDS</w:t>
      </w:r>
      <w:r w:rsidR="00F93068" w:rsidRPr="00421971">
        <w:rPr>
          <w:b/>
          <w:bCs/>
        </w:rPr>
        <w:t xml:space="preserve"> Východ</w:t>
      </w:r>
      <w:r w:rsidR="00EB3ABD" w:rsidRPr="00421971">
        <w:rPr>
          <w:b/>
          <w:bCs/>
        </w:rPr>
        <w:t>,</w:t>
      </w:r>
      <w:r w:rsidR="00EB3ABD">
        <w:rPr>
          <w:b/>
          <w:bCs/>
        </w:rPr>
        <w:t xml:space="preserve"> </w:t>
      </w:r>
      <w:r w:rsidR="007A3177">
        <w:rPr>
          <w:b/>
          <w:bCs/>
        </w:rPr>
        <w:t xml:space="preserve">Kartových štandardov, </w:t>
      </w:r>
      <w:r w:rsidR="00EB3ABD" w:rsidRPr="00D274EA">
        <w:rPr>
          <w:b/>
          <w:bCs/>
        </w:rPr>
        <w:t xml:space="preserve">Tarify </w:t>
      </w:r>
      <w:r w:rsidR="004159C6" w:rsidRPr="00D274EA">
        <w:rPr>
          <w:b/>
          <w:bCs/>
        </w:rPr>
        <w:t xml:space="preserve">alebo Prepravného poriadku </w:t>
      </w:r>
      <w:r w:rsidR="00555D98" w:rsidRPr="00D274EA">
        <w:t>s ohľadom na zámer Objednávateľa</w:t>
      </w:r>
      <w:r w:rsidRPr="00D274EA">
        <w:t xml:space="preserve"> </w:t>
      </w:r>
      <w:r w:rsidR="00555D98" w:rsidRPr="00D274EA">
        <w:t xml:space="preserve">rozvíjať </w:t>
      </w:r>
      <w:r w:rsidR="007D4EC4" w:rsidRPr="00D274EA">
        <w:t xml:space="preserve">integrovaný </w:t>
      </w:r>
      <w:r w:rsidR="007D4EC4" w:rsidRPr="00A5149D">
        <w:t>dopravný systém</w:t>
      </w:r>
      <w:r w:rsidR="00555D98" w:rsidRPr="00A5149D">
        <w:t xml:space="preserve"> na území funkčného regiónu Východné Slovensko</w:t>
      </w:r>
      <w:r w:rsidR="000175D8" w:rsidRPr="00A5149D">
        <w:t xml:space="preserve"> a</w:t>
      </w:r>
      <w:r w:rsidR="00E2580B" w:rsidRPr="00A5149D">
        <w:t> zatraktívňovať verejnú osobnú dopravu</w:t>
      </w:r>
      <w:r w:rsidR="000A44F4" w:rsidRPr="00A5149D">
        <w:t xml:space="preserve">. </w:t>
      </w:r>
      <w:r w:rsidR="00F93068" w:rsidRPr="00A5149D">
        <w:t xml:space="preserve">V kontexte vyššie uvedeného Zmluvné strany </w:t>
      </w:r>
      <w:r w:rsidR="000A44F4" w:rsidRPr="00A5149D">
        <w:t>berú na vedomie postupné</w:t>
      </w:r>
      <w:r w:rsidR="00F93068" w:rsidRPr="00A5149D">
        <w:t xml:space="preserve"> zvyšovanie kvalitatívnych požiadaviek obsiahnutých v Štandardoch kvality IDS Východ. </w:t>
      </w:r>
      <w:r w:rsidR="000175D8" w:rsidRPr="00A5149D">
        <w:t>Rozhodujúc</w:t>
      </w:r>
      <w:r w:rsidR="00657899" w:rsidRPr="00A5149D">
        <w:t>im pre vykonanie predmetnej úpravy</w:t>
      </w:r>
      <w:r w:rsidR="000175D8" w:rsidRPr="00A5149D">
        <w:t xml:space="preserve"> je</w:t>
      </w:r>
      <w:r w:rsidR="00657899" w:rsidRPr="00A5149D">
        <w:t xml:space="preserve"> fakt</w:t>
      </w:r>
      <w:r w:rsidR="000175D8" w:rsidRPr="00A5149D">
        <w:t>, že zavedenie novej povinnosti bude mať priamy vplyv na náklady Dopravcu</w:t>
      </w:r>
      <w:r w:rsidR="00657899" w:rsidRPr="00A5149D">
        <w:t xml:space="preserve"> pri poskytovaní Služby podľa Zmluvy a jej zavedenie nemohlo byť v dobe podania Ponuky </w:t>
      </w:r>
      <w:r w:rsidR="00E2580B" w:rsidRPr="00A5149D">
        <w:t>d</w:t>
      </w:r>
      <w:r w:rsidR="00657899" w:rsidRPr="00A5149D">
        <w:t xml:space="preserve">opravcu Zmluvnými stranami zohľadnené. Výsledná jednotková cena bude v takomto prípade </w:t>
      </w:r>
      <w:r w:rsidR="00A35362" w:rsidRPr="00A5149D">
        <w:t>upravená</w:t>
      </w:r>
      <w:r w:rsidR="00657899" w:rsidRPr="00A5149D">
        <w:t xml:space="preserve"> o čiastku zodpovedajúcu výške nákladov Dopravcu, ktoré mu preukázateľne vznikli v priamom dôsledku novozavedenej právnej povinnosti</w:t>
      </w:r>
      <w:r w:rsidR="005C3AFB">
        <w:t xml:space="preserve"> alebo </w:t>
      </w:r>
      <w:r w:rsidR="005C3AFB" w:rsidRPr="00B8179E">
        <w:t>z dôvodu dodatočných investícií vyvolaných požiadavkami Objednávateľa</w:t>
      </w:r>
      <w:r w:rsidR="005C3AFB">
        <w:t xml:space="preserve"> </w:t>
      </w:r>
      <w:r w:rsidR="005C3AFB" w:rsidRPr="002A5B87">
        <w:t>a/alebo Organizátora</w:t>
      </w:r>
      <w:r w:rsidR="005C3AFB" w:rsidRPr="00B8179E">
        <w:t xml:space="preserve"> v súvislosti s</w:t>
      </w:r>
      <w:r w:rsidR="005C3AFB" w:rsidRPr="00A5374E">
        <w:t> </w:t>
      </w:r>
      <w:r w:rsidR="005C3AFB" w:rsidRPr="00B8179E">
        <w:t xml:space="preserve">aktualizáciou </w:t>
      </w:r>
      <w:r w:rsidR="005C3AFB" w:rsidRPr="00421971">
        <w:t>Štandardov kvality IDS Východ</w:t>
      </w:r>
      <w:r w:rsidR="005C3AFB" w:rsidRPr="00B8179E">
        <w:t xml:space="preserve">, Kartových štandardov, Tarify alebo Prepravného poriadku </w:t>
      </w:r>
      <w:r w:rsidR="00657899" w:rsidRPr="00A5149D">
        <w:t>(t</w:t>
      </w:r>
      <w:r w:rsidR="006E1165" w:rsidRPr="00A5149D">
        <w:t>zn.</w:t>
      </w:r>
      <w:r w:rsidR="00657899" w:rsidRPr="00A5149D">
        <w:t xml:space="preserve"> len o hodnotu priameho dopadu novo zavedenej povinnosti). O možnosti využitia ustanovenia tohto odseku Zmluvy rozhoduje výlučne Objednávateľ, a to predovšetkým pri</w:t>
      </w:r>
      <w:r w:rsidR="001D3720" w:rsidRPr="00A5149D">
        <w:t> </w:t>
      </w:r>
      <w:r w:rsidR="00657899" w:rsidRPr="00A5149D">
        <w:t>zohľadnení právnej prípustnosti prevedenia úpravy Výslednej jednotkovej ceny.</w:t>
      </w:r>
      <w:r w:rsidR="003F7606" w:rsidRPr="00A5149D">
        <w:t xml:space="preserve"> Objednávateľ má taktiež právo sa rozhodnúť, že hodnotu priameho dopadu novozavedenej povinnosti na náklady Dopravcu vysporiada formou jednorazovej úhrady, ak takýto spôsob považuje za jednoduchší a prehľadnejší z hľadiska účel</w:t>
      </w:r>
      <w:r w:rsidR="00B47D5F" w:rsidRPr="00A5149D">
        <w:t>u</w:t>
      </w:r>
      <w:r w:rsidR="003F7606" w:rsidRPr="00A5149D">
        <w:t xml:space="preserve"> platby.</w:t>
      </w:r>
      <w:bookmarkEnd w:id="92"/>
    </w:p>
    <w:p w14:paraId="22E333C3" w14:textId="5184D18A" w:rsidR="006C5EFA" w:rsidRDefault="00B61F63" w:rsidP="00843502">
      <w:pPr>
        <w:pStyle w:val="Heading3"/>
        <w:keepNext w:val="0"/>
        <w:keepLines w:val="0"/>
        <w:widowControl w:val="0"/>
        <w:ind w:left="709" w:hanging="709"/>
      </w:pPr>
      <w:bookmarkStart w:id="93" w:name="_Ref115958299"/>
      <w:bookmarkStart w:id="94" w:name="_Ref98506823"/>
      <w:r w:rsidRPr="00A5149D">
        <w:t>V prípade, že v dôsledku zmien CP</w:t>
      </w:r>
      <w:r w:rsidR="00B55388">
        <w:t xml:space="preserve"> a zmien v Obehoch vozidiel podľa bodov </w:t>
      </w:r>
      <w:r w:rsidR="00650FEF">
        <w:fldChar w:fldCharType="begin"/>
      </w:r>
      <w:r w:rsidR="00B55388">
        <w:instrText xml:space="preserve"> REF _Ref90231264 \r \h </w:instrText>
      </w:r>
      <w:r w:rsidR="00650FEF">
        <w:fldChar w:fldCharType="separate"/>
      </w:r>
      <w:r w:rsidR="001C7151">
        <w:t>3.5</w:t>
      </w:r>
      <w:r w:rsidR="00650FEF">
        <w:fldChar w:fldCharType="end"/>
      </w:r>
      <w:r w:rsidR="00B55388">
        <w:t xml:space="preserve"> a </w:t>
      </w:r>
      <w:r w:rsidR="00650FEF">
        <w:fldChar w:fldCharType="begin"/>
      </w:r>
      <w:r w:rsidR="00B55388">
        <w:instrText xml:space="preserve"> REF _Ref90231412 \r \h </w:instrText>
      </w:r>
      <w:r w:rsidR="00650FEF">
        <w:fldChar w:fldCharType="separate"/>
      </w:r>
      <w:r w:rsidR="001C7151">
        <w:t>3.16</w:t>
      </w:r>
      <w:r w:rsidR="00650FEF">
        <w:fldChar w:fldCharType="end"/>
      </w:r>
      <w:r w:rsidR="00B55388">
        <w:t xml:space="preserve"> Zmluvy</w:t>
      </w:r>
      <w:r w:rsidRPr="00A5149D">
        <w:t xml:space="preserve"> dôjde</w:t>
      </w:r>
      <w:r w:rsidR="006C5EFA">
        <w:t xml:space="preserve"> v príslušnom kalendárnom roku</w:t>
      </w:r>
      <w:r w:rsidRPr="00A5149D">
        <w:t xml:space="preserve"> k objektívnej a nevyhnutnej zmene </w:t>
      </w:r>
      <w:r w:rsidRPr="00E42BA5">
        <w:t>výšky podielu Technických kilometrov na celko</w:t>
      </w:r>
      <w:r w:rsidR="00DD6129" w:rsidRPr="00E42BA5">
        <w:t>vo</w:t>
      </w:r>
      <w:r w:rsidRPr="00E42BA5">
        <w:t>m realizovanom dopravnom výkone pri zabezpečení Služby, aspoň o </w:t>
      </w:r>
      <w:r w:rsidR="000B7539" w:rsidRPr="00E42BA5">
        <w:t>1</w:t>
      </w:r>
      <w:r w:rsidRPr="00E42BA5">
        <w:t xml:space="preserve"> %</w:t>
      </w:r>
      <w:r w:rsidR="000B7539" w:rsidRPr="00E42BA5">
        <w:t xml:space="preserve"> (vrátane)</w:t>
      </w:r>
      <w:r w:rsidRPr="00E42BA5">
        <w:t xml:space="preserve"> nahor oproti stavu zodpovedajúcemu informácii poskytnutej zo strany Dopravcu </w:t>
      </w:r>
      <w:r w:rsidR="00F31AAA" w:rsidRPr="00E42BA5">
        <w:t>v prvom zúčtovaní</w:t>
      </w:r>
      <w:r w:rsidRPr="00E42BA5">
        <w:t>,</w:t>
      </w:r>
      <w:r w:rsidRPr="00410268">
        <w:t xml:space="preserve"> všetko</w:t>
      </w:r>
      <w:r w:rsidRPr="00A5149D">
        <w:t xml:space="preserve"> za predpokladu, že Dopravca zakaždým po zmene CP postupoval s maximálnou odbornou starostlivosťou a optimalizoval Technické kilometre </w:t>
      </w:r>
      <w:r w:rsidRPr="00A5149D">
        <w:lastRenderedPageBreak/>
        <w:t xml:space="preserve">na nevyhnutné minimum, čo je povinnosťou Dopravcu vyplývajúcou zo Zmluvy, má </w:t>
      </w:r>
      <w:r w:rsidR="00F31AAA">
        <w:t>Dopravca</w:t>
      </w:r>
      <w:r w:rsidRPr="00A5149D">
        <w:t xml:space="preserve"> </w:t>
      </w:r>
      <w:r w:rsidR="00F31AAA">
        <w:t>p</w:t>
      </w:r>
      <w:r w:rsidRPr="00A5149D">
        <w:t xml:space="preserve">rávo na náhradu. Náhrada podľa predchádzajúcej vety bude zohľadňovať zmenené </w:t>
      </w:r>
      <w:r w:rsidR="006C5EFA">
        <w:t xml:space="preserve">Jednotkové </w:t>
      </w:r>
      <w:r w:rsidRPr="00A5149D">
        <w:t>náklady na pohonné hmoty (PHM)</w:t>
      </w:r>
      <w:r w:rsidR="00F31AAA">
        <w:t xml:space="preserve"> a</w:t>
      </w:r>
      <w:r w:rsidRPr="00A5149D">
        <w:t xml:space="preserve"> priame mzdy (Mvodič), </w:t>
      </w:r>
      <w:r w:rsidR="006C5EFA">
        <w:t xml:space="preserve">ktoré </w:t>
      </w:r>
      <w:r w:rsidR="00DD6129">
        <w:t>budú</w:t>
      </w:r>
      <w:r w:rsidR="006C5EFA">
        <w:t xml:space="preserve"> prenásobené nasledujúcim koeficientom</w:t>
      </w:r>
      <w:r w:rsidR="00DD6129">
        <w:t>:</w:t>
      </w:r>
      <w:bookmarkEnd w:id="93"/>
      <w:r w:rsidRPr="00A5149D">
        <w:t xml:space="preserve"> </w:t>
      </w:r>
    </w:p>
    <w:p w14:paraId="01458D78" w14:textId="77777777" w:rsidR="006C5EFA" w:rsidRDefault="00965C3E" w:rsidP="001A797C">
      <w:pPr>
        <w:widowControl w:val="0"/>
        <w:spacing w:after="120" w:line="240" w:lineRule="auto"/>
        <w:jc w:val="both"/>
      </w:pPr>
      <m:oMathPara>
        <m:oMath>
          <m:sSub>
            <m:sSubPr>
              <m:ctrlPr>
                <w:rPr>
                  <w:rFonts w:ascii="Cambria Math" w:hAnsi="Cambria Math"/>
                  <w:i/>
                </w:rPr>
              </m:ctrlPr>
            </m:sSubPr>
            <m:e>
              <m:r>
                <w:rPr>
                  <w:rFonts w:ascii="Cambria Math" w:hAnsi="Cambria Math"/>
                </w:rPr>
                <m:t>k</m:t>
              </m:r>
            </m:e>
            <m:sub>
              <m:r>
                <w:rPr>
                  <w:rFonts w:ascii="Cambria Math" w:hAnsi="Cambria Math"/>
                </w:rPr>
                <m:t>∆TK</m:t>
              </m:r>
            </m:sub>
          </m:sSub>
          <m:r>
            <w:rPr>
              <w:rFonts w:ascii="Cambria Math" w:hAnsi="Cambria Math"/>
            </w:rPr>
            <m:t>=</m:t>
          </m:r>
          <m:f>
            <m:fPr>
              <m:ctrlPr>
                <w:rPr>
                  <w:rFonts w:ascii="Cambria Math" w:hAnsi="Cambria Math"/>
                  <w:i/>
                </w:rPr>
              </m:ctrlPr>
            </m:fPr>
            <m:num>
              <m:f>
                <m:fPr>
                  <m:ctrlPr>
                    <w:rPr>
                      <w:rFonts w:ascii="Cambria Math" w:hAnsi="Cambria Math"/>
                      <w:i/>
                    </w:rPr>
                  </m:ctrlPr>
                </m:fPr>
                <m:num>
                  <m:r>
                    <w:rPr>
                      <w:rFonts w:ascii="Cambria Math" w:hAnsi="Cambria Math"/>
                    </w:rPr>
                    <m:t>100-</m:t>
                  </m:r>
                  <m:sSub>
                    <m:sSubPr>
                      <m:ctrlPr>
                        <w:rPr>
                          <w:rFonts w:ascii="Cambria Math" w:hAnsi="Cambria Math"/>
                          <w:i/>
                        </w:rPr>
                      </m:ctrlPr>
                    </m:sSubPr>
                    <m:e>
                      <m:r>
                        <w:rPr>
                          <w:rFonts w:ascii="Cambria Math" w:hAnsi="Cambria Math"/>
                        </w:rPr>
                        <m:t>pTK</m:t>
                      </m:r>
                    </m:e>
                    <m:sub>
                      <m:r>
                        <w:rPr>
                          <w:rFonts w:ascii="Cambria Math" w:hAnsi="Cambria Math"/>
                        </w:rPr>
                        <m:t>1z</m:t>
                      </m:r>
                    </m:sub>
                  </m:sSub>
                </m:num>
                <m:den>
                  <m:r>
                    <w:rPr>
                      <w:rFonts w:ascii="Cambria Math" w:hAnsi="Cambria Math"/>
                    </w:rPr>
                    <m:t>100</m:t>
                  </m:r>
                </m:den>
              </m:f>
            </m:num>
            <m:den>
              <m:f>
                <m:fPr>
                  <m:ctrlPr>
                    <w:rPr>
                      <w:rFonts w:ascii="Cambria Math" w:hAnsi="Cambria Math"/>
                      <w:i/>
                    </w:rPr>
                  </m:ctrlPr>
                </m:fPr>
                <m:num>
                  <m:r>
                    <w:rPr>
                      <w:rFonts w:ascii="Cambria Math" w:hAnsi="Cambria Math"/>
                    </w:rPr>
                    <m:t>100-</m:t>
                  </m:r>
                  <m:sSub>
                    <m:sSubPr>
                      <m:ctrlPr>
                        <w:rPr>
                          <w:rFonts w:ascii="Cambria Math" w:hAnsi="Cambria Math"/>
                          <w:i/>
                        </w:rPr>
                      </m:ctrlPr>
                    </m:sSubPr>
                    <m:e>
                      <m:r>
                        <w:rPr>
                          <w:rFonts w:ascii="Cambria Math" w:hAnsi="Cambria Math"/>
                        </w:rPr>
                        <m:t>pTK</m:t>
                      </m:r>
                    </m:e>
                    <m:sub>
                      <m:r>
                        <w:rPr>
                          <w:rFonts w:ascii="Cambria Math" w:hAnsi="Cambria Math"/>
                        </w:rPr>
                        <m:t>r</m:t>
                      </m:r>
                    </m:sub>
                  </m:sSub>
                </m:num>
                <m:den>
                  <m:r>
                    <w:rPr>
                      <w:rFonts w:ascii="Cambria Math" w:hAnsi="Cambria Math"/>
                    </w:rPr>
                    <m:t>100</m:t>
                  </m:r>
                </m:den>
              </m:f>
            </m:den>
          </m:f>
        </m:oMath>
      </m:oMathPara>
    </w:p>
    <w:p w14:paraId="6450EEF6" w14:textId="77777777" w:rsidR="00CD2C44" w:rsidRDefault="00CD2C44" w:rsidP="001A797C">
      <w:pPr>
        <w:widowControl w:val="0"/>
        <w:spacing w:after="120" w:line="240" w:lineRule="auto"/>
        <w:ind w:left="708" w:hanging="708"/>
        <w:jc w:val="both"/>
        <w:rPr>
          <w:rFonts w:ascii="Lato" w:hAnsi="Lato"/>
        </w:rPr>
      </w:pPr>
      <w:r>
        <w:rPr>
          <w:rFonts w:ascii="Lato" w:hAnsi="Lato"/>
        </w:rPr>
        <w:t>kde</w:t>
      </w:r>
    </w:p>
    <w:p w14:paraId="0FEC4051" w14:textId="7046F762" w:rsidR="00CD2C44" w:rsidRDefault="00CD2C44" w:rsidP="001A797C">
      <w:pPr>
        <w:widowControl w:val="0"/>
        <w:spacing w:after="120" w:line="240" w:lineRule="auto"/>
        <w:ind w:left="1134" w:hanging="1134"/>
        <w:jc w:val="both"/>
        <w:rPr>
          <w:rFonts w:ascii="Lato" w:hAnsi="Lato"/>
        </w:rPr>
      </w:pPr>
      <w:r w:rsidRPr="00D83FC5">
        <w:rPr>
          <w:rFonts w:ascii="Lato" w:hAnsi="Lato"/>
          <w:i/>
          <w:iCs/>
        </w:rPr>
        <w:t>k</w:t>
      </w:r>
      <w:r w:rsidRPr="00D83FC5">
        <w:rPr>
          <w:rFonts w:ascii="Lato" w:hAnsi="Lato"/>
          <w:i/>
          <w:iCs/>
          <w:vertAlign w:val="subscript"/>
        </w:rPr>
        <w:t>ΔTK</w:t>
      </w:r>
      <w:r>
        <w:rPr>
          <w:rFonts w:ascii="Lato" w:hAnsi="Lato"/>
        </w:rPr>
        <w:tab/>
        <w:t xml:space="preserve">koeficient pre úpravu príslušných Jednotkových nákladov pri zmene podielu Technických kilometrov na celkovom realizovanom dopravnom výkone pre príslušný kalendárny rok podľa bodu </w:t>
      </w:r>
      <w:r w:rsidR="00650FEF">
        <w:rPr>
          <w:rFonts w:ascii="Lato" w:hAnsi="Lato"/>
        </w:rPr>
        <w:fldChar w:fldCharType="begin"/>
      </w:r>
      <w:r>
        <w:rPr>
          <w:rFonts w:ascii="Lato" w:hAnsi="Lato"/>
        </w:rPr>
        <w:instrText xml:space="preserve"> REF _Ref115958299 \r \h </w:instrText>
      </w:r>
      <w:r w:rsidR="00650FEF">
        <w:rPr>
          <w:rFonts w:ascii="Lato" w:hAnsi="Lato"/>
        </w:rPr>
      </w:r>
      <w:r w:rsidR="00650FEF">
        <w:rPr>
          <w:rFonts w:ascii="Lato" w:hAnsi="Lato"/>
        </w:rPr>
        <w:fldChar w:fldCharType="separate"/>
      </w:r>
      <w:r w:rsidR="001C7151">
        <w:rPr>
          <w:rFonts w:ascii="Lato" w:hAnsi="Lato"/>
        </w:rPr>
        <w:t>5.4.9</w:t>
      </w:r>
      <w:r w:rsidR="00650FEF">
        <w:rPr>
          <w:rFonts w:ascii="Lato" w:hAnsi="Lato"/>
        </w:rPr>
        <w:fldChar w:fldCharType="end"/>
      </w:r>
      <w:r>
        <w:rPr>
          <w:rFonts w:ascii="Lato" w:hAnsi="Lato"/>
        </w:rPr>
        <w:t xml:space="preserve"> Zmluvy</w:t>
      </w:r>
    </w:p>
    <w:p w14:paraId="756C2669" w14:textId="77777777" w:rsidR="00CD2C44" w:rsidRDefault="00CD2C44" w:rsidP="001A797C">
      <w:pPr>
        <w:widowControl w:val="0"/>
        <w:spacing w:after="120" w:line="240" w:lineRule="auto"/>
        <w:ind w:left="1134" w:hanging="1134"/>
        <w:jc w:val="both"/>
        <w:rPr>
          <w:rFonts w:ascii="Lato" w:hAnsi="Lato"/>
        </w:rPr>
      </w:pPr>
      <w:r w:rsidRPr="00D83FC5">
        <w:rPr>
          <w:rFonts w:ascii="Lato" w:hAnsi="Lato"/>
          <w:i/>
          <w:iCs/>
        </w:rPr>
        <w:t>pTK</w:t>
      </w:r>
      <w:r w:rsidRPr="00D83FC5">
        <w:rPr>
          <w:rFonts w:ascii="Lato" w:hAnsi="Lato"/>
          <w:i/>
          <w:iCs/>
          <w:vertAlign w:val="subscript"/>
        </w:rPr>
        <w:t>1z</w:t>
      </w:r>
      <w:r>
        <w:rPr>
          <w:rFonts w:ascii="Lato" w:hAnsi="Lato"/>
        </w:rPr>
        <w:tab/>
        <w:t xml:space="preserve">podiel Technických kilometrov na celkovom realizovanom dopravnom výkone, preukázaný Dopravcom pri prvom ročnom zúčtovaní (vyjadrený v </w:t>
      </w:r>
      <w:r w:rsidR="00DD6129">
        <w:rPr>
          <w:rFonts w:ascii="Lato" w:hAnsi="Lato"/>
        </w:rPr>
        <w:t>%)</w:t>
      </w:r>
    </w:p>
    <w:p w14:paraId="510A72D2" w14:textId="77777777" w:rsidR="00DD6129" w:rsidRPr="00DD6129" w:rsidRDefault="00DD6129" w:rsidP="001A797C">
      <w:pPr>
        <w:widowControl w:val="0"/>
        <w:spacing w:after="120" w:line="240" w:lineRule="auto"/>
        <w:ind w:left="1134" w:hanging="1134"/>
        <w:jc w:val="both"/>
        <w:rPr>
          <w:rFonts w:ascii="Lato" w:hAnsi="Lato"/>
        </w:rPr>
      </w:pPr>
      <w:r>
        <w:rPr>
          <w:rFonts w:ascii="Lato" w:hAnsi="Lato"/>
          <w:i/>
          <w:iCs/>
        </w:rPr>
        <w:t>pTK</w:t>
      </w:r>
      <w:r w:rsidRPr="00D83FC5">
        <w:rPr>
          <w:rFonts w:ascii="Lato" w:hAnsi="Lato"/>
          <w:i/>
          <w:iCs/>
          <w:vertAlign w:val="subscript"/>
        </w:rPr>
        <w:t>r</w:t>
      </w:r>
      <w:r>
        <w:rPr>
          <w:rFonts w:ascii="Lato" w:hAnsi="Lato"/>
        </w:rPr>
        <w:tab/>
        <w:t xml:space="preserve">podiel Technických kilometrov na celkovom realizovanom dopravnom výkone, preukázaný Dopravcom </w:t>
      </w:r>
      <w:r w:rsidR="00ED3478">
        <w:rPr>
          <w:rFonts w:ascii="Lato" w:hAnsi="Lato"/>
        </w:rPr>
        <w:t>v</w:t>
      </w:r>
      <w:r>
        <w:rPr>
          <w:rFonts w:ascii="Lato" w:hAnsi="Lato"/>
        </w:rPr>
        <w:t> </w:t>
      </w:r>
      <w:r w:rsidRPr="00D83FC5">
        <w:rPr>
          <w:rFonts w:ascii="Lato" w:hAnsi="Lato"/>
          <w:i/>
          <w:iCs/>
        </w:rPr>
        <w:t>r</w:t>
      </w:r>
      <w:r>
        <w:rPr>
          <w:rFonts w:ascii="Lato" w:hAnsi="Lato"/>
        </w:rPr>
        <w:t>-</w:t>
      </w:r>
      <w:r w:rsidR="00ED3478">
        <w:rPr>
          <w:rFonts w:ascii="Lato" w:hAnsi="Lato"/>
        </w:rPr>
        <w:t>tom</w:t>
      </w:r>
      <w:r>
        <w:rPr>
          <w:rFonts w:ascii="Lato" w:hAnsi="Lato"/>
        </w:rPr>
        <w:t xml:space="preserve"> kalendárn</w:t>
      </w:r>
      <w:r w:rsidR="00ED3478">
        <w:rPr>
          <w:rFonts w:ascii="Lato" w:hAnsi="Lato"/>
        </w:rPr>
        <w:t>om</w:t>
      </w:r>
      <w:r>
        <w:rPr>
          <w:rFonts w:ascii="Lato" w:hAnsi="Lato"/>
        </w:rPr>
        <w:t xml:space="preserve"> rok</w:t>
      </w:r>
      <w:r w:rsidR="00ED3478">
        <w:rPr>
          <w:rFonts w:ascii="Lato" w:hAnsi="Lato"/>
        </w:rPr>
        <w:t>u</w:t>
      </w:r>
      <w:r>
        <w:rPr>
          <w:rFonts w:ascii="Lato" w:hAnsi="Lato"/>
        </w:rPr>
        <w:t xml:space="preserve"> poskytovania Služby</w:t>
      </w:r>
      <w:r w:rsidR="00001CC8">
        <w:rPr>
          <w:rFonts w:ascii="Lato" w:hAnsi="Lato"/>
        </w:rPr>
        <w:t xml:space="preserve"> (vyjadrený v %)</w:t>
      </w:r>
      <w:r>
        <w:rPr>
          <w:rFonts w:ascii="Lato" w:hAnsi="Lato"/>
        </w:rPr>
        <w:t xml:space="preserve">; </w:t>
      </w:r>
      <w:r w:rsidRPr="00D83FC5">
        <w:rPr>
          <w:rFonts w:ascii="Lato" w:hAnsi="Lato"/>
          <w:i/>
          <w:iCs/>
        </w:rPr>
        <w:t>r</w:t>
      </w:r>
      <w:r>
        <w:rPr>
          <w:rFonts w:ascii="Lato" w:hAnsi="Lato"/>
        </w:rPr>
        <w:t xml:space="preserve"> = 2, 3, 4, ... 10</w:t>
      </w:r>
    </w:p>
    <w:p w14:paraId="18E3B2B1" w14:textId="77777777" w:rsidR="00E91D68" w:rsidRDefault="00B61F63" w:rsidP="001A797C">
      <w:pPr>
        <w:pStyle w:val="Heading3"/>
        <w:keepNext w:val="0"/>
        <w:keepLines w:val="0"/>
        <w:widowControl w:val="0"/>
        <w:numPr>
          <w:ilvl w:val="0"/>
          <w:numId w:val="0"/>
        </w:numPr>
        <w:ind w:left="709"/>
      </w:pPr>
      <w:r w:rsidRPr="00A5149D">
        <w:t xml:space="preserve">O zmene </w:t>
      </w:r>
      <w:r w:rsidR="00DD6129">
        <w:t xml:space="preserve">podielu </w:t>
      </w:r>
      <w:r w:rsidRPr="00A5149D">
        <w:t>Technických kilometrov je Dopravca povinný informovať Objednávateľa najneskôr do 1</w:t>
      </w:r>
      <w:r w:rsidR="00ED17A9">
        <w:t>5</w:t>
      </w:r>
      <w:r w:rsidRPr="00A5149D">
        <w:t xml:space="preserve"> dní od oznámenia zmeny CP. Zmenu podielu Technických kilometrov je Objednávateľ každopádne oprávnený kedykoľvek kontrolovať a Dopravca je povinný na požiadanie predložiť Objednávateľovi bezodkladne všetky relevantné údaje a podklady. Náhrada bude zohľadnená pri výpočte Ceny služby a</w:t>
      </w:r>
      <w:r w:rsidR="00657E78">
        <w:t> </w:t>
      </w:r>
      <w:r w:rsidR="00E42BA5">
        <w:t>D</w:t>
      </w:r>
      <w:r w:rsidRPr="00A5149D">
        <w:t>oplatku za uplynulý kalendárny rok.</w:t>
      </w:r>
      <w:bookmarkEnd w:id="94"/>
    </w:p>
    <w:p w14:paraId="724ADFF4" w14:textId="77777777" w:rsidR="00C402B8" w:rsidRDefault="00C402B8" w:rsidP="001A797C">
      <w:pPr>
        <w:widowControl w:val="0"/>
      </w:pPr>
    </w:p>
    <w:p w14:paraId="3D7E8190" w14:textId="77777777" w:rsidR="00E33A71" w:rsidRPr="00A5149D" w:rsidRDefault="00B03896" w:rsidP="001A797C">
      <w:pPr>
        <w:widowControl w:val="0"/>
        <w:jc w:val="center"/>
        <w:rPr>
          <w:rFonts w:ascii="Lato" w:hAnsi="Lato"/>
          <w:b/>
          <w:bCs/>
          <w:caps/>
        </w:rPr>
      </w:pPr>
      <w:r w:rsidRPr="00A5149D">
        <w:rPr>
          <w:rFonts w:ascii="Lato" w:hAnsi="Lato"/>
          <w:b/>
          <w:bCs/>
          <w:caps/>
        </w:rPr>
        <w:t xml:space="preserve">Výpočet Príspevku, </w:t>
      </w:r>
      <w:r w:rsidR="00E33A71" w:rsidRPr="00A5149D">
        <w:rPr>
          <w:rFonts w:ascii="Lato" w:hAnsi="Lato"/>
          <w:b/>
          <w:bCs/>
          <w:caps/>
        </w:rPr>
        <w:t xml:space="preserve">mesačné </w:t>
      </w:r>
      <w:r w:rsidR="00410268">
        <w:rPr>
          <w:rFonts w:ascii="Lato" w:hAnsi="Lato"/>
          <w:b/>
          <w:bCs/>
          <w:caps/>
        </w:rPr>
        <w:t>úhrady</w:t>
      </w:r>
      <w:r w:rsidR="00E33A71" w:rsidRPr="00A5149D">
        <w:rPr>
          <w:rFonts w:ascii="Lato" w:hAnsi="Lato"/>
          <w:b/>
          <w:bCs/>
          <w:caps/>
        </w:rPr>
        <w:t xml:space="preserve"> a zúčtovanie</w:t>
      </w:r>
    </w:p>
    <w:p w14:paraId="393D36C6" w14:textId="0E251044" w:rsidR="00656F66" w:rsidRPr="00D274EA" w:rsidRDefault="00BE2DBD" w:rsidP="001A797C">
      <w:pPr>
        <w:pStyle w:val="Heading2"/>
        <w:keepNext w:val="0"/>
        <w:keepLines w:val="0"/>
        <w:widowControl w:val="0"/>
      </w:pPr>
      <w:bookmarkStart w:id="95" w:name="_Ref137556434"/>
      <w:r w:rsidRPr="00A5149D">
        <w:t xml:space="preserve">Pre účely výpočtu Príspevku Objednávateľ alebo Organizátor </w:t>
      </w:r>
      <w:r w:rsidR="000C409F">
        <w:t>určuje/</w:t>
      </w:r>
      <w:r w:rsidR="00CD0E0B">
        <w:t>odsúhlas</w:t>
      </w:r>
      <w:r w:rsidR="000C409F">
        <w:t>uje</w:t>
      </w:r>
      <w:r w:rsidRPr="00A5149D">
        <w:t xml:space="preserve"> </w:t>
      </w:r>
      <w:r w:rsidR="000C409F" w:rsidRPr="00A5149D">
        <w:t>kilometrick</w:t>
      </w:r>
      <w:r w:rsidR="000C409F">
        <w:t>ú</w:t>
      </w:r>
      <w:r w:rsidR="000C409F" w:rsidRPr="00A5149D">
        <w:t xml:space="preserve"> </w:t>
      </w:r>
      <w:r w:rsidRPr="00A5149D">
        <w:t>dĺžk</w:t>
      </w:r>
      <w:r w:rsidR="000C409F">
        <w:t>u</w:t>
      </w:r>
      <w:r w:rsidRPr="00A5149D">
        <w:t xml:space="preserve"> jednotlivých Spojov, ktorá bude menená v nadväznosti na príslušnú zmenu </w:t>
      </w:r>
      <w:r w:rsidR="00E724FB" w:rsidRPr="00A5149D">
        <w:t>CP</w:t>
      </w:r>
      <w:r w:rsidRPr="00A5149D">
        <w:t xml:space="preserve"> alebo mimoriadne udalosti</w:t>
      </w:r>
      <w:r w:rsidR="005C3AFB">
        <w:t xml:space="preserve"> –</w:t>
      </w:r>
      <w:r w:rsidR="005C3AFB" w:rsidRPr="00A5149D">
        <w:t xml:space="preserve"> </w:t>
      </w:r>
      <w:r w:rsidRPr="00A5149D">
        <w:t>napr. uzávierky, obchádzky</w:t>
      </w:r>
      <w:r w:rsidR="005C3AFB">
        <w:t>,</w:t>
      </w:r>
      <w:r w:rsidRPr="00A5149D">
        <w:t xml:space="preserve"> alebo výluky</w:t>
      </w:r>
      <w:r w:rsidR="005C3AFB">
        <w:t xml:space="preserve"> –</w:t>
      </w:r>
      <w:r w:rsidRPr="00A5149D">
        <w:t xml:space="preserve"> znemožňujúce Dopravcovi využiť štandardnú dopravnú trasu</w:t>
      </w:r>
      <w:r w:rsidR="00310CFD">
        <w:t xml:space="preserve"> podľa bodu </w:t>
      </w:r>
      <w:r w:rsidR="00650FEF">
        <w:fldChar w:fldCharType="begin"/>
      </w:r>
      <w:r w:rsidR="00310CFD">
        <w:instrText xml:space="preserve"> REF _Ref98915387 \r \h </w:instrText>
      </w:r>
      <w:r w:rsidR="00650FEF">
        <w:fldChar w:fldCharType="separate"/>
      </w:r>
      <w:r w:rsidR="001C7151">
        <w:t>3.23</w:t>
      </w:r>
      <w:r w:rsidR="00650FEF">
        <w:fldChar w:fldCharType="end"/>
      </w:r>
      <w:r w:rsidR="00310CFD">
        <w:t xml:space="preserve"> Zmluvy</w:t>
      </w:r>
      <w:r w:rsidRPr="00A5149D">
        <w:t xml:space="preserve">. </w:t>
      </w:r>
      <w:r w:rsidRPr="00D274EA">
        <w:t xml:space="preserve">Aktuálne kilometrické dĺžky jednotlivých Spojov sú v dobe podpisu tejto Zmluvy určené Prílohou č. </w:t>
      </w:r>
      <w:r w:rsidR="00E724FB" w:rsidRPr="00D274EA">
        <w:t>2</w:t>
      </w:r>
      <w:r w:rsidR="00310CFD">
        <w:t xml:space="preserve"> Zmluvy</w:t>
      </w:r>
      <w:r w:rsidRPr="00D274EA">
        <w:t>.</w:t>
      </w:r>
      <w:bookmarkEnd w:id="95"/>
      <w:r w:rsidRPr="00D274EA">
        <w:t xml:space="preserve"> </w:t>
      </w:r>
    </w:p>
    <w:p w14:paraId="7C6B0C03" w14:textId="77777777" w:rsidR="00BE2DBD" w:rsidRPr="00A5149D" w:rsidRDefault="00BE2DBD" w:rsidP="001A797C">
      <w:pPr>
        <w:pStyle w:val="Heading2"/>
        <w:keepNext w:val="0"/>
        <w:keepLines w:val="0"/>
        <w:widowControl w:val="0"/>
      </w:pPr>
      <w:r w:rsidRPr="00A5149D">
        <w:t xml:space="preserve">V prípade vypravenia Posilového spoja sa do kilometrickej dĺžky zahrňuje aj kilometrická dĺžka trasy tohto Posilového spoja </w:t>
      </w:r>
      <w:r w:rsidR="00C6506A" w:rsidRPr="00A5149D">
        <w:t>z/</w:t>
      </w:r>
      <w:r w:rsidRPr="00A5149D">
        <w:t>do východiskovej a</w:t>
      </w:r>
      <w:r w:rsidR="00C6506A" w:rsidRPr="00A5149D">
        <w:t> </w:t>
      </w:r>
      <w:r w:rsidRPr="00A5149D">
        <w:t>z</w:t>
      </w:r>
      <w:r w:rsidR="00C6506A" w:rsidRPr="00A5149D">
        <w:t>/do</w:t>
      </w:r>
      <w:r w:rsidRPr="00A5149D">
        <w:t> konečnej zastávky.</w:t>
      </w:r>
    </w:p>
    <w:p w14:paraId="31B8D73C" w14:textId="77777777" w:rsidR="00656F66" w:rsidRPr="00A5149D" w:rsidRDefault="00656F66" w:rsidP="001A797C">
      <w:pPr>
        <w:pStyle w:val="Heading2"/>
        <w:keepNext w:val="0"/>
        <w:keepLines w:val="0"/>
        <w:widowControl w:val="0"/>
        <w:rPr>
          <w:b/>
          <w:bCs/>
        </w:rPr>
      </w:pPr>
      <w:bookmarkStart w:id="96" w:name="_Hlk72766357"/>
      <w:r w:rsidRPr="00A5149D">
        <w:rPr>
          <w:b/>
          <w:bCs/>
        </w:rPr>
        <w:t xml:space="preserve">Výpočet </w:t>
      </w:r>
      <w:r w:rsidR="00BE3939" w:rsidRPr="00A5149D">
        <w:rPr>
          <w:b/>
          <w:bCs/>
        </w:rPr>
        <w:t>Ceny</w:t>
      </w:r>
      <w:r w:rsidR="00E724FB" w:rsidRPr="00A5149D">
        <w:rPr>
          <w:b/>
          <w:bCs/>
        </w:rPr>
        <w:t xml:space="preserve"> služby</w:t>
      </w:r>
      <w:r w:rsidRPr="00A5149D">
        <w:rPr>
          <w:b/>
          <w:bCs/>
        </w:rPr>
        <w:t xml:space="preserve"> za riadne poskytovanie Služby</w:t>
      </w:r>
    </w:p>
    <w:p w14:paraId="1B25F449" w14:textId="77777777" w:rsidR="00531E65" w:rsidRPr="00A5149D" w:rsidRDefault="00656F66" w:rsidP="00843502">
      <w:pPr>
        <w:pStyle w:val="Heading3"/>
        <w:keepNext w:val="0"/>
        <w:keepLines w:val="0"/>
        <w:widowControl w:val="0"/>
        <w:ind w:left="709" w:hanging="709"/>
        <w:rPr>
          <w:b/>
          <w:bCs/>
          <w:i/>
          <w:iCs/>
        </w:rPr>
      </w:pPr>
      <w:bookmarkStart w:id="97" w:name="_Ref73007400"/>
      <w:r w:rsidRPr="00A5149D">
        <w:t xml:space="preserve">Pre účely výpočtu Príspevku podľa článku </w:t>
      </w:r>
      <w:r w:rsidR="001D3720" w:rsidRPr="00A5149D">
        <w:t>5</w:t>
      </w:r>
      <w:r w:rsidRPr="00A5149D">
        <w:t xml:space="preserve"> Zmluvy sa do </w:t>
      </w:r>
      <w:r w:rsidR="00B03896" w:rsidRPr="00A5149D">
        <w:rPr>
          <w:b/>
          <w:bCs/>
        </w:rPr>
        <w:t xml:space="preserve">Skutočne </w:t>
      </w:r>
      <w:r w:rsidRPr="00A5149D">
        <w:rPr>
          <w:b/>
          <w:bCs/>
        </w:rPr>
        <w:t xml:space="preserve">realizovaného rozsahu </w:t>
      </w:r>
      <w:r w:rsidR="00E724FB" w:rsidRPr="00A5149D">
        <w:rPr>
          <w:b/>
          <w:bCs/>
        </w:rPr>
        <w:t>s</w:t>
      </w:r>
      <w:r w:rsidRPr="00A5149D">
        <w:rPr>
          <w:b/>
          <w:bCs/>
        </w:rPr>
        <w:t>lužby</w:t>
      </w:r>
      <w:r w:rsidR="00270E96" w:rsidRPr="00A5149D">
        <w:rPr>
          <w:b/>
          <w:bCs/>
        </w:rPr>
        <w:t xml:space="preserve"> (SRS)</w:t>
      </w:r>
      <w:r w:rsidRPr="00A5149D">
        <w:t xml:space="preserve"> zahrňuje </w:t>
      </w:r>
      <w:r w:rsidR="00270E96" w:rsidRPr="00A5149D">
        <w:t xml:space="preserve">rozsah </w:t>
      </w:r>
      <w:r w:rsidR="001D3720" w:rsidRPr="00A5149D">
        <w:t>dopravných výkonov</w:t>
      </w:r>
      <w:r w:rsidR="00270E96" w:rsidRPr="00A5149D">
        <w:t xml:space="preserve"> vyjadrený v kilometroch</w:t>
      </w:r>
      <w:r w:rsidRPr="00A5149D">
        <w:t>, ktorý bol Dopravca v príslušnom období</w:t>
      </w:r>
      <w:r w:rsidR="00917BD7" w:rsidRPr="00A5149D">
        <w:t xml:space="preserve"> (uplynulý kalendárny rok)</w:t>
      </w:r>
      <w:r w:rsidRPr="00A5149D">
        <w:t xml:space="preserve"> povinný plniť na základe tejto Zmluvy, znížený o </w:t>
      </w:r>
      <w:r w:rsidR="00270E96" w:rsidRPr="00A5149D">
        <w:t>rozsah</w:t>
      </w:r>
      <w:r w:rsidRPr="00A5149D">
        <w:t>, ktorý Dopravca nerealizoval z</w:t>
      </w:r>
      <w:r w:rsidR="00531E65" w:rsidRPr="00A5149D">
        <w:t> </w:t>
      </w:r>
      <w:r w:rsidRPr="00A5149D">
        <w:t>dôvodov</w:t>
      </w:r>
      <w:r w:rsidR="00531E65" w:rsidRPr="00A5149D">
        <w:t xml:space="preserve">, ktoré nezavinil </w:t>
      </w:r>
      <w:r w:rsidR="00B03896" w:rsidRPr="00A5149D">
        <w:t>a znížený o</w:t>
      </w:r>
      <w:r w:rsidR="00531E65" w:rsidRPr="00A5149D">
        <w:t> </w:t>
      </w:r>
      <w:r w:rsidR="00270E96" w:rsidRPr="00A5149D">
        <w:t>rozsah</w:t>
      </w:r>
      <w:r w:rsidR="00531E65" w:rsidRPr="00A5149D">
        <w:t>, ktorý Dopravca nerealizoval v dôsledku porušenia svojich povinností vyplývajúci</w:t>
      </w:r>
      <w:r w:rsidR="00C6506A" w:rsidRPr="00A5149D">
        <w:t>ch</w:t>
      </w:r>
      <w:r w:rsidR="00531E65" w:rsidRPr="00A5149D">
        <w:t xml:space="preserve"> </w:t>
      </w:r>
      <w:r w:rsidR="00303ECD" w:rsidRPr="00A5149D">
        <w:t>zo</w:t>
      </w:r>
      <w:r w:rsidR="00531E65" w:rsidRPr="00A5149D">
        <w:t xml:space="preserve"> Zmluvy.</w:t>
      </w:r>
      <w:bookmarkEnd w:id="97"/>
    </w:p>
    <w:p w14:paraId="1A19660B" w14:textId="77777777" w:rsidR="006C2814" w:rsidRPr="00A5149D" w:rsidRDefault="00531E65" w:rsidP="00843502">
      <w:pPr>
        <w:pStyle w:val="Heading3"/>
        <w:keepNext w:val="0"/>
        <w:keepLines w:val="0"/>
        <w:widowControl w:val="0"/>
        <w:ind w:left="709" w:hanging="709"/>
      </w:pPr>
      <w:r w:rsidRPr="00A5149D">
        <w:t xml:space="preserve">V prípade Spojov, ktoré neboli realizované vôbec alebo </w:t>
      </w:r>
      <w:r w:rsidR="00C447B7" w:rsidRPr="00A5149D">
        <w:t xml:space="preserve">boli realizované iba </w:t>
      </w:r>
      <w:r w:rsidRPr="00A5149D">
        <w:t xml:space="preserve">z časti, </w:t>
      </w:r>
      <w:r w:rsidR="00C447B7" w:rsidRPr="00A5149D">
        <w:t xml:space="preserve">a to z dôvodov, </w:t>
      </w:r>
      <w:r w:rsidRPr="00A5149D">
        <w:t>ktoré nezavinil Dopravca, prináleží Dopravcovi na každý takýto nerealizovaný kilometer Príspevok vo</w:t>
      </w:r>
      <w:r w:rsidR="00917BD7" w:rsidRPr="00A5149D">
        <w:t> </w:t>
      </w:r>
      <w:r w:rsidRPr="00A5149D">
        <w:t xml:space="preserve">výške </w:t>
      </w:r>
      <w:r w:rsidR="00270E96" w:rsidRPr="00A5149D">
        <w:t>VFJN</w:t>
      </w:r>
      <w:r w:rsidRPr="00A5149D">
        <w:t>.</w:t>
      </w:r>
      <w:r w:rsidR="006C2814" w:rsidRPr="00A5149D">
        <w:t xml:space="preserve"> </w:t>
      </w:r>
    </w:p>
    <w:p w14:paraId="5B6C7F73" w14:textId="77777777" w:rsidR="00F93AB7" w:rsidRPr="00A5149D" w:rsidRDefault="00531E65" w:rsidP="00843502">
      <w:pPr>
        <w:pStyle w:val="Heading3"/>
        <w:keepNext w:val="0"/>
        <w:keepLines w:val="0"/>
        <w:widowControl w:val="0"/>
        <w:ind w:left="709" w:hanging="709"/>
      </w:pPr>
      <w:bookmarkStart w:id="98" w:name="_Ref80781671"/>
      <w:r w:rsidRPr="00A5149D">
        <w:t xml:space="preserve">Výpočet Príspevku za riadne poskytovanie Služby je daný vzorcami pre výpočet Ceny </w:t>
      </w:r>
      <w:r w:rsidR="00270E96" w:rsidRPr="00A5149D">
        <w:t>s</w:t>
      </w:r>
      <w:r w:rsidRPr="00A5149D">
        <w:t>lužby</w:t>
      </w:r>
      <w:r w:rsidR="00E42BA5">
        <w:t xml:space="preserve"> a</w:t>
      </w:r>
      <w:r w:rsidR="00E42BA5" w:rsidRPr="00A5149D">
        <w:t xml:space="preserve"> </w:t>
      </w:r>
      <w:r w:rsidR="00D853F7">
        <w:t>pre </w:t>
      </w:r>
      <w:r w:rsidRPr="00A5149D">
        <w:t xml:space="preserve">výpočet </w:t>
      </w:r>
      <w:r w:rsidR="00E42BA5">
        <w:t>D</w:t>
      </w:r>
      <w:r w:rsidR="00F75190">
        <w:t>oplatku</w:t>
      </w:r>
      <w:r w:rsidRPr="00A5149D">
        <w:t xml:space="preserve">. </w:t>
      </w:r>
      <w:r w:rsidR="00F93AB7" w:rsidRPr="00A5149D">
        <w:rPr>
          <w:b/>
          <w:bCs/>
        </w:rPr>
        <w:t xml:space="preserve">Cena </w:t>
      </w:r>
      <w:r w:rsidR="00270E96" w:rsidRPr="00A5149D">
        <w:rPr>
          <w:b/>
          <w:bCs/>
        </w:rPr>
        <w:t>s</w:t>
      </w:r>
      <w:r w:rsidR="00F93AB7" w:rsidRPr="00A5149D">
        <w:rPr>
          <w:b/>
          <w:bCs/>
        </w:rPr>
        <w:t xml:space="preserve">lužby </w:t>
      </w:r>
      <w:r w:rsidR="00410268">
        <w:rPr>
          <w:b/>
          <w:bCs/>
        </w:rPr>
        <w:t>je</w:t>
      </w:r>
      <w:r w:rsidR="00F93AB7" w:rsidRPr="00A5149D">
        <w:rPr>
          <w:b/>
          <w:bCs/>
        </w:rPr>
        <w:t xml:space="preserve"> za účelom ročného zúčtovania vypočítaná nasledovným spôsobom:</w:t>
      </w:r>
      <w:bookmarkEnd w:id="98"/>
    </w:p>
    <w:p w14:paraId="6C62353E" w14:textId="77777777" w:rsidR="00531E65" w:rsidRPr="00A5149D" w:rsidRDefault="00F93AB7" w:rsidP="001A797C">
      <w:pPr>
        <w:widowControl w:val="0"/>
        <w:spacing w:after="120" w:line="240" w:lineRule="auto"/>
        <w:ind w:left="708"/>
        <w:jc w:val="center"/>
        <w:rPr>
          <w:rFonts w:ascii="Lato" w:eastAsia="Times New Roman" w:hAnsi="Lato" w:cs="Calibri"/>
          <w:i/>
          <w:color w:val="000000"/>
          <w:lang w:eastAsia="sk-SK"/>
        </w:rPr>
      </w:pPr>
      <m:oMathPara>
        <m:oMath>
          <m:r>
            <w:rPr>
              <w:rFonts w:ascii="Cambria Math" w:eastAsia="Times New Roman" w:hAnsi="Cambria Math" w:cs="Calibri"/>
              <w:color w:val="000000"/>
              <w:lang w:eastAsia="sk-SK"/>
            </w:rPr>
            <m:t>CS=</m:t>
          </m:r>
          <m:nary>
            <m:naryPr>
              <m:chr m:val="∑"/>
              <m:limLoc m:val="undOvr"/>
              <m:subHide m:val="1"/>
              <m:supHide m:val="1"/>
              <m:ctrlPr>
                <w:rPr>
                  <w:rFonts w:ascii="Cambria Math" w:eastAsia="Times New Roman" w:hAnsi="Cambria Math" w:cs="Calibri"/>
                  <w:i/>
                  <w:color w:val="000000"/>
                  <w:lang w:eastAsia="sk-SK"/>
                </w:rPr>
              </m:ctrlPr>
            </m:naryPr>
            <m:sub/>
            <m:sup/>
            <m:e>
              <m:d>
                <m:dPr>
                  <m:ctrlPr>
                    <w:rPr>
                      <w:rFonts w:ascii="Cambria Math" w:eastAsia="Times New Roman" w:hAnsi="Cambria Math" w:cs="Calibri"/>
                      <w:i/>
                      <w:color w:val="000000"/>
                      <w:lang w:eastAsia="sk-SK"/>
                    </w:rPr>
                  </m:ctrlPr>
                </m:dPr>
                <m:e>
                  <m:sSub>
                    <m:sSubPr>
                      <m:ctrlPr>
                        <w:rPr>
                          <w:rFonts w:ascii="Cambria Math" w:eastAsia="Times New Roman" w:hAnsi="Cambria Math" w:cs="Calibri"/>
                          <w:i/>
                          <w:color w:val="000000"/>
                          <w:lang w:eastAsia="sk-SK"/>
                        </w:rPr>
                      </m:ctrlPr>
                    </m:sSubPr>
                    <m:e>
                      <m:r>
                        <w:rPr>
                          <w:rFonts w:ascii="Cambria Math" w:eastAsia="Times New Roman" w:hAnsi="Cambria Math" w:cs="Calibri"/>
                          <w:color w:val="000000"/>
                          <w:lang w:eastAsia="sk-SK"/>
                        </w:rPr>
                        <m:t>vjc</m:t>
                      </m:r>
                    </m:e>
                    <m:sub>
                      <m:r>
                        <w:rPr>
                          <w:rFonts w:ascii="Cambria Math" w:eastAsia="Times New Roman" w:hAnsi="Cambria Math" w:cs="Calibri"/>
                          <w:color w:val="000000"/>
                          <w:lang w:eastAsia="sk-SK"/>
                        </w:rPr>
                        <m:t>j</m:t>
                      </m:r>
                    </m:sub>
                  </m:sSub>
                  <m:r>
                    <w:rPr>
                      <w:rFonts w:ascii="Cambria Math" w:eastAsia="Times New Roman" w:hAnsi="Cambria Math" w:cs="Calibri"/>
                      <w:color w:val="000000"/>
                      <w:lang w:eastAsia="sk-SK"/>
                    </w:rPr>
                    <m:t>∙SRS</m:t>
                  </m:r>
                </m:e>
              </m:d>
            </m:e>
          </m:nary>
          <m:r>
            <w:rPr>
              <w:rFonts w:ascii="Cambria Math" w:eastAsia="Times New Roman" w:hAnsi="Cambria Math" w:cs="Calibri"/>
              <w:color w:val="000000"/>
              <w:lang w:eastAsia="sk-SK"/>
            </w:rPr>
            <m:t>+</m:t>
          </m:r>
          <m:nary>
            <m:naryPr>
              <m:chr m:val="∑"/>
              <m:limLoc m:val="undOvr"/>
              <m:subHide m:val="1"/>
              <m:supHide m:val="1"/>
              <m:ctrlPr>
                <w:rPr>
                  <w:rFonts w:ascii="Cambria Math" w:eastAsia="Times New Roman" w:hAnsi="Cambria Math" w:cs="Calibri"/>
                  <w:i/>
                  <w:color w:val="000000"/>
                  <w:lang w:eastAsia="sk-SK"/>
                </w:rPr>
              </m:ctrlPr>
            </m:naryPr>
            <m:sub/>
            <m:sup/>
            <m:e>
              <m:d>
                <m:dPr>
                  <m:ctrlPr>
                    <w:rPr>
                      <w:rFonts w:ascii="Cambria Math" w:eastAsia="Times New Roman" w:hAnsi="Cambria Math" w:cs="Calibri"/>
                      <w:i/>
                      <w:color w:val="000000"/>
                      <w:lang w:eastAsia="sk-SK"/>
                    </w:rPr>
                  </m:ctrlPr>
                </m:dPr>
                <m:e>
                  <m:sSub>
                    <m:sSubPr>
                      <m:ctrlPr>
                        <w:rPr>
                          <w:rFonts w:ascii="Cambria Math" w:eastAsia="Times New Roman" w:hAnsi="Cambria Math" w:cs="Calibri"/>
                          <w:i/>
                          <w:color w:val="000000"/>
                          <w:lang w:eastAsia="sk-SK"/>
                        </w:rPr>
                      </m:ctrlPr>
                    </m:sSubPr>
                    <m:e>
                      <m:r>
                        <w:rPr>
                          <w:rFonts w:ascii="Cambria Math" w:eastAsia="Times New Roman" w:hAnsi="Cambria Math" w:cs="Calibri"/>
                          <w:color w:val="000000"/>
                          <w:lang w:eastAsia="sk-SK"/>
                        </w:rPr>
                        <m:t>nfv</m:t>
                      </m:r>
                    </m:e>
                    <m:sub>
                      <m:r>
                        <w:rPr>
                          <w:rFonts w:ascii="Cambria Math" w:eastAsia="Times New Roman" w:hAnsi="Cambria Math" w:cs="Calibri"/>
                          <w:color w:val="000000"/>
                          <w:lang w:eastAsia="sk-SK"/>
                        </w:rPr>
                        <m:t>n</m:t>
                      </m:r>
                    </m:sub>
                  </m:sSub>
                  <m:r>
                    <w:rPr>
                      <w:rFonts w:ascii="Cambria Math" w:eastAsia="Times New Roman" w:hAnsi="Cambria Math" w:cs="Calibri"/>
                      <w:color w:val="000000"/>
                      <w:lang w:eastAsia="sk-SK"/>
                    </w:rPr>
                    <m:t>∙</m:t>
                  </m:r>
                  <m:sSub>
                    <m:sSubPr>
                      <m:ctrlPr>
                        <w:rPr>
                          <w:rFonts w:ascii="Cambria Math" w:eastAsia="Times New Roman" w:hAnsi="Cambria Math" w:cs="Calibri"/>
                          <w:i/>
                          <w:color w:val="000000"/>
                          <w:lang w:eastAsia="sk-SK"/>
                        </w:rPr>
                      </m:ctrlPr>
                    </m:sSubPr>
                    <m:e>
                      <m:r>
                        <w:rPr>
                          <w:rFonts w:ascii="Cambria Math" w:eastAsia="Times New Roman" w:hAnsi="Cambria Math" w:cs="Calibri"/>
                          <w:color w:val="000000"/>
                          <w:lang w:eastAsia="sk-SK"/>
                        </w:rPr>
                        <m:t>NRS</m:t>
                      </m:r>
                    </m:e>
                    <m:sub>
                      <m:r>
                        <w:rPr>
                          <w:rFonts w:ascii="Cambria Math" w:eastAsia="Times New Roman" w:hAnsi="Cambria Math" w:cs="Calibri"/>
                          <w:color w:val="000000"/>
                          <w:lang w:eastAsia="sk-SK"/>
                        </w:rPr>
                        <m:t>vm</m:t>
                      </m:r>
                    </m:sub>
                  </m:sSub>
                </m:e>
              </m:d>
            </m:e>
          </m:nary>
          <m:r>
            <w:rPr>
              <w:rFonts w:ascii="Cambria Math" w:eastAsia="Times New Roman" w:hAnsi="Cambria Math" w:cs="Calibri"/>
              <w:color w:val="000000"/>
              <w:lang w:eastAsia="sk-SK"/>
            </w:rPr>
            <m:t>+</m:t>
          </m:r>
          <m:sSub>
            <m:sSubPr>
              <m:ctrlPr>
                <w:rPr>
                  <w:rFonts w:ascii="Cambria Math" w:eastAsia="Times New Roman" w:hAnsi="Cambria Math" w:cs="Calibri"/>
                  <w:i/>
                  <w:color w:val="000000"/>
                  <w:lang w:eastAsia="sk-SK"/>
                </w:rPr>
              </m:ctrlPr>
            </m:sSubPr>
            <m:e>
              <m:r>
                <w:rPr>
                  <w:rFonts w:ascii="Cambria Math" w:eastAsia="Times New Roman" w:hAnsi="Cambria Math" w:cs="Calibri"/>
                  <w:color w:val="000000"/>
                  <w:lang w:eastAsia="sk-SK"/>
                </w:rPr>
                <m:t>C</m:t>
              </m:r>
            </m:e>
            <m:sub>
              <m:r>
                <w:rPr>
                  <w:rFonts w:ascii="Cambria Math" w:eastAsia="Times New Roman" w:hAnsi="Cambria Math" w:cs="Calibri"/>
                  <w:color w:val="000000"/>
                  <w:lang w:eastAsia="sk-SK"/>
                </w:rPr>
                <m:t>PZ</m:t>
              </m:r>
            </m:sub>
          </m:sSub>
          <m:r>
            <w:rPr>
              <w:rFonts w:ascii="Cambria Math" w:eastAsia="Times New Roman" w:hAnsi="Cambria Math" w:cs="Calibri"/>
              <w:color w:val="000000"/>
              <w:lang w:eastAsia="sk-SK"/>
            </w:rPr>
            <m:t>+</m:t>
          </m:r>
          <m:sSub>
            <m:sSubPr>
              <m:ctrlPr>
                <w:rPr>
                  <w:rFonts w:ascii="Cambria Math" w:eastAsia="Times New Roman" w:hAnsi="Cambria Math" w:cs="Calibri"/>
                  <w:i/>
                  <w:color w:val="000000"/>
                  <w:lang w:eastAsia="sk-SK"/>
                </w:rPr>
              </m:ctrlPr>
            </m:sSubPr>
            <m:e>
              <m:r>
                <w:rPr>
                  <w:rFonts w:ascii="Cambria Math" w:eastAsia="Times New Roman" w:hAnsi="Cambria Math" w:cs="Calibri"/>
                  <w:color w:val="000000"/>
                  <w:lang w:eastAsia="sk-SK"/>
                </w:rPr>
                <m:t>N</m:t>
              </m:r>
            </m:e>
            <m:sub>
              <m:r>
                <w:rPr>
                  <w:rFonts w:ascii="Cambria Math" w:eastAsia="Times New Roman" w:hAnsi="Cambria Math" w:cs="Calibri"/>
                  <w:color w:val="000000"/>
                  <w:lang w:eastAsia="sk-SK"/>
                </w:rPr>
                <m:t>inf</m:t>
              </m:r>
            </m:sub>
          </m:sSub>
          <m:r>
            <w:rPr>
              <w:rFonts w:ascii="Cambria Math" w:eastAsia="Times New Roman" w:hAnsi="Cambria Math" w:cs="Calibri"/>
              <w:color w:val="000000"/>
              <w:lang w:eastAsia="sk-SK"/>
            </w:rPr>
            <m:t>+</m:t>
          </m:r>
          <m:sSub>
            <m:sSubPr>
              <m:ctrlPr>
                <w:rPr>
                  <w:rFonts w:ascii="Cambria Math" w:eastAsia="Times New Roman" w:hAnsi="Cambria Math" w:cs="Calibri"/>
                  <w:i/>
                  <w:color w:val="000000"/>
                  <w:lang w:eastAsia="sk-SK"/>
                </w:rPr>
              </m:ctrlPr>
            </m:sSubPr>
            <m:e>
              <m:sSub>
                <m:sSubPr>
                  <m:ctrlPr>
                    <w:rPr>
                      <w:rFonts w:ascii="Cambria Math" w:eastAsia="Times New Roman" w:hAnsi="Cambria Math" w:cs="Calibri"/>
                      <w:i/>
                      <w:color w:val="000000"/>
                      <w:lang w:eastAsia="sk-SK"/>
                    </w:rPr>
                  </m:ctrlPr>
                </m:sSubPr>
                <m:e>
                  <m:r>
                    <w:rPr>
                      <w:rFonts w:ascii="Cambria Math" w:eastAsia="Times New Roman" w:hAnsi="Cambria Math" w:cs="Calibri"/>
                      <w:color w:val="000000"/>
                      <w:lang w:eastAsia="sk-SK"/>
                    </w:rPr>
                    <m:t>N</m:t>
                  </m:r>
                </m:e>
                <m:sub>
                  <m:r>
                    <w:rPr>
                      <w:rFonts w:ascii="Cambria Math" w:eastAsia="Times New Roman" w:hAnsi="Cambria Math" w:cs="Calibri"/>
                      <w:color w:val="000000"/>
                      <w:lang w:eastAsia="sk-SK"/>
                    </w:rPr>
                    <m:t>DK</m:t>
                  </m:r>
                </m:sub>
              </m:sSub>
              <m:r>
                <w:rPr>
                  <w:rFonts w:ascii="Cambria Math" w:eastAsia="Times New Roman" w:hAnsi="Cambria Math" w:cs="Calibri"/>
                  <w:color w:val="000000"/>
                  <w:lang w:eastAsia="sk-SK"/>
                </w:rPr>
                <m:t>+N</m:t>
              </m:r>
            </m:e>
            <m:sub>
              <m:r>
                <w:rPr>
                  <w:rFonts w:ascii="Cambria Math" w:eastAsia="Times New Roman" w:hAnsi="Cambria Math" w:cs="Calibri"/>
                  <w:color w:val="000000"/>
                  <w:lang w:eastAsia="sk-SK"/>
                </w:rPr>
                <m:t>dod</m:t>
              </m:r>
            </m:sub>
          </m:sSub>
          <m:r>
            <w:rPr>
              <w:rFonts w:ascii="Cambria Math" w:eastAsia="Times New Roman" w:hAnsi="Cambria Math" w:cs="Calibri"/>
              <w:color w:val="000000"/>
              <w:lang w:eastAsia="sk-SK"/>
            </w:rPr>
            <m:t>+</m:t>
          </m:r>
          <m:sSub>
            <m:sSubPr>
              <m:ctrlPr>
                <w:rPr>
                  <w:rFonts w:ascii="Cambria Math" w:eastAsia="Times New Roman" w:hAnsi="Cambria Math" w:cs="Calibri"/>
                  <w:i/>
                  <w:color w:val="000000"/>
                  <w:lang w:eastAsia="sk-SK"/>
                </w:rPr>
              </m:ctrlPr>
            </m:sSubPr>
            <m:e>
              <m:r>
                <w:rPr>
                  <w:rFonts w:ascii="Cambria Math" w:eastAsia="Times New Roman" w:hAnsi="Cambria Math" w:cs="Calibri"/>
                  <w:color w:val="000000"/>
                  <w:lang w:eastAsia="sk-SK"/>
                </w:rPr>
                <m:t>N</m:t>
              </m:r>
            </m:e>
            <m:sub>
              <m:r>
                <w:rPr>
                  <w:rFonts w:ascii="Cambria Math" w:eastAsia="Times New Roman" w:hAnsi="Cambria Math" w:cs="Calibri"/>
                  <w:color w:val="000000"/>
                  <w:lang w:eastAsia="sk-SK"/>
                </w:rPr>
                <m:t>VO</m:t>
              </m:r>
            </m:sub>
          </m:sSub>
        </m:oMath>
      </m:oMathPara>
    </w:p>
    <w:p w14:paraId="0EA17CE5" w14:textId="77777777" w:rsidR="002F2C08" w:rsidRPr="00A5149D" w:rsidRDefault="002F2C08" w:rsidP="001A797C">
      <w:pPr>
        <w:widowControl w:val="0"/>
        <w:rPr>
          <w:rFonts w:ascii="Lato" w:hAnsi="Lato"/>
        </w:rPr>
      </w:pPr>
      <w:r w:rsidRPr="00A5149D">
        <w:rPr>
          <w:rFonts w:ascii="Lato" w:hAnsi="Lato"/>
        </w:rPr>
        <w:lastRenderedPageBreak/>
        <w:t>kde:</w:t>
      </w:r>
    </w:p>
    <w:p w14:paraId="644109EC" w14:textId="77777777" w:rsidR="002F2C08" w:rsidRDefault="002F2C08" w:rsidP="001A797C">
      <w:pPr>
        <w:widowControl w:val="0"/>
        <w:spacing w:after="120" w:line="240" w:lineRule="auto"/>
        <w:ind w:left="851" w:hanging="851"/>
        <w:jc w:val="both"/>
        <w:rPr>
          <w:rFonts w:ascii="Lato" w:hAnsi="Lato"/>
        </w:rPr>
      </w:pPr>
      <w:r w:rsidRPr="00A5149D">
        <w:rPr>
          <w:rFonts w:ascii="Lato" w:hAnsi="Lato"/>
          <w:i/>
          <w:iCs/>
        </w:rPr>
        <w:t>CS</w:t>
      </w:r>
      <w:r w:rsidRPr="00A5149D">
        <w:rPr>
          <w:rFonts w:ascii="Lato" w:hAnsi="Lato"/>
        </w:rPr>
        <w:tab/>
        <w:t xml:space="preserve">Cena </w:t>
      </w:r>
      <w:r w:rsidR="00FB41D8" w:rsidRPr="00A5149D">
        <w:rPr>
          <w:rFonts w:ascii="Lato" w:hAnsi="Lato"/>
        </w:rPr>
        <w:t>s</w:t>
      </w:r>
      <w:r w:rsidRPr="00A5149D">
        <w:rPr>
          <w:rFonts w:ascii="Lato" w:hAnsi="Lato"/>
        </w:rPr>
        <w:t>lužby za uplynulý kalendárny rok</w:t>
      </w:r>
      <w:r w:rsidR="00CF2A19">
        <w:rPr>
          <w:rFonts w:ascii="Lato" w:hAnsi="Lato"/>
        </w:rPr>
        <w:t xml:space="preserve"> (v EUR bez DPH)</w:t>
      </w:r>
    </w:p>
    <w:p w14:paraId="2E268D6F" w14:textId="77777777" w:rsidR="004A69CB" w:rsidRDefault="004A69CB" w:rsidP="001A797C">
      <w:pPr>
        <w:widowControl w:val="0"/>
        <w:spacing w:after="120" w:line="240" w:lineRule="auto"/>
        <w:ind w:left="851" w:hanging="851"/>
        <w:jc w:val="both"/>
        <w:rPr>
          <w:rFonts w:ascii="Lato" w:hAnsi="Lato"/>
        </w:rPr>
      </w:pPr>
      <w:r>
        <w:rPr>
          <w:rFonts w:ascii="Lato" w:hAnsi="Lato"/>
        </w:rPr>
        <w:t xml:space="preserve">index </w:t>
      </w:r>
      <w:r>
        <w:rPr>
          <w:rFonts w:ascii="Lato" w:hAnsi="Lato"/>
          <w:i/>
          <w:iCs/>
        </w:rPr>
        <w:t>j</w:t>
      </w:r>
      <w:r>
        <w:rPr>
          <w:rFonts w:ascii="Lato" w:hAnsi="Lato"/>
          <w:i/>
          <w:iCs/>
        </w:rPr>
        <w:tab/>
      </w:r>
      <w:r w:rsidRPr="004A69CB">
        <w:rPr>
          <w:rFonts w:ascii="Lato" w:hAnsi="Lato"/>
          <w:i/>
          <w:iCs/>
        </w:rPr>
        <w:t>j</w:t>
      </w:r>
      <w:r w:rsidRPr="004A69CB">
        <w:rPr>
          <w:rFonts w:ascii="Lato" w:hAnsi="Lato"/>
        </w:rPr>
        <w:t xml:space="preserve">-tá časť </w:t>
      </w:r>
      <w:r>
        <w:rPr>
          <w:rFonts w:ascii="Lato" w:hAnsi="Lato"/>
        </w:rPr>
        <w:t>V</w:t>
      </w:r>
      <w:r w:rsidRPr="004A69CB">
        <w:rPr>
          <w:rFonts w:ascii="Lato" w:hAnsi="Lato"/>
        </w:rPr>
        <w:t>ýslednej jednotkovej</w:t>
      </w:r>
      <w:r>
        <w:rPr>
          <w:rFonts w:ascii="Lato" w:hAnsi="Lato"/>
        </w:rPr>
        <w:t xml:space="preserve">, </w:t>
      </w:r>
      <w:r w:rsidRPr="004A69CB">
        <w:rPr>
          <w:rFonts w:ascii="Lato" w:hAnsi="Lato"/>
          <w:i/>
          <w:iCs/>
        </w:rPr>
        <w:t>j</w:t>
      </w:r>
      <w:r>
        <w:rPr>
          <w:rFonts w:ascii="Lato" w:hAnsi="Lato"/>
        </w:rPr>
        <w:t xml:space="preserve"> = PHM, PM, </w:t>
      </w:r>
      <w:r w:rsidR="00B42EC7">
        <w:rPr>
          <w:rFonts w:ascii="Lato" w:hAnsi="Lato"/>
        </w:rPr>
        <w:t>OaU</w:t>
      </w:r>
      <w:r>
        <w:rPr>
          <w:rFonts w:ascii="Lato" w:hAnsi="Lato"/>
        </w:rPr>
        <w:t>, Mvodič, FNvoz, OPN, Réžie, Zisk Dopravcu</w:t>
      </w:r>
    </w:p>
    <w:p w14:paraId="180CA7FB" w14:textId="77777777" w:rsidR="004A69CB" w:rsidRPr="00A5149D" w:rsidRDefault="004A69CB" w:rsidP="001A797C">
      <w:pPr>
        <w:widowControl w:val="0"/>
        <w:spacing w:after="120" w:line="240" w:lineRule="auto"/>
        <w:ind w:left="851" w:hanging="851"/>
        <w:jc w:val="both"/>
        <w:rPr>
          <w:rFonts w:ascii="Lato" w:hAnsi="Lato"/>
        </w:rPr>
      </w:pPr>
      <w:r w:rsidRPr="00A5149D">
        <w:rPr>
          <w:rFonts w:ascii="Lato" w:hAnsi="Lato"/>
          <w:i/>
          <w:iCs/>
        </w:rPr>
        <w:t>vjc</w:t>
      </w:r>
      <w:r w:rsidRPr="00A5149D">
        <w:rPr>
          <w:rFonts w:ascii="Lato" w:hAnsi="Lato"/>
        </w:rPr>
        <w:tab/>
        <w:t>Výsledná jednotková cena valorizovaná a aktualizovaná podľa Zmluvy za uplynulý kalendárny rok</w:t>
      </w:r>
    </w:p>
    <w:p w14:paraId="3894F4B1" w14:textId="77777777" w:rsidR="00955070" w:rsidRDefault="002F2C08" w:rsidP="001A797C">
      <w:pPr>
        <w:widowControl w:val="0"/>
        <w:spacing w:after="120" w:line="240" w:lineRule="auto"/>
        <w:ind w:left="851" w:hanging="851"/>
        <w:jc w:val="both"/>
        <w:rPr>
          <w:rFonts w:ascii="Lato" w:hAnsi="Lato"/>
        </w:rPr>
      </w:pPr>
      <w:r w:rsidRPr="00A5149D">
        <w:rPr>
          <w:rFonts w:ascii="Lato" w:hAnsi="Lato"/>
          <w:i/>
          <w:iCs/>
        </w:rPr>
        <w:t>SRS</w:t>
      </w:r>
      <w:r w:rsidRPr="00A5149D">
        <w:rPr>
          <w:rFonts w:ascii="Lato" w:hAnsi="Lato"/>
        </w:rPr>
        <w:tab/>
        <w:t xml:space="preserve">Skutočne realizovaný rozsah </w:t>
      </w:r>
      <w:r w:rsidR="00FB41D8" w:rsidRPr="00A5149D">
        <w:rPr>
          <w:rFonts w:ascii="Lato" w:hAnsi="Lato"/>
        </w:rPr>
        <w:t>s</w:t>
      </w:r>
      <w:r w:rsidRPr="00A5149D">
        <w:rPr>
          <w:rFonts w:ascii="Lato" w:hAnsi="Lato"/>
        </w:rPr>
        <w:t>lužby za uplynulý kalendárny rok</w:t>
      </w:r>
      <w:r w:rsidR="006344B6">
        <w:rPr>
          <w:rFonts w:ascii="Lato" w:hAnsi="Lato"/>
        </w:rPr>
        <w:t xml:space="preserve"> (vrátane </w:t>
      </w:r>
      <w:r w:rsidR="006344B6" w:rsidRPr="00A5149D">
        <w:rPr>
          <w:rFonts w:ascii="Lato" w:hAnsi="Lato"/>
        </w:rPr>
        <w:t xml:space="preserve">obchádzok, výluk, uzávierok, Posilových </w:t>
      </w:r>
      <w:r w:rsidR="006344B6" w:rsidRPr="003A5C69">
        <w:rPr>
          <w:rFonts w:ascii="Lato" w:hAnsi="Lato"/>
        </w:rPr>
        <w:t xml:space="preserve">spojov a rozsahu Služby realizovaného vozidlami vybavenými </w:t>
      </w:r>
      <w:r w:rsidR="006344B6" w:rsidRPr="009C2715">
        <w:rPr>
          <w:rFonts w:ascii="Lato" w:hAnsi="Lato"/>
        </w:rPr>
        <w:t>Prídavným zariadením)</w:t>
      </w:r>
      <w:r w:rsidR="00860E01" w:rsidRPr="009C2715">
        <w:rPr>
          <w:rFonts w:ascii="Lato" w:hAnsi="Lato"/>
        </w:rPr>
        <w:t>;</w:t>
      </w:r>
      <w:r w:rsidR="00E91D68" w:rsidRPr="009C2715">
        <w:rPr>
          <w:rFonts w:ascii="Lato" w:hAnsi="Lato"/>
        </w:rPr>
        <w:t xml:space="preserve"> </w:t>
      </w:r>
      <w:r w:rsidR="00C24BC6" w:rsidRPr="009C2715">
        <w:rPr>
          <w:rFonts w:ascii="Lato" w:hAnsi="Lato"/>
        </w:rPr>
        <w:t xml:space="preserve">objem SRS </w:t>
      </w:r>
      <w:r w:rsidR="009C2715">
        <w:rPr>
          <w:rFonts w:ascii="Lato" w:hAnsi="Lato"/>
        </w:rPr>
        <w:t>realizovaný počas obdobia, v ktorom platila príslušná</w:t>
      </w:r>
      <w:r w:rsidR="00C24BC6" w:rsidRPr="003A5C69">
        <w:rPr>
          <w:rFonts w:ascii="Lato" w:hAnsi="Lato"/>
        </w:rPr>
        <w:t xml:space="preserve"> časť </w:t>
      </w:r>
      <w:r w:rsidR="00C24BC6" w:rsidRPr="00860E01">
        <w:rPr>
          <w:rFonts w:ascii="Lato" w:hAnsi="Lato"/>
          <w:i/>
          <w:iCs/>
        </w:rPr>
        <w:t>vjc</w:t>
      </w:r>
      <w:r w:rsidR="00C24BC6" w:rsidRPr="003A5C69">
        <w:rPr>
          <w:rFonts w:ascii="Lato" w:hAnsi="Lato"/>
        </w:rPr>
        <w:t xml:space="preserve"> zvalorizovaná a aktualizovaná podľa Zmluvy</w:t>
      </w:r>
      <w:r w:rsidR="00EA1958">
        <w:rPr>
          <w:rFonts w:ascii="Lato" w:hAnsi="Lato"/>
        </w:rPr>
        <w:t xml:space="preserve"> </w:t>
      </w:r>
    </w:p>
    <w:p w14:paraId="457C0018" w14:textId="77777777" w:rsidR="004A69CB" w:rsidRDefault="004A69CB" w:rsidP="001A797C">
      <w:pPr>
        <w:widowControl w:val="0"/>
        <w:spacing w:after="120" w:line="240" w:lineRule="auto"/>
        <w:ind w:left="851" w:hanging="851"/>
        <w:jc w:val="both"/>
        <w:rPr>
          <w:rFonts w:ascii="Lato" w:hAnsi="Lato"/>
        </w:rPr>
      </w:pPr>
      <w:r>
        <w:rPr>
          <w:rFonts w:ascii="Lato" w:hAnsi="Lato"/>
        </w:rPr>
        <w:t xml:space="preserve">index </w:t>
      </w:r>
      <w:r>
        <w:rPr>
          <w:rFonts w:ascii="Lato" w:hAnsi="Lato"/>
          <w:i/>
          <w:iCs/>
        </w:rPr>
        <w:t>n</w:t>
      </w:r>
      <w:r>
        <w:rPr>
          <w:rFonts w:ascii="Lato" w:hAnsi="Lato"/>
          <w:i/>
          <w:iCs/>
        </w:rPr>
        <w:tab/>
      </w:r>
      <w:r w:rsidRPr="004A69CB">
        <w:rPr>
          <w:rFonts w:ascii="Lato" w:hAnsi="Lato"/>
          <w:i/>
          <w:iCs/>
        </w:rPr>
        <w:t>n</w:t>
      </w:r>
      <w:r>
        <w:rPr>
          <w:rFonts w:ascii="Lato" w:hAnsi="Lato"/>
        </w:rPr>
        <w:t xml:space="preserve">-tá časť ceny za VFJN, </w:t>
      </w:r>
      <w:r w:rsidRPr="004A69CB">
        <w:rPr>
          <w:rFonts w:ascii="Lato" w:hAnsi="Lato"/>
          <w:i/>
          <w:iCs/>
        </w:rPr>
        <w:t>n</w:t>
      </w:r>
      <w:r>
        <w:rPr>
          <w:rFonts w:ascii="Lato" w:hAnsi="Lato"/>
        </w:rPr>
        <w:t xml:space="preserve"> = Mvodič, FNvoz, OPN, Réžie</w:t>
      </w:r>
    </w:p>
    <w:p w14:paraId="411C71BC" w14:textId="77777777" w:rsidR="004A69CB" w:rsidRPr="00A5149D" w:rsidRDefault="004A69CB" w:rsidP="001A797C">
      <w:pPr>
        <w:widowControl w:val="0"/>
        <w:spacing w:after="120" w:line="240" w:lineRule="auto"/>
        <w:ind w:left="851" w:hanging="851"/>
        <w:jc w:val="both"/>
        <w:rPr>
          <w:rFonts w:ascii="Lato" w:hAnsi="Lato"/>
        </w:rPr>
      </w:pPr>
      <w:r w:rsidRPr="00A5149D">
        <w:rPr>
          <w:rFonts w:ascii="Lato" w:hAnsi="Lato"/>
          <w:i/>
          <w:iCs/>
        </w:rPr>
        <w:t>nfv</w:t>
      </w:r>
      <w:r w:rsidRPr="00A5149D">
        <w:rPr>
          <w:rFonts w:ascii="Lato" w:hAnsi="Lato"/>
        </w:rPr>
        <w:tab/>
        <w:t>hodnota VFJN valorizovaná a aktualizovaná podľa Zmluvy za uplynulý kalendárny rok</w:t>
      </w:r>
    </w:p>
    <w:p w14:paraId="7B440B0A" w14:textId="77777777" w:rsidR="002F2C08" w:rsidRPr="00A5149D" w:rsidRDefault="002F2C08" w:rsidP="001A797C">
      <w:pPr>
        <w:widowControl w:val="0"/>
        <w:spacing w:after="120" w:line="240" w:lineRule="auto"/>
        <w:ind w:left="851" w:hanging="851"/>
        <w:jc w:val="both"/>
        <w:rPr>
          <w:rFonts w:ascii="Lato" w:hAnsi="Lato"/>
        </w:rPr>
      </w:pPr>
      <w:r w:rsidRPr="00A5149D">
        <w:rPr>
          <w:rFonts w:ascii="Lato" w:hAnsi="Lato"/>
          <w:i/>
          <w:iCs/>
        </w:rPr>
        <w:t>NRS</w:t>
      </w:r>
      <w:r w:rsidR="00C447B7" w:rsidRPr="00A5149D">
        <w:rPr>
          <w:rFonts w:ascii="Lato" w:hAnsi="Lato"/>
          <w:i/>
          <w:iCs/>
          <w:vertAlign w:val="subscript"/>
        </w:rPr>
        <w:t>vm</w:t>
      </w:r>
      <w:r w:rsidRPr="00A5149D">
        <w:rPr>
          <w:rFonts w:ascii="Lato" w:hAnsi="Lato"/>
        </w:rPr>
        <w:tab/>
        <w:t>Objednávateľom odsúhlasený rozsah Služby, ktorý Dopravca nerealizoval za uplynulý kalendárny rok z dôvodov, ktoré nezavinil</w:t>
      </w:r>
      <w:r w:rsidR="00F67962" w:rsidRPr="00A5149D">
        <w:rPr>
          <w:rFonts w:ascii="Lato" w:hAnsi="Lato"/>
        </w:rPr>
        <w:t xml:space="preserve"> (</w:t>
      </w:r>
      <w:r w:rsidR="003A3DF8" w:rsidRPr="00A5149D">
        <w:rPr>
          <w:rFonts w:ascii="Lato" w:hAnsi="Lato"/>
        </w:rPr>
        <w:t>napr. nerealizovania Spoja v</w:t>
      </w:r>
      <w:r w:rsidR="005B0589" w:rsidRPr="00A5149D">
        <w:rPr>
          <w:rFonts w:ascii="Lato" w:hAnsi="Lato"/>
        </w:rPr>
        <w:t> </w:t>
      </w:r>
      <w:r w:rsidR="003A3DF8" w:rsidRPr="00A5149D">
        <w:rPr>
          <w:rFonts w:ascii="Lato" w:hAnsi="Lato"/>
        </w:rPr>
        <w:t>rámci</w:t>
      </w:r>
      <w:r w:rsidR="005B0589" w:rsidRPr="00A5149D">
        <w:rPr>
          <w:rFonts w:ascii="Lato" w:hAnsi="Lato"/>
        </w:rPr>
        <w:t xml:space="preserve"> služby</w:t>
      </w:r>
      <w:r w:rsidR="003A3DF8" w:rsidRPr="00A5149D">
        <w:rPr>
          <w:rFonts w:ascii="Lato" w:hAnsi="Lato"/>
        </w:rPr>
        <w:t xml:space="preserve"> „autobus na zavolanie“ a pod.)</w:t>
      </w:r>
      <w:r w:rsidR="00860E01">
        <w:rPr>
          <w:rFonts w:ascii="Lato" w:hAnsi="Lato"/>
        </w:rPr>
        <w:t xml:space="preserve">; </w:t>
      </w:r>
      <w:r w:rsidR="00860E01" w:rsidRPr="003A5C69">
        <w:rPr>
          <w:rFonts w:ascii="Lato" w:hAnsi="Lato"/>
        </w:rPr>
        <w:t xml:space="preserve">objem </w:t>
      </w:r>
      <w:r w:rsidR="00860E01" w:rsidRPr="00A5149D">
        <w:rPr>
          <w:rFonts w:ascii="Lato" w:hAnsi="Lato"/>
          <w:i/>
          <w:iCs/>
        </w:rPr>
        <w:t>NRS</w:t>
      </w:r>
      <w:r w:rsidR="00860E01" w:rsidRPr="00A5149D">
        <w:rPr>
          <w:rFonts w:ascii="Lato" w:hAnsi="Lato"/>
          <w:i/>
          <w:iCs/>
          <w:vertAlign w:val="subscript"/>
        </w:rPr>
        <w:t>vm</w:t>
      </w:r>
      <w:r w:rsidR="00860E01" w:rsidRPr="003A5C69">
        <w:rPr>
          <w:rFonts w:ascii="Lato" w:hAnsi="Lato"/>
        </w:rPr>
        <w:t xml:space="preserve"> počas obdobia, v ktorom platila príslušná časť </w:t>
      </w:r>
      <w:r w:rsidR="00860E01" w:rsidRPr="00A5149D">
        <w:rPr>
          <w:rFonts w:ascii="Lato" w:hAnsi="Lato"/>
          <w:i/>
          <w:iCs/>
        </w:rPr>
        <w:t>nfv</w:t>
      </w:r>
      <w:r w:rsidR="00860E01" w:rsidRPr="003A5C69">
        <w:rPr>
          <w:rFonts w:ascii="Lato" w:hAnsi="Lato"/>
        </w:rPr>
        <w:t xml:space="preserve"> zvalorizovaná a aktualizovaná podľa Zmluvy</w:t>
      </w:r>
    </w:p>
    <w:p w14:paraId="7C68855A" w14:textId="77777777" w:rsidR="002F2C08" w:rsidRPr="00A5149D" w:rsidRDefault="003346CB" w:rsidP="001A797C">
      <w:pPr>
        <w:widowControl w:val="0"/>
        <w:spacing w:after="120" w:line="240" w:lineRule="auto"/>
        <w:ind w:left="851" w:hanging="851"/>
        <w:jc w:val="both"/>
        <w:rPr>
          <w:rFonts w:ascii="Lato" w:hAnsi="Lato"/>
        </w:rPr>
      </w:pPr>
      <w:r w:rsidRPr="00A5149D">
        <w:rPr>
          <w:rFonts w:ascii="Lato" w:hAnsi="Lato"/>
          <w:i/>
          <w:iCs/>
        </w:rPr>
        <w:t>C</w:t>
      </w:r>
      <w:r w:rsidR="002F2C08" w:rsidRPr="00A5149D">
        <w:rPr>
          <w:rFonts w:ascii="Lato" w:hAnsi="Lato"/>
          <w:i/>
          <w:iCs/>
          <w:vertAlign w:val="subscript"/>
        </w:rPr>
        <w:t>P</w:t>
      </w:r>
      <w:r w:rsidR="004A69CB">
        <w:rPr>
          <w:rFonts w:ascii="Lato" w:hAnsi="Lato"/>
          <w:i/>
          <w:iCs/>
          <w:vertAlign w:val="subscript"/>
        </w:rPr>
        <w:t>Z</w:t>
      </w:r>
      <w:r w:rsidR="002F2C08" w:rsidRPr="00A5149D">
        <w:rPr>
          <w:rFonts w:ascii="Lato" w:hAnsi="Lato"/>
        </w:rPr>
        <w:tab/>
      </w:r>
      <w:r w:rsidRPr="00A5149D">
        <w:rPr>
          <w:rFonts w:ascii="Lato" w:hAnsi="Lato"/>
        </w:rPr>
        <w:t>cena za rozsah Služby realizovaný vozidlami vybavenými Prídavným zariadením za uplynulý kalendárny rok</w:t>
      </w:r>
      <w:r w:rsidR="00BA40BA" w:rsidRPr="00A5149D">
        <w:rPr>
          <w:rFonts w:ascii="Lato" w:hAnsi="Lato"/>
        </w:rPr>
        <w:t xml:space="preserve"> (vypočítaná ako súčet súčinov počtu kilometrov skutočne realizovaných s daným druhom Prídavného zariadenia</w:t>
      </w:r>
      <w:r w:rsidR="00FB41D8" w:rsidRPr="00A5149D">
        <w:rPr>
          <w:rFonts w:ascii="Lato" w:hAnsi="Lato"/>
        </w:rPr>
        <w:t xml:space="preserve"> v rozsahu podľa Zmluvy</w:t>
      </w:r>
      <w:r w:rsidR="00BA40BA" w:rsidRPr="00A5149D">
        <w:rPr>
          <w:rFonts w:ascii="Lato" w:hAnsi="Lato"/>
        </w:rPr>
        <w:t xml:space="preserve"> a </w:t>
      </w:r>
      <w:r w:rsidR="00C8105E">
        <w:rPr>
          <w:rFonts w:ascii="Lato" w:hAnsi="Lato"/>
        </w:rPr>
        <w:t>P</w:t>
      </w:r>
      <w:r w:rsidR="00BA40BA" w:rsidRPr="00A5149D">
        <w:rPr>
          <w:rFonts w:ascii="Lato" w:hAnsi="Lato"/>
        </w:rPr>
        <w:t>ríplat</w:t>
      </w:r>
      <w:r w:rsidR="00C8105E">
        <w:rPr>
          <w:rFonts w:ascii="Lato" w:hAnsi="Lato"/>
        </w:rPr>
        <w:t>ku</w:t>
      </w:r>
      <w:r w:rsidR="00BA40BA" w:rsidRPr="00A5149D">
        <w:rPr>
          <w:rFonts w:ascii="Lato" w:hAnsi="Lato"/>
        </w:rPr>
        <w:t xml:space="preserve"> pre dané Prídavné zariadenie) </w:t>
      </w:r>
    </w:p>
    <w:p w14:paraId="50D0BE50" w14:textId="77777777" w:rsidR="00BB77BE" w:rsidRDefault="00BB77BE" w:rsidP="001A797C">
      <w:pPr>
        <w:widowControl w:val="0"/>
        <w:spacing w:after="120" w:line="240" w:lineRule="auto"/>
        <w:ind w:left="851" w:hanging="851"/>
        <w:jc w:val="both"/>
        <w:rPr>
          <w:rFonts w:ascii="Lato" w:hAnsi="Lato"/>
        </w:rPr>
      </w:pPr>
      <w:r w:rsidRPr="00A5149D">
        <w:rPr>
          <w:rFonts w:ascii="Lato" w:hAnsi="Lato"/>
          <w:i/>
          <w:iCs/>
        </w:rPr>
        <w:t>N</w:t>
      </w:r>
      <w:r w:rsidRPr="00A5149D">
        <w:rPr>
          <w:rFonts w:ascii="Lato" w:hAnsi="Lato"/>
          <w:i/>
          <w:iCs/>
          <w:vertAlign w:val="subscript"/>
        </w:rPr>
        <w:t>inf</w:t>
      </w:r>
      <w:r w:rsidRPr="00A5149D">
        <w:rPr>
          <w:rFonts w:ascii="Lato" w:hAnsi="Lato"/>
          <w:i/>
          <w:iCs/>
        </w:rPr>
        <w:tab/>
      </w:r>
      <w:r w:rsidRPr="00A5149D">
        <w:rPr>
          <w:rFonts w:ascii="Lato" w:hAnsi="Lato"/>
        </w:rPr>
        <w:t xml:space="preserve">úhrada </w:t>
      </w:r>
      <w:r w:rsidR="00402CE3" w:rsidRPr="00A5149D">
        <w:rPr>
          <w:rFonts w:ascii="Lato" w:hAnsi="Lato"/>
        </w:rPr>
        <w:t xml:space="preserve">preukázateľných </w:t>
      </w:r>
      <w:r w:rsidRPr="00A5149D">
        <w:rPr>
          <w:rFonts w:ascii="Lato" w:hAnsi="Lato"/>
        </w:rPr>
        <w:t>nákladov</w:t>
      </w:r>
      <w:r w:rsidRPr="00A5149D">
        <w:rPr>
          <w:rFonts w:ascii="Lato" w:hAnsi="Lato"/>
          <w:i/>
          <w:iCs/>
        </w:rPr>
        <w:t xml:space="preserve"> </w:t>
      </w:r>
      <w:r w:rsidRPr="00A5149D">
        <w:rPr>
          <w:rFonts w:ascii="Lato" w:hAnsi="Lato"/>
        </w:rPr>
        <w:t>za infraštruktúru (poplatky za vstup Spoj</w:t>
      </w:r>
      <w:r w:rsidR="00FB41D8" w:rsidRPr="00A5149D">
        <w:rPr>
          <w:rFonts w:ascii="Lato" w:hAnsi="Lato"/>
        </w:rPr>
        <w:t>ov</w:t>
      </w:r>
      <w:r w:rsidRPr="00A5149D">
        <w:rPr>
          <w:rFonts w:ascii="Lato" w:hAnsi="Lato"/>
        </w:rPr>
        <w:t xml:space="preserve"> do</w:t>
      </w:r>
      <w:r w:rsidR="00C8105E">
        <w:rPr>
          <w:rFonts w:ascii="Lato" w:hAnsi="Lato"/>
        </w:rPr>
        <w:t> </w:t>
      </w:r>
      <w:r w:rsidRPr="00A5149D">
        <w:rPr>
          <w:rFonts w:ascii="Lato" w:hAnsi="Lato"/>
        </w:rPr>
        <w:t>autobusových staníc a ich užívanie, a za použitie cestnej infraštruktúry)</w:t>
      </w:r>
    </w:p>
    <w:p w14:paraId="7321DD33" w14:textId="77777777" w:rsidR="00984902" w:rsidRPr="00A5149D" w:rsidRDefault="00984902" w:rsidP="001A797C">
      <w:pPr>
        <w:widowControl w:val="0"/>
        <w:spacing w:after="120" w:line="240" w:lineRule="auto"/>
        <w:ind w:left="851" w:hanging="851"/>
        <w:jc w:val="both"/>
        <w:rPr>
          <w:rFonts w:ascii="Lato" w:hAnsi="Lato"/>
        </w:rPr>
      </w:pPr>
      <w:r w:rsidRPr="00A86621">
        <w:rPr>
          <w:rFonts w:ascii="Lato" w:hAnsi="Lato"/>
          <w:i/>
          <w:iCs/>
        </w:rPr>
        <w:t>N</w:t>
      </w:r>
      <w:r w:rsidRPr="00A86621">
        <w:rPr>
          <w:rFonts w:ascii="Lato" w:hAnsi="Lato"/>
          <w:i/>
          <w:iCs/>
          <w:vertAlign w:val="subscript"/>
        </w:rPr>
        <w:t>DK</w:t>
      </w:r>
      <w:r w:rsidRPr="00A86621">
        <w:rPr>
          <w:rFonts w:ascii="Lato" w:hAnsi="Lato"/>
          <w:i/>
          <w:iCs/>
        </w:rPr>
        <w:tab/>
      </w:r>
      <w:r w:rsidRPr="00A86621">
        <w:rPr>
          <w:rFonts w:ascii="Lato" w:hAnsi="Lato"/>
        </w:rPr>
        <w:t>preukázateľné náklady súvisiace s používaním Dopravných kariet</w:t>
      </w:r>
    </w:p>
    <w:p w14:paraId="752FDB12" w14:textId="3A33F410" w:rsidR="003346CB" w:rsidRDefault="003346CB" w:rsidP="001A797C">
      <w:pPr>
        <w:widowControl w:val="0"/>
        <w:spacing w:after="120" w:line="240" w:lineRule="auto"/>
        <w:ind w:left="851" w:hanging="851"/>
        <w:jc w:val="both"/>
        <w:rPr>
          <w:rFonts w:ascii="Lato" w:hAnsi="Lato"/>
        </w:rPr>
      </w:pPr>
      <w:r w:rsidRPr="00A5149D">
        <w:rPr>
          <w:rFonts w:ascii="Lato" w:hAnsi="Lato"/>
          <w:i/>
          <w:iCs/>
        </w:rPr>
        <w:t>N</w:t>
      </w:r>
      <w:r w:rsidR="00BB77BE" w:rsidRPr="00A5149D">
        <w:rPr>
          <w:rFonts w:ascii="Lato" w:hAnsi="Lato"/>
          <w:i/>
          <w:iCs/>
          <w:vertAlign w:val="subscript"/>
        </w:rPr>
        <w:t>dod</w:t>
      </w:r>
      <w:r w:rsidRPr="00A5149D">
        <w:rPr>
          <w:rFonts w:ascii="Lato" w:hAnsi="Lato"/>
        </w:rPr>
        <w:tab/>
      </w:r>
      <w:r w:rsidR="00BB77BE" w:rsidRPr="00A5149D">
        <w:rPr>
          <w:rFonts w:ascii="Lato" w:hAnsi="Lato"/>
        </w:rPr>
        <w:t>dodatočné</w:t>
      </w:r>
      <w:r w:rsidRPr="00A5149D">
        <w:rPr>
          <w:rFonts w:ascii="Lato" w:hAnsi="Lato"/>
        </w:rPr>
        <w:t xml:space="preserve"> náklady, ktoré podliehajú vzájomnému odsúhlaseniu medzi Zmluvnými stranami za</w:t>
      </w:r>
      <w:r w:rsidR="00917BD7" w:rsidRPr="00A5149D">
        <w:rPr>
          <w:rFonts w:ascii="Lato" w:hAnsi="Lato"/>
        </w:rPr>
        <w:t> </w:t>
      </w:r>
      <w:r w:rsidRPr="00A5149D">
        <w:rPr>
          <w:rFonts w:ascii="Lato" w:hAnsi="Lato"/>
        </w:rPr>
        <w:t>uplynulý kalendárny rok (</w:t>
      </w:r>
      <w:r w:rsidR="00321082">
        <w:rPr>
          <w:rFonts w:ascii="Lato" w:hAnsi="Lato"/>
        </w:rPr>
        <w:t xml:space="preserve">najmä </w:t>
      </w:r>
      <w:r w:rsidRPr="00A5149D">
        <w:rPr>
          <w:rFonts w:ascii="Lato" w:hAnsi="Lato"/>
        </w:rPr>
        <w:t xml:space="preserve">náklady vyvolané v zmysle bodu </w:t>
      </w:r>
      <w:r w:rsidR="00572D6E">
        <w:fldChar w:fldCharType="begin"/>
      </w:r>
      <w:r w:rsidR="00572D6E">
        <w:instrText xml:space="preserve"> REF _Ref52178238 \r \h  \* MERGEFORMAT </w:instrText>
      </w:r>
      <w:r w:rsidR="00572D6E">
        <w:fldChar w:fldCharType="separate"/>
      </w:r>
      <w:r w:rsidR="001C7151" w:rsidRPr="007910E6">
        <w:rPr>
          <w:rFonts w:ascii="Lato" w:hAnsi="Lato"/>
        </w:rPr>
        <w:t>5.4.8</w:t>
      </w:r>
      <w:r w:rsidR="00572D6E">
        <w:fldChar w:fldCharType="end"/>
      </w:r>
      <w:r w:rsidR="00733931" w:rsidRPr="00A5149D">
        <w:rPr>
          <w:rFonts w:ascii="Lato" w:hAnsi="Lato"/>
        </w:rPr>
        <w:t xml:space="preserve"> </w:t>
      </w:r>
      <w:r w:rsidRPr="00A5149D">
        <w:rPr>
          <w:rFonts w:ascii="Lato" w:hAnsi="Lato"/>
        </w:rPr>
        <w:t>Zmluvy, ktoré neboli zohľadnené pri úprave Výslednej jednotkovej ceny)</w:t>
      </w:r>
    </w:p>
    <w:p w14:paraId="47F430F5" w14:textId="7E0833D1" w:rsidR="00F23D98" w:rsidRDefault="00F23D98" w:rsidP="001A797C">
      <w:pPr>
        <w:widowControl w:val="0"/>
        <w:spacing w:after="120" w:line="240" w:lineRule="auto"/>
        <w:ind w:left="851" w:hanging="851"/>
        <w:jc w:val="both"/>
        <w:rPr>
          <w:rFonts w:ascii="Lato" w:hAnsi="Lato"/>
        </w:rPr>
      </w:pPr>
      <w:r>
        <w:rPr>
          <w:rFonts w:ascii="Lato" w:hAnsi="Lato"/>
          <w:i/>
          <w:iCs/>
        </w:rPr>
        <w:t>N</w:t>
      </w:r>
      <w:r w:rsidRPr="009952B1">
        <w:rPr>
          <w:rFonts w:ascii="Lato" w:hAnsi="Lato"/>
          <w:i/>
          <w:iCs/>
          <w:vertAlign w:val="subscript"/>
        </w:rPr>
        <w:t>VO</w:t>
      </w:r>
      <w:r>
        <w:rPr>
          <w:rFonts w:ascii="Lato" w:hAnsi="Lato"/>
          <w:vertAlign w:val="subscript"/>
        </w:rPr>
        <w:tab/>
      </w:r>
      <w:r>
        <w:rPr>
          <w:rFonts w:ascii="Lato" w:hAnsi="Lato"/>
        </w:rPr>
        <w:t>ekonomicky oprávnené náklady Dopravcu v súvislosti s prevádzkou Vozidiel Objednávateľa pri zabezpečení Služby podľa</w:t>
      </w:r>
      <w:r w:rsidR="00B42EC7">
        <w:rPr>
          <w:rFonts w:ascii="Lato" w:hAnsi="Lato"/>
        </w:rPr>
        <w:t xml:space="preserve"> bodu</w:t>
      </w:r>
      <w:r>
        <w:rPr>
          <w:rFonts w:ascii="Lato" w:hAnsi="Lato"/>
        </w:rPr>
        <w:t xml:space="preserve"> </w:t>
      </w:r>
      <w:r w:rsidR="00650FEF">
        <w:rPr>
          <w:rFonts w:ascii="Lato" w:hAnsi="Lato"/>
        </w:rPr>
        <w:fldChar w:fldCharType="begin"/>
      </w:r>
      <w:r w:rsidR="00237A05">
        <w:rPr>
          <w:rFonts w:ascii="Lato" w:hAnsi="Lato"/>
        </w:rPr>
        <w:instrText xml:space="preserve"> REF _Ref106373243 \r \h </w:instrText>
      </w:r>
      <w:r w:rsidR="00650FEF">
        <w:rPr>
          <w:rFonts w:ascii="Lato" w:hAnsi="Lato"/>
        </w:rPr>
      </w:r>
      <w:r w:rsidR="00650FEF">
        <w:rPr>
          <w:rFonts w:ascii="Lato" w:hAnsi="Lato"/>
        </w:rPr>
        <w:fldChar w:fldCharType="separate"/>
      </w:r>
      <w:r w:rsidR="001C7151">
        <w:rPr>
          <w:rFonts w:ascii="Lato" w:hAnsi="Lato"/>
        </w:rPr>
        <w:t>3.19.7</w:t>
      </w:r>
      <w:r w:rsidR="00650FEF">
        <w:rPr>
          <w:rFonts w:ascii="Lato" w:hAnsi="Lato"/>
        </w:rPr>
        <w:fldChar w:fldCharType="end"/>
      </w:r>
      <w:r>
        <w:rPr>
          <w:rFonts w:ascii="Lato" w:hAnsi="Lato"/>
        </w:rPr>
        <w:t xml:space="preserve"> Zmluvy </w:t>
      </w:r>
      <w:r w:rsidR="00A87E40">
        <w:rPr>
          <w:rFonts w:ascii="Lato" w:hAnsi="Lato"/>
        </w:rPr>
        <w:t xml:space="preserve">a tiež kompenzácia podľa bodu </w:t>
      </w:r>
      <w:r w:rsidR="00650FEF">
        <w:rPr>
          <w:rFonts w:ascii="Lato" w:hAnsi="Lato"/>
        </w:rPr>
        <w:fldChar w:fldCharType="begin"/>
      </w:r>
      <w:r w:rsidR="00A87E40">
        <w:rPr>
          <w:rFonts w:ascii="Lato" w:hAnsi="Lato"/>
        </w:rPr>
        <w:instrText xml:space="preserve"> REF _Ref108181121 \r \h </w:instrText>
      </w:r>
      <w:r w:rsidR="00650FEF">
        <w:rPr>
          <w:rFonts w:ascii="Lato" w:hAnsi="Lato"/>
        </w:rPr>
      </w:r>
      <w:r w:rsidR="00650FEF">
        <w:rPr>
          <w:rFonts w:ascii="Lato" w:hAnsi="Lato"/>
        </w:rPr>
        <w:fldChar w:fldCharType="separate"/>
      </w:r>
      <w:r w:rsidR="001C7151">
        <w:rPr>
          <w:rFonts w:ascii="Lato" w:hAnsi="Lato"/>
        </w:rPr>
        <w:t>3.19.3</w:t>
      </w:r>
      <w:r w:rsidR="00650FEF">
        <w:rPr>
          <w:rFonts w:ascii="Lato" w:hAnsi="Lato"/>
        </w:rPr>
        <w:fldChar w:fldCharType="end"/>
      </w:r>
      <w:r w:rsidR="00A87E40">
        <w:rPr>
          <w:rFonts w:ascii="Lato" w:hAnsi="Lato"/>
        </w:rPr>
        <w:t xml:space="preserve"> Zmluvy</w:t>
      </w:r>
    </w:p>
    <w:p w14:paraId="7E0704BC" w14:textId="6137FDC0" w:rsidR="00850401" w:rsidRDefault="00850401" w:rsidP="001A797C">
      <w:pPr>
        <w:widowControl w:val="0"/>
        <w:spacing w:after="120" w:line="240" w:lineRule="auto"/>
        <w:ind w:left="851" w:hanging="851"/>
        <w:jc w:val="both"/>
        <w:rPr>
          <w:rFonts w:ascii="Lato" w:hAnsi="Lato"/>
        </w:rPr>
      </w:pPr>
      <w:r>
        <w:rPr>
          <w:rFonts w:ascii="Lato" w:hAnsi="Lato"/>
        </w:rPr>
        <w:tab/>
        <w:t xml:space="preserve">V prípade, ak je pri uplatnení bodu </w:t>
      </w:r>
      <w:r w:rsidR="00650FEF">
        <w:rPr>
          <w:rFonts w:ascii="Lato" w:hAnsi="Lato"/>
        </w:rPr>
        <w:fldChar w:fldCharType="begin"/>
      </w:r>
      <w:r w:rsidR="00B42EC7">
        <w:rPr>
          <w:rFonts w:ascii="Lato" w:hAnsi="Lato"/>
        </w:rPr>
        <w:instrText xml:space="preserve"> REF _Ref106373243 \r \h </w:instrText>
      </w:r>
      <w:r w:rsidR="00650FEF">
        <w:rPr>
          <w:rFonts w:ascii="Lato" w:hAnsi="Lato"/>
        </w:rPr>
      </w:r>
      <w:r w:rsidR="00650FEF">
        <w:rPr>
          <w:rFonts w:ascii="Lato" w:hAnsi="Lato"/>
        </w:rPr>
        <w:fldChar w:fldCharType="separate"/>
      </w:r>
      <w:r w:rsidR="001C7151">
        <w:rPr>
          <w:rFonts w:ascii="Lato" w:hAnsi="Lato"/>
        </w:rPr>
        <w:t>3.19.7</w:t>
      </w:r>
      <w:r w:rsidR="00650FEF">
        <w:rPr>
          <w:rFonts w:ascii="Lato" w:hAnsi="Lato"/>
        </w:rPr>
        <w:fldChar w:fldCharType="end"/>
      </w:r>
      <w:r w:rsidR="00B42EC7">
        <w:rPr>
          <w:rFonts w:ascii="Lato" w:hAnsi="Lato"/>
        </w:rPr>
        <w:t xml:space="preserve"> </w:t>
      </w:r>
      <w:r>
        <w:rPr>
          <w:rFonts w:ascii="Lato" w:hAnsi="Lato"/>
        </w:rPr>
        <w:t xml:space="preserve">Zmluvy pri výpočte Ceny služby podľa bodu </w:t>
      </w:r>
      <w:r w:rsidR="00650FEF">
        <w:rPr>
          <w:rFonts w:ascii="Lato" w:hAnsi="Lato"/>
        </w:rPr>
        <w:fldChar w:fldCharType="begin"/>
      </w:r>
      <w:r w:rsidR="00B42EC7">
        <w:rPr>
          <w:rFonts w:ascii="Lato" w:hAnsi="Lato"/>
        </w:rPr>
        <w:instrText xml:space="preserve"> REF _Ref80781671 \r \h </w:instrText>
      </w:r>
      <w:r w:rsidR="00650FEF">
        <w:rPr>
          <w:rFonts w:ascii="Lato" w:hAnsi="Lato"/>
        </w:rPr>
      </w:r>
      <w:r w:rsidR="00650FEF">
        <w:rPr>
          <w:rFonts w:ascii="Lato" w:hAnsi="Lato"/>
        </w:rPr>
        <w:fldChar w:fldCharType="separate"/>
      </w:r>
      <w:r w:rsidR="001C7151">
        <w:rPr>
          <w:rFonts w:ascii="Lato" w:hAnsi="Lato"/>
        </w:rPr>
        <w:t>5.7.3</w:t>
      </w:r>
      <w:r w:rsidR="00650FEF">
        <w:rPr>
          <w:rFonts w:ascii="Lato" w:hAnsi="Lato"/>
        </w:rPr>
        <w:fldChar w:fldCharType="end"/>
      </w:r>
      <w:r w:rsidR="00B42EC7">
        <w:rPr>
          <w:rFonts w:ascii="Lato" w:hAnsi="Lato"/>
        </w:rPr>
        <w:t xml:space="preserve"> </w:t>
      </w:r>
      <w:r>
        <w:rPr>
          <w:rFonts w:ascii="Lato" w:hAnsi="Lato"/>
        </w:rPr>
        <w:t xml:space="preserve">Zmluvy konkrétna </w:t>
      </w:r>
      <w:r w:rsidRPr="00EA1958">
        <w:rPr>
          <w:rFonts w:ascii="Lato" w:hAnsi="Lato"/>
          <w:i/>
          <w:iCs/>
        </w:rPr>
        <w:t>j</w:t>
      </w:r>
      <w:r>
        <w:rPr>
          <w:rFonts w:ascii="Lato" w:hAnsi="Lato"/>
        </w:rPr>
        <w:t xml:space="preserve">-tá časť ceny vychádzajúca z VVJN (tzn. </w:t>
      </w:r>
      <w:r w:rsidRPr="004A69CB">
        <w:rPr>
          <w:rFonts w:ascii="Lato" w:hAnsi="Lato"/>
          <w:i/>
          <w:iCs/>
        </w:rPr>
        <w:t>j</w:t>
      </w:r>
      <w:r>
        <w:rPr>
          <w:rFonts w:ascii="Lato" w:hAnsi="Lato"/>
        </w:rPr>
        <w:t xml:space="preserve"> = PHM, PM, UaO) hradená ako ekonomicky oprávnený náklad v rámci položky N</w:t>
      </w:r>
      <w:r w:rsidRPr="00850401">
        <w:rPr>
          <w:rFonts w:ascii="Lato" w:hAnsi="Lato"/>
          <w:vertAlign w:val="subscript"/>
        </w:rPr>
        <w:t>vo</w:t>
      </w:r>
      <w:r>
        <w:rPr>
          <w:rFonts w:ascii="Lato" w:hAnsi="Lato"/>
        </w:rPr>
        <w:t>, tak potom sa pri výpočte</w:t>
      </w:r>
      <w:r w:rsidR="00B42EC7">
        <w:rPr>
          <w:rFonts w:ascii="Lato" w:hAnsi="Lato"/>
        </w:rPr>
        <w:t xml:space="preserve"> </w:t>
      </w:r>
      <w:r w:rsidR="00B71F04">
        <w:rPr>
          <w:rFonts w:ascii="Lato" w:hAnsi="Lato"/>
        </w:rPr>
        <w:t>tejto</w:t>
      </w:r>
      <w:r w:rsidR="00B42EC7">
        <w:rPr>
          <w:rFonts w:ascii="Lato" w:hAnsi="Lato"/>
        </w:rPr>
        <w:t xml:space="preserve"> </w:t>
      </w:r>
      <w:r w:rsidR="00B42EC7" w:rsidRPr="00F4443B">
        <w:rPr>
          <w:rFonts w:ascii="Lato" w:hAnsi="Lato"/>
          <w:i/>
          <w:iCs/>
        </w:rPr>
        <w:t>j</w:t>
      </w:r>
      <w:r w:rsidR="00B42EC7">
        <w:rPr>
          <w:rFonts w:ascii="Lato" w:hAnsi="Lato"/>
        </w:rPr>
        <w:t>-tej časti ceny, prostredníctvom vzťahu</w:t>
      </w:r>
      <w:r>
        <w:rPr>
          <w:rFonts w:ascii="Lato" w:hAnsi="Lato"/>
        </w:rPr>
        <w:t xml:space="preserve"> „</w:t>
      </w:r>
      <m:oMath>
        <m:sSub>
          <m:sSubPr>
            <m:ctrlPr>
              <w:rPr>
                <w:rFonts w:ascii="Cambria Math" w:eastAsia="Times New Roman" w:hAnsi="Cambria Math" w:cs="Calibri"/>
                <w:i/>
                <w:color w:val="000000"/>
                <w:lang w:eastAsia="sk-SK"/>
              </w:rPr>
            </m:ctrlPr>
          </m:sSubPr>
          <m:e>
            <m:r>
              <w:rPr>
                <w:rFonts w:ascii="Cambria Math" w:eastAsia="Times New Roman" w:hAnsi="Cambria Math" w:cs="Calibri"/>
                <w:color w:val="000000"/>
                <w:lang w:eastAsia="sk-SK"/>
              </w:rPr>
              <m:t>vjc</m:t>
            </m:r>
          </m:e>
          <m:sub>
            <m:r>
              <w:rPr>
                <w:rFonts w:ascii="Cambria Math" w:eastAsia="Times New Roman" w:hAnsi="Cambria Math" w:cs="Calibri"/>
                <w:color w:val="000000"/>
                <w:lang w:eastAsia="sk-SK"/>
              </w:rPr>
              <m:t>j</m:t>
            </m:r>
          </m:sub>
        </m:sSub>
        <m:r>
          <w:rPr>
            <w:rFonts w:ascii="Cambria Math" w:eastAsia="Times New Roman" w:hAnsi="Cambria Math" w:cs="Calibri"/>
            <w:color w:val="000000"/>
            <w:lang w:eastAsia="sk-SK"/>
          </w:rPr>
          <m:t>∙SRS</m:t>
        </m:r>
      </m:oMath>
      <w:r>
        <w:rPr>
          <w:rFonts w:ascii="Lato" w:eastAsiaTheme="minorEastAsia" w:hAnsi="Lato"/>
          <w:color w:val="000000"/>
          <w:lang w:eastAsia="sk-SK"/>
        </w:rPr>
        <w:t>“</w:t>
      </w:r>
      <w:r w:rsidR="00B42EC7">
        <w:rPr>
          <w:rFonts w:ascii="Lato" w:eastAsiaTheme="minorEastAsia" w:hAnsi="Lato"/>
          <w:color w:val="000000"/>
          <w:lang w:eastAsia="sk-SK"/>
        </w:rPr>
        <w:t>,</w:t>
      </w:r>
      <w:r>
        <w:rPr>
          <w:rFonts w:ascii="Lato" w:hAnsi="Lato"/>
        </w:rPr>
        <w:t xml:space="preserve"> do SRS započítajú len dopravné výkony realizované Vozidlami dopravcu. </w:t>
      </w:r>
    </w:p>
    <w:p w14:paraId="6E4DA96A" w14:textId="77777777" w:rsidR="00BE3939" w:rsidRPr="00A5149D" w:rsidRDefault="00FE4869" w:rsidP="001A797C">
      <w:pPr>
        <w:pStyle w:val="Heading2"/>
        <w:keepNext w:val="0"/>
        <w:keepLines w:val="0"/>
        <w:widowControl w:val="0"/>
      </w:pPr>
      <w:bookmarkStart w:id="99" w:name="_Ref115700279"/>
      <w:bookmarkEnd w:id="96"/>
      <w:r w:rsidRPr="00A5149D">
        <w:t xml:space="preserve">V rámci ročného zúčtovania </w:t>
      </w:r>
      <w:r w:rsidR="00AC63A8">
        <w:t>je</w:t>
      </w:r>
      <w:r w:rsidRPr="00A5149D">
        <w:t xml:space="preserve"> </w:t>
      </w:r>
      <w:r w:rsidRPr="00A5149D">
        <w:rPr>
          <w:b/>
          <w:bCs/>
        </w:rPr>
        <w:t xml:space="preserve">výška </w:t>
      </w:r>
      <w:r w:rsidR="00E42BA5">
        <w:rPr>
          <w:b/>
          <w:bCs/>
        </w:rPr>
        <w:t>D</w:t>
      </w:r>
      <w:r w:rsidRPr="00A5149D">
        <w:rPr>
          <w:b/>
          <w:bCs/>
        </w:rPr>
        <w:t>oplatku</w:t>
      </w:r>
      <w:r w:rsidR="00AB13DC">
        <w:rPr>
          <w:b/>
          <w:bCs/>
        </w:rPr>
        <w:t xml:space="preserve"> </w:t>
      </w:r>
      <w:r w:rsidRPr="00A5149D">
        <w:rPr>
          <w:b/>
          <w:bCs/>
        </w:rPr>
        <w:t>vypočítaná nasledujúcim spôsobom</w:t>
      </w:r>
      <w:r w:rsidRPr="00A5149D">
        <w:t>:</w:t>
      </w:r>
      <w:bookmarkEnd w:id="99"/>
    </w:p>
    <w:bookmarkStart w:id="100" w:name="_Hlk53135535"/>
    <w:p w14:paraId="346930EF" w14:textId="77777777" w:rsidR="00FE4869" w:rsidRPr="00A5149D" w:rsidRDefault="00965C3E" w:rsidP="001A797C">
      <w:pPr>
        <w:widowControl w:val="0"/>
        <w:spacing w:after="120" w:line="240" w:lineRule="auto"/>
        <w:ind w:left="708"/>
        <w:jc w:val="center"/>
        <w:rPr>
          <w:rFonts w:ascii="Lato" w:eastAsia="Times New Roman" w:hAnsi="Lato" w:cs="Calibri"/>
          <w:i/>
          <w:color w:val="000000"/>
          <w:lang w:eastAsia="sk-SK"/>
        </w:rPr>
      </w:pPr>
      <m:oMathPara>
        <m:oMath>
          <m:sSub>
            <m:sSubPr>
              <m:ctrlPr>
                <w:rPr>
                  <w:rFonts w:ascii="Cambria Math" w:eastAsia="Times New Roman" w:hAnsi="Cambria Math" w:cs="Calibri"/>
                  <w:i/>
                  <w:color w:val="000000"/>
                  <w:lang w:eastAsia="sk-SK"/>
                </w:rPr>
              </m:ctrlPr>
            </m:sSubPr>
            <m:e>
              <m:r>
                <w:rPr>
                  <w:rFonts w:ascii="Cambria Math" w:eastAsia="Times New Roman" w:hAnsi="Cambria Math" w:cs="Calibri"/>
                  <w:color w:val="000000"/>
                  <w:lang w:eastAsia="sk-SK"/>
                </w:rPr>
                <m:t>D</m:t>
              </m:r>
            </m:e>
            <m:sub/>
          </m:sSub>
          <m:r>
            <w:rPr>
              <w:rFonts w:ascii="Cambria Math" w:eastAsia="Times New Roman" w:hAnsi="Cambria Math" w:cs="Calibri"/>
              <w:color w:val="000000"/>
              <w:lang w:eastAsia="sk-SK"/>
            </w:rPr>
            <m:t>=CS-T-V-</m:t>
          </m:r>
          <m:sSub>
            <m:sSubPr>
              <m:ctrlPr>
                <w:rPr>
                  <w:rFonts w:ascii="Cambria Math" w:eastAsia="Times New Roman" w:hAnsi="Cambria Math" w:cs="Calibri"/>
                  <w:i/>
                  <w:color w:val="000000"/>
                  <w:lang w:eastAsia="sk-SK"/>
                </w:rPr>
              </m:ctrlPr>
            </m:sSubPr>
            <m:e>
              <m:r>
                <w:rPr>
                  <w:rFonts w:ascii="Cambria Math" w:eastAsia="Times New Roman" w:hAnsi="Cambria Math" w:cs="Calibri"/>
                  <w:color w:val="000000"/>
                  <w:lang w:eastAsia="sk-SK"/>
                </w:rPr>
                <m:t>U</m:t>
              </m:r>
            </m:e>
            <m:sub>
              <m:r>
                <w:rPr>
                  <w:rFonts w:ascii="Cambria Math" w:eastAsia="Times New Roman" w:hAnsi="Cambria Math" w:cs="Calibri"/>
                  <w:color w:val="000000"/>
                  <w:lang w:eastAsia="sk-SK"/>
                </w:rPr>
                <m:t>m</m:t>
              </m:r>
            </m:sub>
          </m:sSub>
        </m:oMath>
      </m:oMathPara>
    </w:p>
    <w:p w14:paraId="42870A2E" w14:textId="77777777" w:rsidR="00FE4869" w:rsidRPr="00A5149D" w:rsidRDefault="00FE4869" w:rsidP="001A797C">
      <w:pPr>
        <w:widowControl w:val="0"/>
        <w:rPr>
          <w:rFonts w:ascii="Lato" w:hAnsi="Lato"/>
        </w:rPr>
      </w:pPr>
      <w:r w:rsidRPr="00A5149D">
        <w:rPr>
          <w:rFonts w:ascii="Lato" w:hAnsi="Lato"/>
        </w:rPr>
        <w:t>kde:</w:t>
      </w:r>
    </w:p>
    <w:p w14:paraId="519E59E1" w14:textId="77777777" w:rsidR="00FE4869" w:rsidRPr="00A5149D" w:rsidRDefault="00FE4869" w:rsidP="001A797C">
      <w:pPr>
        <w:widowControl w:val="0"/>
        <w:ind w:left="851" w:hanging="851"/>
        <w:rPr>
          <w:rFonts w:ascii="Lato" w:hAnsi="Lato"/>
        </w:rPr>
      </w:pPr>
      <w:r w:rsidRPr="00A5149D">
        <w:rPr>
          <w:rFonts w:ascii="Lato" w:hAnsi="Lato"/>
          <w:i/>
          <w:iCs/>
        </w:rPr>
        <w:t>D</w:t>
      </w:r>
      <w:r w:rsidRPr="00A5149D">
        <w:rPr>
          <w:rFonts w:ascii="Lato" w:hAnsi="Lato"/>
        </w:rPr>
        <w:tab/>
      </w:r>
      <w:r w:rsidR="00E42BA5">
        <w:rPr>
          <w:rFonts w:ascii="Lato" w:hAnsi="Lato"/>
        </w:rPr>
        <w:t>D</w:t>
      </w:r>
      <w:r w:rsidR="00AB13DC" w:rsidRPr="00A5149D">
        <w:rPr>
          <w:rFonts w:ascii="Lato" w:hAnsi="Lato"/>
        </w:rPr>
        <w:t>oplatok</w:t>
      </w:r>
      <w:r w:rsidR="00AB13DC">
        <w:rPr>
          <w:rFonts w:ascii="Lato" w:hAnsi="Lato"/>
        </w:rPr>
        <w:t xml:space="preserve"> v rámci Zmluvy</w:t>
      </w:r>
      <w:r w:rsidR="00AB13DC" w:rsidRPr="00A5149D">
        <w:rPr>
          <w:rFonts w:ascii="Lato" w:hAnsi="Lato"/>
        </w:rPr>
        <w:t xml:space="preserve"> </w:t>
      </w:r>
      <w:r w:rsidRPr="00A5149D">
        <w:rPr>
          <w:rFonts w:ascii="Lato" w:hAnsi="Lato"/>
        </w:rPr>
        <w:t>za uplynulý kalendárny rok</w:t>
      </w:r>
      <w:r w:rsidR="00CF2A19">
        <w:rPr>
          <w:rFonts w:ascii="Lato" w:hAnsi="Lato"/>
        </w:rPr>
        <w:t xml:space="preserve"> (EUR bez DPH)</w:t>
      </w:r>
    </w:p>
    <w:p w14:paraId="42EAFE68" w14:textId="77777777" w:rsidR="00FE4869" w:rsidRPr="00A5149D" w:rsidRDefault="00FE4869" w:rsidP="001A797C">
      <w:pPr>
        <w:widowControl w:val="0"/>
        <w:ind w:left="851" w:hanging="851"/>
        <w:rPr>
          <w:rFonts w:ascii="Lato" w:hAnsi="Lato"/>
        </w:rPr>
      </w:pPr>
      <w:r w:rsidRPr="00A5149D">
        <w:rPr>
          <w:rFonts w:ascii="Lato" w:hAnsi="Lato"/>
          <w:i/>
          <w:iCs/>
        </w:rPr>
        <w:t>CS</w:t>
      </w:r>
      <w:r w:rsidRPr="00A5149D">
        <w:rPr>
          <w:rFonts w:ascii="Lato" w:hAnsi="Lato"/>
        </w:rPr>
        <w:tab/>
        <w:t xml:space="preserve">Cena </w:t>
      </w:r>
      <w:r w:rsidR="00FB41D8" w:rsidRPr="00A5149D">
        <w:rPr>
          <w:rFonts w:ascii="Lato" w:hAnsi="Lato"/>
        </w:rPr>
        <w:t>s</w:t>
      </w:r>
      <w:r w:rsidRPr="00A5149D">
        <w:rPr>
          <w:rFonts w:ascii="Lato" w:hAnsi="Lato"/>
        </w:rPr>
        <w:t>lužby za uplynulý kalendárny rok</w:t>
      </w:r>
    </w:p>
    <w:p w14:paraId="4C2EA450" w14:textId="77777777" w:rsidR="00FE4869" w:rsidRPr="00A5149D" w:rsidRDefault="00FE4869" w:rsidP="001A797C">
      <w:pPr>
        <w:widowControl w:val="0"/>
        <w:ind w:left="851" w:hanging="851"/>
        <w:rPr>
          <w:rFonts w:ascii="Lato" w:hAnsi="Lato"/>
        </w:rPr>
      </w:pPr>
      <w:r w:rsidRPr="00A5149D">
        <w:rPr>
          <w:rFonts w:ascii="Lato" w:hAnsi="Lato"/>
          <w:i/>
          <w:iCs/>
        </w:rPr>
        <w:t>T</w:t>
      </w:r>
      <w:r w:rsidRPr="00A5149D">
        <w:rPr>
          <w:rFonts w:ascii="Lato" w:hAnsi="Lato"/>
        </w:rPr>
        <w:tab/>
        <w:t>Tržby za uplynulý kalendárny rok</w:t>
      </w:r>
    </w:p>
    <w:p w14:paraId="3462644F" w14:textId="77777777" w:rsidR="00FE4869" w:rsidRDefault="00FE4869" w:rsidP="001A797C">
      <w:pPr>
        <w:widowControl w:val="0"/>
        <w:ind w:left="851" w:hanging="851"/>
        <w:rPr>
          <w:rFonts w:ascii="Lato" w:hAnsi="Lato"/>
        </w:rPr>
      </w:pPr>
      <w:r w:rsidRPr="00A5149D">
        <w:rPr>
          <w:rFonts w:ascii="Lato" w:hAnsi="Lato"/>
          <w:i/>
          <w:iCs/>
        </w:rPr>
        <w:t>V</w:t>
      </w:r>
      <w:r w:rsidRPr="00A5149D">
        <w:rPr>
          <w:rFonts w:ascii="Lato" w:hAnsi="Lato"/>
        </w:rPr>
        <w:t> </w:t>
      </w:r>
      <w:r w:rsidRPr="00A5149D">
        <w:rPr>
          <w:rFonts w:ascii="Lato" w:hAnsi="Lato"/>
        </w:rPr>
        <w:tab/>
        <w:t>Ostatné výnosy</w:t>
      </w:r>
      <w:r w:rsidR="00E94C79" w:rsidRPr="00A5149D">
        <w:rPr>
          <w:rFonts w:ascii="Lato" w:hAnsi="Lato"/>
        </w:rPr>
        <w:t xml:space="preserve"> vytvorené pri plnení záväzkov zo Zmluvy</w:t>
      </w:r>
      <w:r w:rsidRPr="00A5149D">
        <w:rPr>
          <w:rFonts w:ascii="Lato" w:hAnsi="Lato"/>
        </w:rPr>
        <w:t xml:space="preserve"> za uplynulý kalendárny rok</w:t>
      </w:r>
    </w:p>
    <w:p w14:paraId="3DAEFCF9" w14:textId="77777777" w:rsidR="00D63D18" w:rsidRPr="00D63D18" w:rsidRDefault="00D63D18" w:rsidP="001A797C">
      <w:pPr>
        <w:widowControl w:val="0"/>
        <w:ind w:left="851" w:hanging="851"/>
        <w:rPr>
          <w:rFonts w:ascii="Lato" w:hAnsi="Lato"/>
        </w:rPr>
      </w:pPr>
      <w:r>
        <w:rPr>
          <w:rFonts w:ascii="Lato" w:hAnsi="Lato"/>
          <w:i/>
          <w:iCs/>
        </w:rPr>
        <w:t>U</w:t>
      </w:r>
      <w:r>
        <w:rPr>
          <w:rFonts w:ascii="Lato" w:hAnsi="Lato"/>
          <w:i/>
          <w:iCs/>
          <w:vertAlign w:val="subscript"/>
        </w:rPr>
        <w:t>m</w:t>
      </w:r>
      <w:r>
        <w:rPr>
          <w:rFonts w:ascii="Lato" w:hAnsi="Lato"/>
          <w:i/>
          <w:iCs/>
        </w:rPr>
        <w:tab/>
      </w:r>
      <w:r w:rsidRPr="00A5149D">
        <w:rPr>
          <w:rFonts w:ascii="Lato" w:hAnsi="Lato"/>
        </w:rPr>
        <w:t xml:space="preserve">suma </w:t>
      </w:r>
      <w:r w:rsidRPr="00D853F7">
        <w:rPr>
          <w:rFonts w:ascii="Lato" w:hAnsi="Lato"/>
        </w:rPr>
        <w:t>Mesačných úhrad</w:t>
      </w:r>
      <w:r w:rsidRPr="00A5149D">
        <w:rPr>
          <w:rFonts w:ascii="Lato" w:hAnsi="Lato"/>
        </w:rPr>
        <w:t xml:space="preserve"> </w:t>
      </w:r>
      <w:r>
        <w:rPr>
          <w:rFonts w:ascii="Lato" w:hAnsi="Lato"/>
        </w:rPr>
        <w:t xml:space="preserve">od </w:t>
      </w:r>
      <w:r w:rsidRPr="00A5149D">
        <w:rPr>
          <w:rFonts w:ascii="Lato" w:hAnsi="Lato"/>
        </w:rPr>
        <w:t>Objednávateľ</w:t>
      </w:r>
      <w:r>
        <w:rPr>
          <w:rFonts w:ascii="Lato" w:hAnsi="Lato"/>
        </w:rPr>
        <w:t>a</w:t>
      </w:r>
      <w:r w:rsidRPr="00A5149D">
        <w:rPr>
          <w:rFonts w:ascii="Lato" w:hAnsi="Lato"/>
        </w:rPr>
        <w:t xml:space="preserve"> za uplynulý kalendárny rok</w:t>
      </w:r>
    </w:p>
    <w:bookmarkEnd w:id="100"/>
    <w:p w14:paraId="7D2BA0DD" w14:textId="77777777" w:rsidR="00D77DA6" w:rsidRDefault="00D77DA6" w:rsidP="009B6E41">
      <w:pPr>
        <w:widowControl w:val="0"/>
        <w:jc w:val="both"/>
        <w:rPr>
          <w:rFonts w:ascii="Lato" w:hAnsi="Lato"/>
        </w:rPr>
      </w:pPr>
      <w:r w:rsidRPr="00A5149D">
        <w:rPr>
          <w:rFonts w:ascii="Lato" w:hAnsi="Lato"/>
          <w:b/>
          <w:bCs/>
        </w:rPr>
        <w:lastRenderedPageBreak/>
        <w:t>Doplatok</w:t>
      </w:r>
      <w:r>
        <w:rPr>
          <w:rFonts w:ascii="Lato" w:hAnsi="Lato"/>
          <w:b/>
          <w:bCs/>
        </w:rPr>
        <w:t xml:space="preserve"> </w:t>
      </w:r>
      <w:r w:rsidRPr="00A5149D">
        <w:rPr>
          <w:rFonts w:ascii="Lato" w:hAnsi="Lato"/>
          <w:b/>
          <w:bCs/>
        </w:rPr>
        <w:t xml:space="preserve">môže mať podobu buď Nedoplatku </w:t>
      </w:r>
      <w:r>
        <w:rPr>
          <w:rFonts w:ascii="Lato" w:hAnsi="Lato"/>
          <w:b/>
          <w:bCs/>
        </w:rPr>
        <w:t>objednávateľa</w:t>
      </w:r>
      <w:r w:rsidRPr="00A5149D">
        <w:rPr>
          <w:rFonts w:ascii="Lato" w:hAnsi="Lato"/>
          <w:b/>
          <w:bCs/>
        </w:rPr>
        <w:t xml:space="preserve"> alebo Preplatku </w:t>
      </w:r>
      <w:r>
        <w:rPr>
          <w:rFonts w:ascii="Lato" w:hAnsi="Lato"/>
          <w:b/>
          <w:bCs/>
        </w:rPr>
        <w:t>objednávateľa</w:t>
      </w:r>
      <w:r w:rsidRPr="00A5149D">
        <w:rPr>
          <w:rFonts w:ascii="Lato" w:hAnsi="Lato"/>
        </w:rPr>
        <w:t>.</w:t>
      </w:r>
    </w:p>
    <w:p w14:paraId="0DC73846" w14:textId="77777777" w:rsidR="00AB13DC" w:rsidRDefault="00AB13DC" w:rsidP="001A797C">
      <w:pPr>
        <w:widowControl w:val="0"/>
        <w:ind w:left="709"/>
        <w:jc w:val="both"/>
        <w:rPr>
          <w:rFonts w:ascii="Lato" w:hAnsi="Lato"/>
        </w:rPr>
      </w:pPr>
      <w:r w:rsidRPr="00A5149D">
        <w:rPr>
          <w:rFonts w:ascii="Lato" w:hAnsi="Lato"/>
        </w:rPr>
        <w:t xml:space="preserve">Tržby </w:t>
      </w:r>
      <w:r>
        <w:rPr>
          <w:rFonts w:ascii="Lato" w:hAnsi="Lato"/>
        </w:rPr>
        <w:t>predstavujú</w:t>
      </w:r>
      <w:r w:rsidRPr="00A5149D">
        <w:rPr>
          <w:rFonts w:ascii="Lato" w:hAnsi="Lato"/>
        </w:rPr>
        <w:t xml:space="preserve"> príjmy z predaja </w:t>
      </w:r>
      <w:r>
        <w:rPr>
          <w:rFonts w:ascii="Lato" w:hAnsi="Lato"/>
        </w:rPr>
        <w:t>cestovného</w:t>
      </w:r>
      <w:r w:rsidRPr="00A5149D">
        <w:rPr>
          <w:rFonts w:ascii="Lato" w:hAnsi="Lato"/>
        </w:rPr>
        <w:t xml:space="preserve"> a dovozného, pričom Dopravca akceptuje cenovú politiku Objednávateľa a zaväzuje sa rešpektovať </w:t>
      </w:r>
      <w:r>
        <w:rPr>
          <w:rFonts w:ascii="Lato" w:hAnsi="Lato"/>
        </w:rPr>
        <w:t>t</w:t>
      </w:r>
      <w:r w:rsidRPr="00A5149D">
        <w:rPr>
          <w:rFonts w:ascii="Lato" w:hAnsi="Lato"/>
        </w:rPr>
        <w:t>arifu určenú Objednávateľom, a to aj v prípade, že by sadzby niektorých druhov cestovného boli stanovené ako nulové.</w:t>
      </w:r>
    </w:p>
    <w:p w14:paraId="2EC67DD1" w14:textId="77777777" w:rsidR="00837C62" w:rsidRPr="00A5149D" w:rsidRDefault="00FE4869" w:rsidP="00843502">
      <w:pPr>
        <w:widowControl w:val="0"/>
        <w:jc w:val="both"/>
        <w:rPr>
          <w:rFonts w:ascii="Lato" w:hAnsi="Lato"/>
        </w:rPr>
      </w:pPr>
      <w:r w:rsidRPr="00A5149D">
        <w:rPr>
          <w:rFonts w:ascii="Lato" w:hAnsi="Lato"/>
        </w:rPr>
        <w:tab/>
      </w:r>
    </w:p>
    <w:p w14:paraId="0FD59119" w14:textId="77777777" w:rsidR="00FE4869" w:rsidRPr="00A5149D" w:rsidRDefault="00FE4869" w:rsidP="001A797C">
      <w:pPr>
        <w:pStyle w:val="Heading2"/>
        <w:keepNext w:val="0"/>
        <w:keepLines w:val="0"/>
        <w:widowControl w:val="0"/>
        <w:rPr>
          <w:rFonts w:eastAsiaTheme="minorHAnsi"/>
        </w:rPr>
      </w:pPr>
      <w:bookmarkStart w:id="101" w:name="_Ref54006760"/>
      <w:r w:rsidRPr="00A5149D">
        <w:rPr>
          <w:rFonts w:eastAsiaTheme="minorHAnsi"/>
        </w:rPr>
        <w:t xml:space="preserve">Zmluvné strany sa za účelom </w:t>
      </w:r>
      <w:r w:rsidR="002E7C48" w:rsidRPr="00A5149D">
        <w:rPr>
          <w:rFonts w:eastAsiaTheme="minorHAnsi"/>
        </w:rPr>
        <w:t>výpočtu</w:t>
      </w:r>
      <w:r w:rsidR="00D853F7">
        <w:rPr>
          <w:rFonts w:eastAsiaTheme="minorHAnsi"/>
        </w:rPr>
        <w:t xml:space="preserve"> Ceny služby</w:t>
      </w:r>
      <w:r w:rsidR="00A42B51">
        <w:rPr>
          <w:rFonts w:eastAsiaTheme="minorHAnsi"/>
        </w:rPr>
        <w:t xml:space="preserve"> a</w:t>
      </w:r>
      <w:r w:rsidR="00A32125">
        <w:rPr>
          <w:rFonts w:eastAsiaTheme="minorHAnsi"/>
        </w:rPr>
        <w:t xml:space="preserve"> Doplatku </w:t>
      </w:r>
      <w:r w:rsidRPr="00A5149D">
        <w:rPr>
          <w:rFonts w:eastAsiaTheme="minorHAnsi"/>
        </w:rPr>
        <w:t>dohodli, že:</w:t>
      </w:r>
      <w:bookmarkEnd w:id="101"/>
    </w:p>
    <w:p w14:paraId="0F2C1B37" w14:textId="77777777" w:rsidR="00FE4869" w:rsidRPr="00A5149D" w:rsidRDefault="00FE4869" w:rsidP="001A797C">
      <w:pPr>
        <w:pStyle w:val="ListParagraph"/>
        <w:widowControl w:val="0"/>
        <w:numPr>
          <w:ilvl w:val="0"/>
          <w:numId w:val="20"/>
        </w:numPr>
        <w:spacing w:after="120" w:line="240" w:lineRule="auto"/>
        <w:ind w:hanging="357"/>
        <w:contextualSpacing w:val="0"/>
        <w:jc w:val="both"/>
        <w:rPr>
          <w:rFonts w:ascii="Lato" w:hAnsi="Lato"/>
        </w:rPr>
      </w:pPr>
      <w:bookmarkStart w:id="102" w:name="_Ref53125090"/>
      <w:r w:rsidRPr="00A5149D">
        <w:rPr>
          <w:rFonts w:ascii="Lato" w:hAnsi="Lato"/>
        </w:rPr>
        <w:t>Dopravca je povinný na základe skutočnosti predložiť Objednávateľovi</w:t>
      </w:r>
      <w:r w:rsidR="00645D13" w:rsidRPr="00A5149D">
        <w:rPr>
          <w:rFonts w:ascii="Lato" w:hAnsi="Lato"/>
        </w:rPr>
        <w:t xml:space="preserve"> najneskôr </w:t>
      </w:r>
      <w:r w:rsidR="00645D13" w:rsidRPr="0032149A">
        <w:rPr>
          <w:rFonts w:ascii="Lato" w:hAnsi="Lato"/>
        </w:rPr>
        <w:t xml:space="preserve">do </w:t>
      </w:r>
      <w:r w:rsidR="00402CE3" w:rsidRPr="0032149A">
        <w:rPr>
          <w:rFonts w:ascii="Lato" w:hAnsi="Lato"/>
        </w:rPr>
        <w:t>20</w:t>
      </w:r>
      <w:r w:rsidR="006A01D5" w:rsidRPr="0032149A">
        <w:rPr>
          <w:rFonts w:ascii="Lato" w:hAnsi="Lato"/>
        </w:rPr>
        <w:t xml:space="preserve"> </w:t>
      </w:r>
      <w:r w:rsidR="00645D13" w:rsidRPr="0032149A">
        <w:rPr>
          <w:rFonts w:ascii="Lato" w:hAnsi="Lato"/>
        </w:rPr>
        <w:t>dní</w:t>
      </w:r>
      <w:r w:rsidR="00645D13" w:rsidRPr="00A5149D">
        <w:rPr>
          <w:rFonts w:ascii="Lato" w:hAnsi="Lato"/>
        </w:rPr>
        <w:t xml:space="preserve"> </w:t>
      </w:r>
      <w:r w:rsidR="00071F99">
        <w:rPr>
          <w:rFonts w:ascii="Lato" w:hAnsi="Lato"/>
        </w:rPr>
        <w:t>od</w:t>
      </w:r>
      <w:r w:rsidR="00645D13" w:rsidRPr="00A5149D">
        <w:rPr>
          <w:rFonts w:ascii="Lato" w:hAnsi="Lato"/>
        </w:rPr>
        <w:t xml:space="preserve"> skončen</w:t>
      </w:r>
      <w:r w:rsidR="00071F99">
        <w:rPr>
          <w:rFonts w:ascii="Lato" w:hAnsi="Lato"/>
        </w:rPr>
        <w:t>ia</w:t>
      </w:r>
      <w:r w:rsidR="00645D13" w:rsidRPr="00A5149D">
        <w:rPr>
          <w:rFonts w:ascii="Lato" w:hAnsi="Lato"/>
        </w:rPr>
        <w:t xml:space="preserve"> príslušného </w:t>
      </w:r>
      <w:r w:rsidR="00CB4F50" w:rsidRPr="00A5149D">
        <w:rPr>
          <w:rFonts w:ascii="Lato" w:hAnsi="Lato"/>
        </w:rPr>
        <w:t xml:space="preserve">kalendárneho </w:t>
      </w:r>
      <w:r w:rsidR="00506C1C" w:rsidRPr="00A5149D">
        <w:rPr>
          <w:rFonts w:ascii="Lato" w:hAnsi="Lato"/>
        </w:rPr>
        <w:t>štvrťroka</w:t>
      </w:r>
      <w:r w:rsidR="00837C62" w:rsidRPr="00A5149D">
        <w:rPr>
          <w:rFonts w:ascii="Lato" w:hAnsi="Lato"/>
        </w:rPr>
        <w:t xml:space="preserve"> v elektronickej forme (v</w:t>
      </w:r>
      <w:r w:rsidR="00917BD7" w:rsidRPr="00A5149D">
        <w:rPr>
          <w:rFonts w:ascii="Lato" w:hAnsi="Lato"/>
        </w:rPr>
        <w:t> </w:t>
      </w:r>
      <w:r w:rsidR="00837C62" w:rsidRPr="00A5149D">
        <w:rPr>
          <w:rFonts w:ascii="Lato" w:hAnsi="Lato"/>
        </w:rPr>
        <w:t>editovateľnom formáte) nasledujúce informácie a podklady</w:t>
      </w:r>
      <w:r w:rsidRPr="00A5149D">
        <w:rPr>
          <w:rFonts w:ascii="Lato" w:hAnsi="Lato"/>
        </w:rPr>
        <w:t>:</w:t>
      </w:r>
      <w:bookmarkEnd w:id="102"/>
    </w:p>
    <w:p w14:paraId="2A1CCA20" w14:textId="77777777" w:rsidR="00FE4869" w:rsidRPr="00A5149D" w:rsidRDefault="00FE4869" w:rsidP="001A797C">
      <w:pPr>
        <w:pStyle w:val="ListParagraph"/>
        <w:widowControl w:val="0"/>
        <w:numPr>
          <w:ilvl w:val="1"/>
          <w:numId w:val="22"/>
        </w:numPr>
        <w:spacing w:after="120" w:line="240" w:lineRule="auto"/>
        <w:ind w:hanging="357"/>
        <w:contextualSpacing w:val="0"/>
        <w:jc w:val="both"/>
        <w:rPr>
          <w:rFonts w:ascii="Lato" w:hAnsi="Lato"/>
        </w:rPr>
      </w:pPr>
      <w:bookmarkStart w:id="103" w:name="_Ref57703882"/>
      <w:r w:rsidRPr="00A5149D">
        <w:rPr>
          <w:rFonts w:ascii="Lato" w:hAnsi="Lato"/>
        </w:rPr>
        <w:t xml:space="preserve">Výkaz výkonov za </w:t>
      </w:r>
      <w:r w:rsidR="00645D13" w:rsidRPr="00A5149D">
        <w:rPr>
          <w:rFonts w:ascii="Lato" w:hAnsi="Lato"/>
        </w:rPr>
        <w:t>uplynulý</w:t>
      </w:r>
      <w:r w:rsidRPr="00A5149D">
        <w:rPr>
          <w:rFonts w:ascii="Lato" w:hAnsi="Lato"/>
        </w:rPr>
        <w:t xml:space="preserve"> kalendárny </w:t>
      </w:r>
      <w:r w:rsidR="00506C1C" w:rsidRPr="00A5149D">
        <w:rPr>
          <w:rFonts w:ascii="Lato" w:hAnsi="Lato"/>
        </w:rPr>
        <w:t>štvrťrok</w:t>
      </w:r>
      <w:r w:rsidRPr="00A5149D">
        <w:rPr>
          <w:rFonts w:ascii="Lato" w:hAnsi="Lato"/>
        </w:rPr>
        <w:t xml:space="preserve"> s odčlenením dopravných výkonov v rámci obchádzok, výluk, uzávierok, Posilových </w:t>
      </w:r>
      <w:r w:rsidR="00A94F6E" w:rsidRPr="00A5149D">
        <w:rPr>
          <w:rFonts w:ascii="Lato" w:hAnsi="Lato"/>
        </w:rPr>
        <w:t>s</w:t>
      </w:r>
      <w:r w:rsidRPr="00A5149D">
        <w:rPr>
          <w:rFonts w:ascii="Lato" w:hAnsi="Lato"/>
        </w:rPr>
        <w:t>pojov</w:t>
      </w:r>
      <w:r w:rsidR="00645D13" w:rsidRPr="00A5149D">
        <w:rPr>
          <w:rFonts w:ascii="Lato" w:hAnsi="Lato"/>
        </w:rPr>
        <w:t>, nerealizovaných Spojov s odôvodnením a rozsah Služby realizovan</w:t>
      </w:r>
      <w:r w:rsidR="00837C62" w:rsidRPr="00A5149D">
        <w:rPr>
          <w:rFonts w:ascii="Lato" w:hAnsi="Lato"/>
        </w:rPr>
        <w:t>ý</w:t>
      </w:r>
      <w:r w:rsidR="00645D13" w:rsidRPr="00A5149D">
        <w:rPr>
          <w:rFonts w:ascii="Lato" w:hAnsi="Lato"/>
        </w:rPr>
        <w:t xml:space="preserve"> vozidlami vybavenými Prídavným zariadením</w:t>
      </w:r>
      <w:r w:rsidR="006A01D5" w:rsidRPr="00A5149D">
        <w:rPr>
          <w:rFonts w:ascii="Lato" w:hAnsi="Lato"/>
        </w:rPr>
        <w:t xml:space="preserve"> v členení podľa jednotlivých týždňov</w:t>
      </w:r>
      <w:r w:rsidR="00E92337" w:rsidRPr="00A5149D">
        <w:rPr>
          <w:rFonts w:ascii="Lato" w:hAnsi="Lato"/>
        </w:rPr>
        <w:t>,</w:t>
      </w:r>
      <w:bookmarkEnd w:id="103"/>
    </w:p>
    <w:p w14:paraId="2D82E97F" w14:textId="77777777" w:rsidR="00645D13" w:rsidRDefault="007E19B0" w:rsidP="001A797C">
      <w:pPr>
        <w:pStyle w:val="ListParagraph"/>
        <w:widowControl w:val="0"/>
        <w:numPr>
          <w:ilvl w:val="1"/>
          <w:numId w:val="22"/>
        </w:numPr>
        <w:spacing w:after="120" w:line="240" w:lineRule="auto"/>
        <w:ind w:hanging="357"/>
        <w:contextualSpacing w:val="0"/>
        <w:jc w:val="both"/>
        <w:rPr>
          <w:rFonts w:ascii="Lato" w:hAnsi="Lato"/>
        </w:rPr>
      </w:pPr>
      <w:bookmarkStart w:id="104" w:name="_Ref57703884"/>
      <w:r>
        <w:rPr>
          <w:rFonts w:ascii="Lato" w:hAnsi="Lato"/>
        </w:rPr>
        <w:t xml:space="preserve">Výkaz </w:t>
      </w:r>
      <w:r w:rsidRPr="007E19B0">
        <w:rPr>
          <w:rFonts w:ascii="Lato" w:hAnsi="Lato"/>
        </w:rPr>
        <w:t>o tržbách z cestovného a stratách zo zliav</w:t>
      </w:r>
      <w:r w:rsidR="00F62816">
        <w:rPr>
          <w:rFonts w:ascii="Lato" w:hAnsi="Lato"/>
        </w:rPr>
        <w:t xml:space="preserve"> – kumulatívny,</w:t>
      </w:r>
      <w:r w:rsidRPr="007E19B0">
        <w:rPr>
          <w:rFonts w:ascii="Lato" w:hAnsi="Lato"/>
        </w:rPr>
        <w:t xml:space="preserve"> </w:t>
      </w:r>
      <w:r w:rsidR="004A580A" w:rsidRPr="00A5149D">
        <w:rPr>
          <w:rFonts w:ascii="Lato" w:hAnsi="Lato"/>
        </w:rPr>
        <w:t xml:space="preserve">zahŕňajúci </w:t>
      </w:r>
      <w:r w:rsidR="00645D13" w:rsidRPr="00A5149D">
        <w:rPr>
          <w:rFonts w:ascii="Lato" w:hAnsi="Lato"/>
        </w:rPr>
        <w:t xml:space="preserve">prehľad cestovného v členení podľa </w:t>
      </w:r>
      <w:r>
        <w:rPr>
          <w:rFonts w:ascii="Lato" w:hAnsi="Lato"/>
        </w:rPr>
        <w:t>t</w:t>
      </w:r>
      <w:r w:rsidR="00645D13" w:rsidRPr="00A5149D">
        <w:rPr>
          <w:rFonts w:ascii="Lato" w:hAnsi="Lato"/>
        </w:rPr>
        <w:t>arify</w:t>
      </w:r>
      <w:r w:rsidR="00394FAE">
        <w:rPr>
          <w:rFonts w:ascii="Lato" w:hAnsi="Lato"/>
        </w:rPr>
        <w:t>, Výkaz O</w:t>
      </w:r>
      <w:r w:rsidR="004A580A" w:rsidRPr="00A5149D">
        <w:rPr>
          <w:rFonts w:ascii="Lato" w:hAnsi="Lato"/>
        </w:rPr>
        <w:t>statných</w:t>
      </w:r>
      <w:r w:rsidR="00645D13" w:rsidRPr="00A5149D">
        <w:rPr>
          <w:rFonts w:ascii="Lato" w:hAnsi="Lato"/>
        </w:rPr>
        <w:t xml:space="preserve"> výnosov vytvorených pri</w:t>
      </w:r>
      <w:r w:rsidR="00F62816">
        <w:rPr>
          <w:rFonts w:ascii="Lato" w:hAnsi="Lato"/>
        </w:rPr>
        <w:t> </w:t>
      </w:r>
      <w:r w:rsidR="00645D13" w:rsidRPr="00A5149D">
        <w:rPr>
          <w:rFonts w:ascii="Lato" w:hAnsi="Lato"/>
        </w:rPr>
        <w:t>poskytovaní Služby</w:t>
      </w:r>
      <w:r w:rsidR="0090033A">
        <w:rPr>
          <w:rFonts w:ascii="Lato" w:hAnsi="Lato"/>
        </w:rPr>
        <w:t xml:space="preserve">, Výkaz predbežnej Ceny služby </w:t>
      </w:r>
      <w:r w:rsidR="00A32125">
        <w:rPr>
          <w:rFonts w:ascii="Lato" w:hAnsi="Lato"/>
        </w:rPr>
        <w:t xml:space="preserve">– </w:t>
      </w:r>
      <w:r w:rsidR="0090033A">
        <w:rPr>
          <w:rFonts w:ascii="Lato" w:hAnsi="Lato"/>
        </w:rPr>
        <w:t>kumulatívny</w:t>
      </w:r>
      <w:r w:rsidR="00C3549F">
        <w:rPr>
          <w:rFonts w:ascii="Lato" w:hAnsi="Lato"/>
        </w:rPr>
        <w:t xml:space="preserve"> a Výkaz ekonomiky Autobusových liniek</w:t>
      </w:r>
      <w:r w:rsidR="00F62816">
        <w:rPr>
          <w:rFonts w:ascii="Lato" w:hAnsi="Lato"/>
        </w:rPr>
        <w:t xml:space="preserve"> – kumulatívny</w:t>
      </w:r>
      <w:bookmarkEnd w:id="104"/>
      <w:r w:rsidR="00C3549F">
        <w:rPr>
          <w:rFonts w:ascii="Lato" w:hAnsi="Lato"/>
        </w:rPr>
        <w:t xml:space="preserve">, </w:t>
      </w:r>
    </w:p>
    <w:p w14:paraId="124465A3" w14:textId="77777777" w:rsidR="00C3549F" w:rsidRDefault="00C3549F" w:rsidP="001A797C">
      <w:pPr>
        <w:pStyle w:val="ListParagraph"/>
        <w:widowControl w:val="0"/>
        <w:numPr>
          <w:ilvl w:val="1"/>
          <w:numId w:val="22"/>
        </w:numPr>
        <w:spacing w:after="120" w:line="240" w:lineRule="auto"/>
        <w:ind w:hanging="357"/>
        <w:contextualSpacing w:val="0"/>
        <w:jc w:val="both"/>
        <w:rPr>
          <w:rFonts w:ascii="Lato" w:hAnsi="Lato"/>
        </w:rPr>
      </w:pPr>
      <w:bookmarkStart w:id="105" w:name="_Ref86592061"/>
      <w:bookmarkStart w:id="106" w:name="_Ref101787334"/>
      <w:r>
        <w:rPr>
          <w:rFonts w:ascii="Lato" w:hAnsi="Lato"/>
        </w:rPr>
        <w:t xml:space="preserve">ostatné výkazy, ktorými si Dopravca nárokuje na úhradu nákladov pri poskytovaní Služby a vykazujú sa </w:t>
      </w:r>
      <w:r w:rsidR="000E49E1">
        <w:rPr>
          <w:rFonts w:ascii="Lato" w:hAnsi="Lato"/>
        </w:rPr>
        <w:t>ako samostatné položky k Príspevku (</w:t>
      </w:r>
      <w:r w:rsidR="000E49E1" w:rsidRPr="00A5149D">
        <w:rPr>
          <w:rFonts w:ascii="Lato" w:hAnsi="Lato"/>
        </w:rPr>
        <w:t>na základe vyúčtovania nákladov a dokladov o ich úhrade</w:t>
      </w:r>
      <w:r w:rsidR="000E49E1">
        <w:rPr>
          <w:rFonts w:ascii="Lato" w:hAnsi="Lato"/>
        </w:rPr>
        <w:t>)</w:t>
      </w:r>
      <w:bookmarkEnd w:id="105"/>
      <w:r w:rsidR="00C1192C">
        <w:rPr>
          <w:rFonts w:ascii="Lato" w:hAnsi="Lato"/>
        </w:rPr>
        <w:t xml:space="preserve"> a tiež prehľady týkajúce sa štruktúry vozidlového parku.</w:t>
      </w:r>
      <w:bookmarkEnd w:id="106"/>
    </w:p>
    <w:p w14:paraId="64FBD00A" w14:textId="0C6FC006" w:rsidR="00837C62" w:rsidRDefault="001578F9" w:rsidP="001A797C">
      <w:pPr>
        <w:widowControl w:val="0"/>
        <w:spacing w:after="120" w:line="240" w:lineRule="auto"/>
        <w:ind w:left="709"/>
        <w:jc w:val="both"/>
        <w:rPr>
          <w:rFonts w:ascii="Lato" w:hAnsi="Lato"/>
        </w:rPr>
      </w:pPr>
      <w:r w:rsidRPr="00A5149D">
        <w:rPr>
          <w:rFonts w:ascii="Lato" w:hAnsi="Lato"/>
        </w:rPr>
        <w:t>Výkazy uvedené v bode</w:t>
      </w:r>
      <w:r w:rsidR="00572D6E">
        <w:fldChar w:fldCharType="begin"/>
      </w:r>
      <w:r w:rsidR="00572D6E">
        <w:instrText xml:space="preserve"> REF _Ref57703882 \r \h  \* MERGEFORMAT </w:instrText>
      </w:r>
      <w:r w:rsidR="00572D6E">
        <w:fldChar w:fldCharType="separate"/>
      </w:r>
      <w:r w:rsidR="001C7151" w:rsidRPr="007910E6">
        <w:rPr>
          <w:rFonts w:ascii="Lato" w:hAnsi="Lato"/>
        </w:rPr>
        <w:t xml:space="preserve"> 1</w:t>
      </w:r>
      <w:r w:rsidR="00572D6E">
        <w:fldChar w:fldCharType="end"/>
      </w:r>
      <w:r w:rsidRPr="00A5149D">
        <w:rPr>
          <w:rFonts w:ascii="Lato" w:hAnsi="Lato"/>
        </w:rPr>
        <w:t xml:space="preserve"> a</w:t>
      </w:r>
      <w:r w:rsidR="000E49E1">
        <w:rPr>
          <w:rFonts w:ascii="Lato" w:hAnsi="Lato"/>
        </w:rPr>
        <w:t>ž</w:t>
      </w:r>
      <w:r w:rsidR="00650FEF">
        <w:rPr>
          <w:rFonts w:ascii="Lato" w:hAnsi="Lato"/>
        </w:rPr>
        <w:fldChar w:fldCharType="begin"/>
      </w:r>
      <w:r w:rsidR="000E49E1">
        <w:rPr>
          <w:rFonts w:ascii="Lato" w:hAnsi="Lato"/>
        </w:rPr>
        <w:instrText xml:space="preserve"> REF _Ref86592061 \r \h </w:instrText>
      </w:r>
      <w:r w:rsidR="00650FEF">
        <w:rPr>
          <w:rFonts w:ascii="Lato" w:hAnsi="Lato"/>
        </w:rPr>
      </w:r>
      <w:r w:rsidR="00650FEF">
        <w:rPr>
          <w:rFonts w:ascii="Lato" w:hAnsi="Lato"/>
        </w:rPr>
        <w:fldChar w:fldCharType="separate"/>
      </w:r>
      <w:r w:rsidR="001C7151">
        <w:rPr>
          <w:rFonts w:ascii="Lato" w:hAnsi="Lato"/>
        </w:rPr>
        <w:t xml:space="preserve"> 3</w:t>
      </w:r>
      <w:r w:rsidR="00650FEF">
        <w:rPr>
          <w:rFonts w:ascii="Lato" w:hAnsi="Lato"/>
        </w:rPr>
        <w:fldChar w:fldCharType="end"/>
      </w:r>
      <w:r w:rsidRPr="00A5149D">
        <w:rPr>
          <w:rFonts w:ascii="Lato" w:hAnsi="Lato"/>
        </w:rPr>
        <w:t xml:space="preserve"> tohto </w:t>
      </w:r>
      <w:r w:rsidR="00C3549F">
        <w:rPr>
          <w:rFonts w:ascii="Lato" w:hAnsi="Lato"/>
        </w:rPr>
        <w:t>písm. Zmluvy</w:t>
      </w:r>
      <w:r w:rsidR="00837C62" w:rsidRPr="00A5149D">
        <w:rPr>
          <w:rFonts w:ascii="Lato" w:hAnsi="Lato"/>
        </w:rPr>
        <w:t xml:space="preserve"> sú Prílohou č. </w:t>
      </w:r>
      <w:r w:rsidR="00000BA6" w:rsidRPr="00A5149D">
        <w:rPr>
          <w:rFonts w:ascii="Lato" w:hAnsi="Lato"/>
        </w:rPr>
        <w:t>6</w:t>
      </w:r>
      <w:r w:rsidR="00837C62" w:rsidRPr="00A5149D">
        <w:rPr>
          <w:rFonts w:ascii="Lato" w:hAnsi="Lato"/>
        </w:rPr>
        <w:t xml:space="preserve"> Zmluvy a v elektronickej podobe sú k dispozícií u Objednávateľa. Objednávateľ je oprávnený jednostranne meniť obsah, formu a štruktúru </w:t>
      </w:r>
      <w:r w:rsidRPr="00A5149D">
        <w:rPr>
          <w:rFonts w:ascii="Lato" w:hAnsi="Lato"/>
        </w:rPr>
        <w:t>požadovaných</w:t>
      </w:r>
      <w:r w:rsidR="00E92337" w:rsidRPr="00A5149D">
        <w:rPr>
          <w:rFonts w:ascii="Lato" w:hAnsi="Lato"/>
        </w:rPr>
        <w:t xml:space="preserve"> výkazov, pričom predmetnú zmenu oznámi Dopravcovi </w:t>
      </w:r>
      <w:r w:rsidR="00A32125">
        <w:rPr>
          <w:rFonts w:ascii="Lato" w:hAnsi="Lato"/>
        </w:rPr>
        <w:t xml:space="preserve">spravidla </w:t>
      </w:r>
      <w:r w:rsidR="00E92337" w:rsidRPr="00A5149D">
        <w:rPr>
          <w:rFonts w:ascii="Lato" w:hAnsi="Lato"/>
        </w:rPr>
        <w:t xml:space="preserve">najneskôr </w:t>
      </w:r>
      <w:r w:rsidR="006D0158" w:rsidRPr="00A5149D">
        <w:rPr>
          <w:rFonts w:ascii="Lato" w:hAnsi="Lato"/>
        </w:rPr>
        <w:t>30</w:t>
      </w:r>
      <w:r w:rsidR="00000BA6" w:rsidRPr="00A5149D">
        <w:rPr>
          <w:rFonts w:ascii="Lato" w:hAnsi="Lato"/>
        </w:rPr>
        <w:t xml:space="preserve"> </w:t>
      </w:r>
      <w:r w:rsidR="006D0158" w:rsidRPr="00A5149D">
        <w:rPr>
          <w:rFonts w:ascii="Lato" w:hAnsi="Lato"/>
        </w:rPr>
        <w:t>dní</w:t>
      </w:r>
      <w:r w:rsidR="00E92337" w:rsidRPr="00A5149D">
        <w:rPr>
          <w:rFonts w:ascii="Lato" w:hAnsi="Lato"/>
        </w:rPr>
        <w:t xml:space="preserve"> pred jej účinnosťou. Aktuálne vzory výkazov poskytnuté Objednávateľom sú pre</w:t>
      </w:r>
      <w:r w:rsidR="006B2F60" w:rsidRPr="00A5149D">
        <w:rPr>
          <w:rFonts w:ascii="Lato" w:hAnsi="Lato"/>
        </w:rPr>
        <w:t> </w:t>
      </w:r>
      <w:r w:rsidR="00E92337" w:rsidRPr="00A5149D">
        <w:rPr>
          <w:rFonts w:ascii="Lato" w:hAnsi="Lato"/>
        </w:rPr>
        <w:t>Dopravcu záväzné.</w:t>
      </w:r>
    </w:p>
    <w:p w14:paraId="2B6907D2" w14:textId="6020BE8D" w:rsidR="00927E71" w:rsidRPr="00A5149D" w:rsidRDefault="00927E71" w:rsidP="001A797C">
      <w:pPr>
        <w:widowControl w:val="0"/>
        <w:spacing w:after="120" w:line="240" w:lineRule="auto"/>
        <w:ind w:left="709"/>
        <w:jc w:val="both"/>
        <w:rPr>
          <w:rFonts w:ascii="Lato" w:hAnsi="Lato"/>
        </w:rPr>
      </w:pPr>
      <w:r>
        <w:rPr>
          <w:rFonts w:ascii="Lato" w:eastAsia="Times New Roman" w:hAnsi="Lato" w:cs="Calibri"/>
          <w:lang w:eastAsia="sk-SK"/>
        </w:rPr>
        <w:t xml:space="preserve">V prípade uplatnenia bodu </w:t>
      </w:r>
      <w:r w:rsidR="00650FEF">
        <w:rPr>
          <w:rFonts w:ascii="Lato" w:eastAsia="Times New Roman" w:hAnsi="Lato" w:cs="Calibri"/>
          <w:lang w:eastAsia="sk-SK"/>
        </w:rPr>
        <w:fldChar w:fldCharType="begin"/>
      </w:r>
      <w:r w:rsidR="0090033A">
        <w:rPr>
          <w:rFonts w:ascii="Lato" w:eastAsia="Times New Roman" w:hAnsi="Lato" w:cs="Calibri"/>
          <w:lang w:eastAsia="sk-SK"/>
        </w:rPr>
        <w:instrText xml:space="preserve"> REF _Ref106610277 \r \h </w:instrText>
      </w:r>
      <w:r w:rsidR="00650FEF">
        <w:rPr>
          <w:rFonts w:ascii="Lato" w:eastAsia="Times New Roman" w:hAnsi="Lato" w:cs="Calibri"/>
          <w:lang w:eastAsia="sk-SK"/>
        </w:rPr>
      </w:r>
      <w:r w:rsidR="00650FEF">
        <w:rPr>
          <w:rFonts w:ascii="Lato" w:eastAsia="Times New Roman" w:hAnsi="Lato" w:cs="Calibri"/>
          <w:lang w:eastAsia="sk-SK"/>
        </w:rPr>
        <w:fldChar w:fldCharType="separate"/>
      </w:r>
      <w:r w:rsidR="001C7151">
        <w:rPr>
          <w:rFonts w:ascii="Lato" w:eastAsia="Times New Roman" w:hAnsi="Lato" w:cs="Calibri"/>
          <w:lang w:eastAsia="sk-SK"/>
        </w:rPr>
        <w:t>3.19</w:t>
      </w:r>
      <w:r w:rsidR="00650FEF">
        <w:rPr>
          <w:rFonts w:ascii="Lato" w:eastAsia="Times New Roman" w:hAnsi="Lato" w:cs="Calibri"/>
          <w:lang w:eastAsia="sk-SK"/>
        </w:rPr>
        <w:fldChar w:fldCharType="end"/>
      </w:r>
      <w:r w:rsidR="0090033A">
        <w:rPr>
          <w:rFonts w:ascii="Lato" w:eastAsia="Times New Roman" w:hAnsi="Lato" w:cs="Calibri"/>
          <w:lang w:eastAsia="sk-SK"/>
        </w:rPr>
        <w:t xml:space="preserve"> </w:t>
      </w:r>
      <w:r>
        <w:rPr>
          <w:rFonts w:ascii="Lato" w:eastAsia="Times New Roman" w:hAnsi="Lato" w:cs="Calibri"/>
          <w:lang w:eastAsia="sk-SK"/>
        </w:rPr>
        <w:t xml:space="preserve">Zmluvy zo strany Objednávateľa je Dopravca pri plnení si povinnosti podľa bodu </w:t>
      </w:r>
      <w:r w:rsidR="00650FEF">
        <w:rPr>
          <w:rFonts w:ascii="Lato" w:eastAsia="Times New Roman" w:hAnsi="Lato" w:cs="Calibri"/>
          <w:lang w:eastAsia="sk-SK"/>
        </w:rPr>
        <w:fldChar w:fldCharType="begin"/>
      </w:r>
      <w:r>
        <w:rPr>
          <w:rFonts w:ascii="Lato" w:eastAsia="Times New Roman" w:hAnsi="Lato" w:cs="Calibri"/>
          <w:lang w:eastAsia="sk-SK"/>
        </w:rPr>
        <w:instrText xml:space="preserve"> REF _Ref54006760 \r \h </w:instrText>
      </w:r>
      <w:r w:rsidR="00650FEF">
        <w:rPr>
          <w:rFonts w:ascii="Lato" w:eastAsia="Times New Roman" w:hAnsi="Lato" w:cs="Calibri"/>
          <w:lang w:eastAsia="sk-SK"/>
        </w:rPr>
      </w:r>
      <w:r w:rsidR="00650FEF">
        <w:rPr>
          <w:rFonts w:ascii="Lato" w:eastAsia="Times New Roman" w:hAnsi="Lato" w:cs="Calibri"/>
          <w:lang w:eastAsia="sk-SK"/>
        </w:rPr>
        <w:fldChar w:fldCharType="separate"/>
      </w:r>
      <w:r w:rsidR="001C7151">
        <w:rPr>
          <w:rFonts w:ascii="Lato" w:eastAsia="Times New Roman" w:hAnsi="Lato" w:cs="Calibri"/>
          <w:lang w:eastAsia="sk-SK"/>
        </w:rPr>
        <w:t>5.9</w:t>
      </w:r>
      <w:r w:rsidR="00650FEF">
        <w:rPr>
          <w:rFonts w:ascii="Lato" w:eastAsia="Times New Roman" w:hAnsi="Lato" w:cs="Calibri"/>
          <w:lang w:eastAsia="sk-SK"/>
        </w:rPr>
        <w:fldChar w:fldCharType="end"/>
      </w:r>
      <w:r>
        <w:rPr>
          <w:rFonts w:ascii="Lato" w:eastAsia="Times New Roman" w:hAnsi="Lato" w:cs="Calibri"/>
          <w:lang w:eastAsia="sk-SK"/>
        </w:rPr>
        <w:t xml:space="preserve"> písm. </w:t>
      </w:r>
      <w:r w:rsidR="00650FEF">
        <w:rPr>
          <w:rFonts w:ascii="Lato" w:eastAsia="Times New Roman" w:hAnsi="Lato" w:cs="Calibri"/>
          <w:lang w:eastAsia="sk-SK"/>
        </w:rPr>
        <w:fldChar w:fldCharType="begin"/>
      </w:r>
      <w:r>
        <w:rPr>
          <w:rFonts w:ascii="Lato" w:eastAsia="Times New Roman" w:hAnsi="Lato" w:cs="Calibri"/>
          <w:lang w:eastAsia="sk-SK"/>
        </w:rPr>
        <w:instrText xml:space="preserve"> REF _Ref53125090 \r \h </w:instrText>
      </w:r>
      <w:r w:rsidR="00650FEF">
        <w:rPr>
          <w:rFonts w:ascii="Lato" w:eastAsia="Times New Roman" w:hAnsi="Lato" w:cs="Calibri"/>
          <w:lang w:eastAsia="sk-SK"/>
        </w:rPr>
      </w:r>
      <w:r w:rsidR="00650FEF">
        <w:rPr>
          <w:rFonts w:ascii="Lato" w:eastAsia="Times New Roman" w:hAnsi="Lato" w:cs="Calibri"/>
          <w:lang w:eastAsia="sk-SK"/>
        </w:rPr>
        <w:fldChar w:fldCharType="separate"/>
      </w:r>
      <w:r w:rsidR="001C7151">
        <w:rPr>
          <w:rFonts w:ascii="Lato" w:eastAsia="Times New Roman" w:hAnsi="Lato" w:cs="Calibri"/>
          <w:lang w:eastAsia="sk-SK"/>
        </w:rPr>
        <w:t>a)</w:t>
      </w:r>
      <w:r w:rsidR="00650FEF">
        <w:rPr>
          <w:rFonts w:ascii="Lato" w:eastAsia="Times New Roman" w:hAnsi="Lato" w:cs="Calibri"/>
          <w:lang w:eastAsia="sk-SK"/>
        </w:rPr>
        <w:fldChar w:fldCharType="end"/>
      </w:r>
      <w:r>
        <w:rPr>
          <w:rFonts w:ascii="Lato" w:eastAsia="Times New Roman" w:hAnsi="Lato" w:cs="Calibri"/>
          <w:lang w:eastAsia="sk-SK"/>
        </w:rPr>
        <w:t xml:space="preserve"> ods.</w:t>
      </w:r>
      <w:r w:rsidR="00650FEF">
        <w:rPr>
          <w:rFonts w:ascii="Lato" w:eastAsia="Times New Roman" w:hAnsi="Lato" w:cs="Calibri"/>
          <w:lang w:eastAsia="sk-SK"/>
        </w:rPr>
        <w:fldChar w:fldCharType="begin"/>
      </w:r>
      <w:r>
        <w:rPr>
          <w:rFonts w:ascii="Lato" w:eastAsia="Times New Roman" w:hAnsi="Lato" w:cs="Calibri"/>
          <w:lang w:eastAsia="sk-SK"/>
        </w:rPr>
        <w:instrText xml:space="preserve"> REF _Ref57703882 \r \h </w:instrText>
      </w:r>
      <w:r w:rsidR="00650FEF">
        <w:rPr>
          <w:rFonts w:ascii="Lato" w:eastAsia="Times New Roman" w:hAnsi="Lato" w:cs="Calibri"/>
          <w:lang w:eastAsia="sk-SK"/>
        </w:rPr>
      </w:r>
      <w:r w:rsidR="00650FEF">
        <w:rPr>
          <w:rFonts w:ascii="Lato" w:eastAsia="Times New Roman" w:hAnsi="Lato" w:cs="Calibri"/>
          <w:lang w:eastAsia="sk-SK"/>
        </w:rPr>
        <w:fldChar w:fldCharType="separate"/>
      </w:r>
      <w:r w:rsidR="001C7151">
        <w:rPr>
          <w:rFonts w:ascii="Lato" w:eastAsia="Times New Roman" w:hAnsi="Lato" w:cs="Calibri"/>
          <w:lang w:eastAsia="sk-SK"/>
        </w:rPr>
        <w:t xml:space="preserve"> 1</w:t>
      </w:r>
      <w:r w:rsidR="00650FEF">
        <w:rPr>
          <w:rFonts w:ascii="Lato" w:eastAsia="Times New Roman" w:hAnsi="Lato" w:cs="Calibri"/>
          <w:lang w:eastAsia="sk-SK"/>
        </w:rPr>
        <w:fldChar w:fldCharType="end"/>
      </w:r>
      <w:r>
        <w:rPr>
          <w:rFonts w:ascii="Lato" w:eastAsia="Times New Roman" w:hAnsi="Lato" w:cs="Calibri"/>
          <w:lang w:eastAsia="sk-SK"/>
        </w:rPr>
        <w:t xml:space="preserve"> a</w:t>
      </w:r>
      <w:r w:rsidR="00650FEF">
        <w:rPr>
          <w:rFonts w:ascii="Lato" w:eastAsia="Times New Roman" w:hAnsi="Lato" w:cs="Calibri"/>
          <w:lang w:eastAsia="sk-SK"/>
        </w:rPr>
        <w:fldChar w:fldCharType="begin"/>
      </w:r>
      <w:r>
        <w:rPr>
          <w:rFonts w:ascii="Lato" w:eastAsia="Times New Roman" w:hAnsi="Lato" w:cs="Calibri"/>
          <w:lang w:eastAsia="sk-SK"/>
        </w:rPr>
        <w:instrText xml:space="preserve"> REF _Ref101787334 \r \h </w:instrText>
      </w:r>
      <w:r w:rsidR="00650FEF">
        <w:rPr>
          <w:rFonts w:ascii="Lato" w:eastAsia="Times New Roman" w:hAnsi="Lato" w:cs="Calibri"/>
          <w:lang w:eastAsia="sk-SK"/>
        </w:rPr>
      </w:r>
      <w:r w:rsidR="00650FEF">
        <w:rPr>
          <w:rFonts w:ascii="Lato" w:eastAsia="Times New Roman" w:hAnsi="Lato" w:cs="Calibri"/>
          <w:lang w:eastAsia="sk-SK"/>
        </w:rPr>
        <w:fldChar w:fldCharType="separate"/>
      </w:r>
      <w:r w:rsidR="001C7151">
        <w:rPr>
          <w:rFonts w:ascii="Lato" w:eastAsia="Times New Roman" w:hAnsi="Lato" w:cs="Calibri"/>
          <w:lang w:eastAsia="sk-SK"/>
        </w:rPr>
        <w:t xml:space="preserve"> 3</w:t>
      </w:r>
      <w:r w:rsidR="00650FEF">
        <w:rPr>
          <w:rFonts w:ascii="Lato" w:eastAsia="Times New Roman" w:hAnsi="Lato" w:cs="Calibri"/>
          <w:lang w:eastAsia="sk-SK"/>
        </w:rPr>
        <w:fldChar w:fldCharType="end"/>
      </w:r>
      <w:r>
        <w:rPr>
          <w:rFonts w:ascii="Lato" w:eastAsia="Times New Roman" w:hAnsi="Lato" w:cs="Calibri"/>
          <w:lang w:eastAsia="sk-SK"/>
        </w:rPr>
        <w:t xml:space="preserve"> Zmluvy predkladať príslušné výkazy a podklady v takom členení, ktoré umožní odlíšenie predložených údajov za Vozidlá Objednávateľa od údajov za Vozidlá dopravcu.</w:t>
      </w:r>
    </w:p>
    <w:p w14:paraId="775DC440" w14:textId="7BC84B7B" w:rsidR="00AF1FC5" w:rsidRPr="00A5149D" w:rsidRDefault="00AF1FC5" w:rsidP="001A797C">
      <w:pPr>
        <w:pStyle w:val="ListParagraph"/>
        <w:widowControl w:val="0"/>
        <w:numPr>
          <w:ilvl w:val="0"/>
          <w:numId w:val="20"/>
        </w:numPr>
        <w:spacing w:after="120" w:line="240" w:lineRule="auto"/>
        <w:ind w:left="714" w:hanging="357"/>
        <w:contextualSpacing w:val="0"/>
        <w:jc w:val="both"/>
        <w:rPr>
          <w:rFonts w:ascii="Lato" w:hAnsi="Lato"/>
        </w:rPr>
      </w:pPr>
      <w:bookmarkStart w:id="107" w:name="_Ref54006815"/>
      <w:r w:rsidRPr="00A5149D">
        <w:rPr>
          <w:rFonts w:ascii="Lato" w:hAnsi="Lato"/>
        </w:rPr>
        <w:t xml:space="preserve">V prípade, že </w:t>
      </w:r>
      <w:r w:rsidR="003A718D" w:rsidRPr="00A5149D">
        <w:rPr>
          <w:rFonts w:ascii="Lato" w:hAnsi="Lato"/>
        </w:rPr>
        <w:t xml:space="preserve">v príslušnom kalendárnom </w:t>
      </w:r>
      <w:r w:rsidR="001578F9" w:rsidRPr="00A5149D">
        <w:rPr>
          <w:rFonts w:ascii="Lato" w:hAnsi="Lato"/>
        </w:rPr>
        <w:t>štvrťroku</w:t>
      </w:r>
      <w:r w:rsidR="003A718D" w:rsidRPr="00A5149D">
        <w:rPr>
          <w:rFonts w:ascii="Lato" w:hAnsi="Lato"/>
        </w:rPr>
        <w:t xml:space="preserve"> </w:t>
      </w:r>
      <w:r w:rsidRPr="00A5149D">
        <w:rPr>
          <w:rFonts w:ascii="Lato" w:hAnsi="Lato"/>
        </w:rPr>
        <w:t xml:space="preserve">dôjde k zmene </w:t>
      </w:r>
      <w:r w:rsidR="001B5251">
        <w:rPr>
          <w:rFonts w:ascii="Lato" w:hAnsi="Lato"/>
        </w:rPr>
        <w:t>okolností</w:t>
      </w:r>
      <w:r w:rsidRPr="00A5149D">
        <w:rPr>
          <w:rFonts w:ascii="Lato" w:hAnsi="Lato"/>
        </w:rPr>
        <w:t xml:space="preserve">, ktoré majú vplyv na aktualizáciu Výslednej jednotkovej ceny </w:t>
      </w:r>
      <w:r w:rsidR="00000BA6" w:rsidRPr="00A5149D">
        <w:rPr>
          <w:rFonts w:ascii="Lato" w:hAnsi="Lato"/>
        </w:rPr>
        <w:t>podľa</w:t>
      </w:r>
      <w:r w:rsidRPr="00A5149D">
        <w:rPr>
          <w:rFonts w:ascii="Lato" w:hAnsi="Lato"/>
        </w:rPr>
        <w:t xml:space="preserve"> bod</w:t>
      </w:r>
      <w:r w:rsidR="000821FA" w:rsidRPr="00A5149D">
        <w:rPr>
          <w:rFonts w:ascii="Lato" w:hAnsi="Lato"/>
        </w:rPr>
        <w:t xml:space="preserve">ov </w:t>
      </w:r>
      <w:r w:rsidR="00572D6E">
        <w:fldChar w:fldCharType="begin"/>
      </w:r>
      <w:r w:rsidR="00572D6E">
        <w:instrText xml:space="preserve"> REF _Ref49780616 \r \h  \* MERGEFORMAT </w:instrText>
      </w:r>
      <w:r w:rsidR="00572D6E">
        <w:fldChar w:fldCharType="separate"/>
      </w:r>
      <w:r w:rsidR="001C7151" w:rsidRPr="007910E6">
        <w:rPr>
          <w:rFonts w:ascii="Lato" w:hAnsi="Lato"/>
        </w:rPr>
        <w:t>5.4.5.1</w:t>
      </w:r>
      <w:r w:rsidR="00572D6E">
        <w:fldChar w:fldCharType="end"/>
      </w:r>
      <w:r w:rsidR="000821FA" w:rsidRPr="00A5149D">
        <w:rPr>
          <w:rFonts w:ascii="Lato" w:hAnsi="Lato"/>
        </w:rPr>
        <w:t xml:space="preserve"> a </w:t>
      </w:r>
      <w:r w:rsidR="00572D6E">
        <w:fldChar w:fldCharType="begin"/>
      </w:r>
      <w:r w:rsidR="00572D6E">
        <w:instrText xml:space="preserve"> REF _Ref41661398 \r \h  \* MERGEFORMAT </w:instrText>
      </w:r>
      <w:r w:rsidR="00572D6E">
        <w:fldChar w:fldCharType="separate"/>
      </w:r>
      <w:r w:rsidR="001C7151" w:rsidRPr="007910E6">
        <w:rPr>
          <w:rFonts w:ascii="Lato" w:hAnsi="Lato"/>
        </w:rPr>
        <w:t>5.4.5.2</w:t>
      </w:r>
      <w:r w:rsidR="00572D6E">
        <w:fldChar w:fldCharType="end"/>
      </w:r>
      <w:r w:rsidR="000821FA" w:rsidRPr="00A5149D">
        <w:rPr>
          <w:rFonts w:ascii="Lato" w:hAnsi="Lato"/>
        </w:rPr>
        <w:t xml:space="preserve"> Zmluvy</w:t>
      </w:r>
      <w:r w:rsidR="00193757" w:rsidRPr="00A5149D">
        <w:rPr>
          <w:rFonts w:ascii="Lato" w:hAnsi="Lato"/>
        </w:rPr>
        <w:t xml:space="preserve">, </w:t>
      </w:r>
      <w:r w:rsidR="003A718D" w:rsidRPr="00A5149D">
        <w:rPr>
          <w:rFonts w:ascii="Lato" w:hAnsi="Lato"/>
        </w:rPr>
        <w:t xml:space="preserve">je Dopravca povinný poskytnúť výkazy v takom časovom </w:t>
      </w:r>
      <w:r w:rsidR="00353BA3" w:rsidRPr="00A5149D">
        <w:rPr>
          <w:rFonts w:ascii="Lato" w:hAnsi="Lato"/>
        </w:rPr>
        <w:t>rozlíšení</w:t>
      </w:r>
      <w:r w:rsidR="003A718D" w:rsidRPr="00A5149D">
        <w:rPr>
          <w:rFonts w:ascii="Lato" w:hAnsi="Lato"/>
        </w:rPr>
        <w:t xml:space="preserve">, z ktorého bude možné jasne určiť rozsah </w:t>
      </w:r>
      <w:r w:rsidR="00353BA3" w:rsidRPr="00A5149D">
        <w:rPr>
          <w:rFonts w:ascii="Lato" w:hAnsi="Lato"/>
        </w:rPr>
        <w:t xml:space="preserve">dopravných </w:t>
      </w:r>
      <w:r w:rsidR="003A718D" w:rsidRPr="00A5149D">
        <w:rPr>
          <w:rFonts w:ascii="Lato" w:hAnsi="Lato"/>
        </w:rPr>
        <w:t>výkonov realizovaný odo dňa účinnosti zmeny, ktorá má vplyv na predmetnú aktualizáciu Výslednej jednotkovej ceny.</w:t>
      </w:r>
      <w:bookmarkEnd w:id="107"/>
    </w:p>
    <w:p w14:paraId="633EB798" w14:textId="77777777" w:rsidR="00435ECD" w:rsidRPr="00435ECD" w:rsidRDefault="00435ECD" w:rsidP="001A797C">
      <w:pPr>
        <w:pStyle w:val="ListParagraph"/>
        <w:widowControl w:val="0"/>
        <w:numPr>
          <w:ilvl w:val="0"/>
          <w:numId w:val="20"/>
        </w:numPr>
        <w:spacing w:after="120" w:line="240" w:lineRule="auto"/>
        <w:ind w:left="714" w:hanging="357"/>
        <w:contextualSpacing w:val="0"/>
        <w:jc w:val="both"/>
        <w:rPr>
          <w:rFonts w:ascii="Lato" w:hAnsi="Lato"/>
        </w:rPr>
      </w:pPr>
      <w:r w:rsidRPr="00A5149D">
        <w:rPr>
          <w:rFonts w:ascii="Lato" w:hAnsi="Lato"/>
        </w:rPr>
        <w:t>Na vyžiadanie Objednávateľa je Dopravca povinný bez zbytočného odkladu predložiť vyššie uvedené výkazy vo väčšom detailnom členení podľa požiadaviek Objednávateľa (napr. rozbor skutočne ubehnutých kilometrov, počtu prepravených cestujúcich a dosiahnutých tržieb na</w:t>
      </w:r>
      <w:r>
        <w:rPr>
          <w:rFonts w:ascii="Lato" w:hAnsi="Lato"/>
        </w:rPr>
        <w:t> </w:t>
      </w:r>
      <w:r w:rsidRPr="00A5149D">
        <w:rPr>
          <w:rFonts w:ascii="Lato" w:hAnsi="Lato"/>
        </w:rPr>
        <w:t>príslušnom Spoji po dňoch, a pod.)</w:t>
      </w:r>
      <w:r>
        <w:rPr>
          <w:rFonts w:ascii="Lato" w:hAnsi="Lato"/>
        </w:rPr>
        <w:t>.</w:t>
      </w:r>
      <w:r w:rsidRPr="00A5149D">
        <w:rPr>
          <w:rFonts w:ascii="Lato" w:hAnsi="Lato"/>
        </w:rPr>
        <w:t xml:space="preserve"> </w:t>
      </w:r>
    </w:p>
    <w:p w14:paraId="7816353B" w14:textId="77777777" w:rsidR="00645D13" w:rsidRPr="00A5149D" w:rsidRDefault="00645D13" w:rsidP="001A797C">
      <w:pPr>
        <w:pStyle w:val="ListParagraph"/>
        <w:widowControl w:val="0"/>
        <w:numPr>
          <w:ilvl w:val="0"/>
          <w:numId w:val="20"/>
        </w:numPr>
        <w:spacing w:after="120" w:line="240" w:lineRule="auto"/>
        <w:ind w:left="714" w:hanging="357"/>
        <w:contextualSpacing w:val="0"/>
        <w:jc w:val="both"/>
        <w:rPr>
          <w:rFonts w:ascii="Lato" w:hAnsi="Lato"/>
        </w:rPr>
      </w:pPr>
      <w:r w:rsidRPr="00A5149D">
        <w:rPr>
          <w:rFonts w:ascii="Lato" w:hAnsi="Lato"/>
        </w:rPr>
        <w:t xml:space="preserve">Objednávateľ bude vykonávať </w:t>
      </w:r>
      <w:r w:rsidR="001578F9" w:rsidRPr="00A5149D">
        <w:rPr>
          <w:rFonts w:ascii="Lato" w:hAnsi="Lato"/>
        </w:rPr>
        <w:t>štvrťročné</w:t>
      </w:r>
      <w:r w:rsidRPr="00A5149D">
        <w:rPr>
          <w:rFonts w:ascii="Lato" w:hAnsi="Lato"/>
        </w:rPr>
        <w:t xml:space="preserve"> </w:t>
      </w:r>
      <w:r w:rsidR="00F00FC5">
        <w:rPr>
          <w:rFonts w:ascii="Lato" w:hAnsi="Lato"/>
        </w:rPr>
        <w:t xml:space="preserve">predbežné </w:t>
      </w:r>
      <w:r w:rsidRPr="00A5149D">
        <w:rPr>
          <w:rFonts w:ascii="Lato" w:hAnsi="Lato"/>
        </w:rPr>
        <w:t xml:space="preserve">overovanie </w:t>
      </w:r>
      <w:r w:rsidR="001578F9" w:rsidRPr="00A5149D">
        <w:rPr>
          <w:rFonts w:ascii="Lato" w:hAnsi="Lato"/>
        </w:rPr>
        <w:t>výkazov</w:t>
      </w:r>
      <w:r w:rsidR="0032149A">
        <w:rPr>
          <w:rFonts w:ascii="Lato" w:hAnsi="Lato"/>
        </w:rPr>
        <w:t xml:space="preserve"> </w:t>
      </w:r>
      <w:r w:rsidR="0032149A" w:rsidRPr="00AD0790">
        <w:rPr>
          <w:rFonts w:ascii="Lato" w:hAnsi="Lato"/>
        </w:rPr>
        <w:t>a</w:t>
      </w:r>
      <w:r w:rsidR="00FB3C36" w:rsidRPr="00AD0790">
        <w:rPr>
          <w:rFonts w:ascii="Lato" w:hAnsi="Lato"/>
        </w:rPr>
        <w:t xml:space="preserve"> </w:t>
      </w:r>
      <w:r w:rsidR="001578F9" w:rsidRPr="00A5149D">
        <w:rPr>
          <w:rFonts w:ascii="Lato" w:hAnsi="Lato"/>
        </w:rPr>
        <w:t>prehľadov</w:t>
      </w:r>
      <w:r w:rsidRPr="00A5149D">
        <w:rPr>
          <w:rFonts w:ascii="Lato" w:hAnsi="Lato"/>
        </w:rPr>
        <w:t xml:space="preserve">, ktoré predloží Dopravca v </w:t>
      </w:r>
      <w:r w:rsidRPr="00AD0790">
        <w:rPr>
          <w:rFonts w:ascii="Lato" w:hAnsi="Lato"/>
        </w:rPr>
        <w:t xml:space="preserve">súlade </w:t>
      </w:r>
      <w:r w:rsidR="00A90329" w:rsidRPr="00AD0790">
        <w:rPr>
          <w:rFonts w:ascii="Lato" w:hAnsi="Lato"/>
        </w:rPr>
        <w:t>s týmto bodom</w:t>
      </w:r>
      <w:r w:rsidRPr="00AD0790">
        <w:rPr>
          <w:rFonts w:ascii="Lato" w:hAnsi="Lato"/>
        </w:rPr>
        <w:t xml:space="preserve"> Zmluvy</w:t>
      </w:r>
      <w:r w:rsidRPr="00A5149D">
        <w:rPr>
          <w:rFonts w:ascii="Lato" w:hAnsi="Lato"/>
        </w:rPr>
        <w:t>, najneskôr do</w:t>
      </w:r>
      <w:r w:rsidR="00BF63BE">
        <w:rPr>
          <w:rFonts w:ascii="Lato" w:hAnsi="Lato"/>
        </w:rPr>
        <w:t> </w:t>
      </w:r>
      <w:r w:rsidR="00B84CF5">
        <w:rPr>
          <w:rFonts w:ascii="Lato" w:hAnsi="Lato"/>
        </w:rPr>
        <w:t>20 pracovných</w:t>
      </w:r>
      <w:r w:rsidR="00B84CF5" w:rsidRPr="00A5149D">
        <w:rPr>
          <w:rFonts w:ascii="Lato" w:hAnsi="Lato"/>
        </w:rPr>
        <w:t xml:space="preserve"> </w:t>
      </w:r>
      <w:r w:rsidRPr="00A5149D">
        <w:rPr>
          <w:rFonts w:ascii="Lato" w:hAnsi="Lato"/>
        </w:rPr>
        <w:t xml:space="preserve">dní od </w:t>
      </w:r>
      <w:r w:rsidR="004A71C4" w:rsidRPr="00A5149D">
        <w:rPr>
          <w:rFonts w:ascii="Lato" w:hAnsi="Lato"/>
        </w:rPr>
        <w:t>ich</w:t>
      </w:r>
      <w:r w:rsidRPr="00A5149D">
        <w:rPr>
          <w:rFonts w:ascii="Lato" w:hAnsi="Lato"/>
        </w:rPr>
        <w:t xml:space="preserve"> predloženia </w:t>
      </w:r>
      <w:r w:rsidRPr="00AD0790">
        <w:rPr>
          <w:rFonts w:ascii="Lato" w:hAnsi="Lato"/>
        </w:rPr>
        <w:t>Dopravcom.</w:t>
      </w:r>
      <w:r w:rsidR="0032149A" w:rsidRPr="00AD0790">
        <w:rPr>
          <w:rFonts w:ascii="Lato" w:hAnsi="Lato"/>
        </w:rPr>
        <w:t xml:space="preserve"> V rámci </w:t>
      </w:r>
      <w:r w:rsidR="00F00FC5">
        <w:rPr>
          <w:rFonts w:ascii="Lato" w:hAnsi="Lato"/>
        </w:rPr>
        <w:t xml:space="preserve">predbežnej </w:t>
      </w:r>
      <w:r w:rsidR="0032149A" w:rsidRPr="00AD0790">
        <w:rPr>
          <w:rFonts w:ascii="Lato" w:hAnsi="Lato"/>
        </w:rPr>
        <w:t>kontroly zo strany Objednávateľa</w:t>
      </w:r>
      <w:r w:rsidR="00A90329" w:rsidRPr="00AD0790">
        <w:rPr>
          <w:rFonts w:ascii="Lato" w:hAnsi="Lato"/>
        </w:rPr>
        <w:t xml:space="preserve"> je Dopravca povinný na vyžiadanie Objednávateľa predložiť </w:t>
      </w:r>
      <w:r w:rsidR="00435ECD" w:rsidRPr="00AD0790">
        <w:rPr>
          <w:rFonts w:ascii="Lato" w:hAnsi="Lato"/>
        </w:rPr>
        <w:t>aj doklady a</w:t>
      </w:r>
      <w:r w:rsidR="00BF63BE">
        <w:rPr>
          <w:rFonts w:ascii="Lato" w:hAnsi="Lato"/>
        </w:rPr>
        <w:t> </w:t>
      </w:r>
      <w:r w:rsidR="00435ECD" w:rsidRPr="00AD0790">
        <w:rPr>
          <w:rFonts w:ascii="Lato" w:hAnsi="Lato"/>
        </w:rPr>
        <w:t>podklady</w:t>
      </w:r>
      <w:r w:rsidR="006922D1" w:rsidRPr="00AD0790">
        <w:rPr>
          <w:rFonts w:ascii="Lato" w:hAnsi="Lato"/>
        </w:rPr>
        <w:t xml:space="preserve"> nevyhnutné pre overenie preukázateľnosti vynaložených nákladov a správnosti údajov v rámci výkazov a prehľadov predložených Dopravcom.</w:t>
      </w:r>
      <w:r w:rsidR="00DA1768" w:rsidRPr="00AD0790">
        <w:rPr>
          <w:rFonts w:ascii="Lato" w:hAnsi="Lato"/>
        </w:rPr>
        <w:t xml:space="preserve"> Lehota </w:t>
      </w:r>
      <w:r w:rsidR="00B84CF5">
        <w:rPr>
          <w:rFonts w:ascii="Lato" w:hAnsi="Lato"/>
        </w:rPr>
        <w:t>20 pracovných</w:t>
      </w:r>
      <w:r w:rsidR="00B84CF5" w:rsidRPr="00AD0790">
        <w:rPr>
          <w:rFonts w:ascii="Lato" w:hAnsi="Lato"/>
        </w:rPr>
        <w:t xml:space="preserve"> </w:t>
      </w:r>
      <w:r w:rsidR="00DA1768" w:rsidRPr="00AD0790">
        <w:rPr>
          <w:rFonts w:ascii="Lato" w:hAnsi="Lato"/>
        </w:rPr>
        <w:t>dní sa primerane predlžuje o</w:t>
      </w:r>
      <w:r w:rsidR="003369C1" w:rsidRPr="00AD0790">
        <w:rPr>
          <w:rFonts w:ascii="Lato" w:hAnsi="Lato"/>
        </w:rPr>
        <w:t> dobu, ktorá uplynie medzi vyžiadaním a predložením relevantných podkladov.</w:t>
      </w:r>
    </w:p>
    <w:p w14:paraId="070511AC" w14:textId="77777777" w:rsidR="00D853F7" w:rsidRDefault="00D853F7" w:rsidP="001A797C">
      <w:pPr>
        <w:pStyle w:val="ListParagraph"/>
        <w:widowControl w:val="0"/>
        <w:numPr>
          <w:ilvl w:val="0"/>
          <w:numId w:val="20"/>
        </w:numPr>
        <w:spacing w:after="120" w:line="240" w:lineRule="auto"/>
        <w:ind w:left="714" w:hanging="357"/>
        <w:contextualSpacing w:val="0"/>
        <w:jc w:val="both"/>
        <w:rPr>
          <w:rFonts w:ascii="Lato" w:hAnsi="Lato"/>
        </w:rPr>
      </w:pPr>
      <w:r>
        <w:rPr>
          <w:rFonts w:ascii="Lato" w:hAnsi="Lato"/>
        </w:rPr>
        <w:lastRenderedPageBreak/>
        <w:t xml:space="preserve">Dopravca je povinný predložiť Objednávateľovi </w:t>
      </w:r>
      <w:r w:rsidRPr="00A5149D">
        <w:rPr>
          <w:rFonts w:ascii="Lato" w:hAnsi="Lato"/>
        </w:rPr>
        <w:t xml:space="preserve">najneskôr </w:t>
      </w:r>
      <w:r w:rsidRPr="00CD1D03">
        <w:rPr>
          <w:rFonts w:ascii="Lato" w:hAnsi="Lato"/>
        </w:rPr>
        <w:t xml:space="preserve">do </w:t>
      </w:r>
      <w:r w:rsidR="00202ECF" w:rsidRPr="00CD1D03">
        <w:rPr>
          <w:rFonts w:ascii="Lato" w:hAnsi="Lato"/>
        </w:rPr>
        <w:t>45</w:t>
      </w:r>
      <w:r w:rsidRPr="00CD1D03">
        <w:rPr>
          <w:rFonts w:ascii="Lato" w:hAnsi="Lato"/>
        </w:rPr>
        <w:t xml:space="preserve"> dní</w:t>
      </w:r>
      <w:r w:rsidRPr="00A5149D">
        <w:rPr>
          <w:rFonts w:ascii="Lato" w:hAnsi="Lato"/>
        </w:rPr>
        <w:t xml:space="preserve"> </w:t>
      </w:r>
      <w:r>
        <w:rPr>
          <w:rFonts w:ascii="Lato" w:hAnsi="Lato"/>
        </w:rPr>
        <w:t>od</w:t>
      </w:r>
      <w:r w:rsidRPr="00A5149D">
        <w:rPr>
          <w:rFonts w:ascii="Lato" w:hAnsi="Lato"/>
        </w:rPr>
        <w:t> skončen</w:t>
      </w:r>
      <w:r>
        <w:rPr>
          <w:rFonts w:ascii="Lato" w:hAnsi="Lato"/>
        </w:rPr>
        <w:t xml:space="preserve">ia </w:t>
      </w:r>
      <w:r w:rsidRPr="00A5149D">
        <w:rPr>
          <w:rFonts w:ascii="Lato" w:hAnsi="Lato"/>
        </w:rPr>
        <w:t>príslušného kalendárneho roka</w:t>
      </w:r>
      <w:r w:rsidRPr="00D853F7">
        <w:rPr>
          <w:rFonts w:ascii="Lato" w:hAnsi="Lato"/>
        </w:rPr>
        <w:t xml:space="preserve"> </w:t>
      </w:r>
      <w:r>
        <w:rPr>
          <w:rFonts w:ascii="Lato" w:hAnsi="Lato"/>
        </w:rPr>
        <w:t>sumárne podklady pre vykonanie ročného zúčtovania, z ktorých bude vyplývať:</w:t>
      </w:r>
    </w:p>
    <w:p w14:paraId="6883A310" w14:textId="77777777" w:rsidR="00D853F7" w:rsidRDefault="00202ECF" w:rsidP="001A797C">
      <w:pPr>
        <w:pStyle w:val="ListParagraph"/>
        <w:widowControl w:val="0"/>
        <w:numPr>
          <w:ilvl w:val="1"/>
          <w:numId w:val="20"/>
        </w:numPr>
        <w:ind w:left="1434" w:hanging="357"/>
        <w:jc w:val="both"/>
        <w:rPr>
          <w:rFonts w:ascii="Lato" w:hAnsi="Lato"/>
        </w:rPr>
      </w:pPr>
      <w:r>
        <w:rPr>
          <w:rFonts w:ascii="Lato" w:hAnsi="Lato"/>
        </w:rPr>
        <w:t>hodnoty a druh ukazovateľov použitých pre valorizáciu a aktualizáciu Jednotkových nákladov,</w:t>
      </w:r>
    </w:p>
    <w:p w14:paraId="1D1383C4" w14:textId="77777777" w:rsidR="00202ECF" w:rsidRDefault="00202ECF" w:rsidP="001A797C">
      <w:pPr>
        <w:pStyle w:val="ListParagraph"/>
        <w:widowControl w:val="0"/>
        <w:numPr>
          <w:ilvl w:val="1"/>
          <w:numId w:val="20"/>
        </w:numPr>
        <w:ind w:left="1434" w:hanging="357"/>
        <w:jc w:val="both"/>
        <w:rPr>
          <w:rFonts w:ascii="Lato" w:hAnsi="Lato"/>
        </w:rPr>
      </w:pPr>
      <w:r>
        <w:rPr>
          <w:rFonts w:ascii="Lato" w:hAnsi="Lato"/>
        </w:rPr>
        <w:t>hodnoty zvalorizovaných a zaktualizovaných Jednotkových nákladov vrátane výpočtu VVJN a VF</w:t>
      </w:r>
      <w:r w:rsidR="00010563">
        <w:rPr>
          <w:rFonts w:ascii="Lato" w:hAnsi="Lato"/>
        </w:rPr>
        <w:t>J</w:t>
      </w:r>
      <w:r>
        <w:rPr>
          <w:rFonts w:ascii="Lato" w:hAnsi="Lato"/>
        </w:rPr>
        <w:t>N za jednotlivé časti Výslednej jednotkovej ceny,</w:t>
      </w:r>
    </w:p>
    <w:p w14:paraId="10B2BFB6" w14:textId="77777777" w:rsidR="00202ECF" w:rsidRDefault="00202ECF" w:rsidP="001A797C">
      <w:pPr>
        <w:pStyle w:val="ListParagraph"/>
        <w:widowControl w:val="0"/>
        <w:numPr>
          <w:ilvl w:val="1"/>
          <w:numId w:val="20"/>
        </w:numPr>
        <w:ind w:left="1434" w:hanging="357"/>
        <w:jc w:val="both"/>
        <w:rPr>
          <w:rFonts w:ascii="Lato" w:hAnsi="Lato"/>
        </w:rPr>
      </w:pPr>
      <w:r>
        <w:rPr>
          <w:rFonts w:ascii="Lato" w:hAnsi="Lato"/>
        </w:rPr>
        <w:t>výpočet Ceny služby za uplynulý kalendárny rok,</w:t>
      </w:r>
    </w:p>
    <w:p w14:paraId="347163DD" w14:textId="77777777" w:rsidR="00EB75AC" w:rsidRPr="00EB75AC" w:rsidRDefault="00202ECF" w:rsidP="009B6E41">
      <w:pPr>
        <w:pStyle w:val="ListParagraph"/>
        <w:widowControl w:val="0"/>
        <w:numPr>
          <w:ilvl w:val="1"/>
          <w:numId w:val="20"/>
        </w:numPr>
        <w:spacing w:after="0"/>
        <w:ind w:left="1434" w:hanging="357"/>
        <w:contextualSpacing w:val="0"/>
        <w:jc w:val="both"/>
        <w:rPr>
          <w:rFonts w:ascii="Lato" w:hAnsi="Lato"/>
        </w:rPr>
      </w:pPr>
      <w:r>
        <w:rPr>
          <w:rFonts w:ascii="Lato" w:hAnsi="Lato"/>
        </w:rPr>
        <w:t xml:space="preserve">hodnota </w:t>
      </w:r>
      <w:r w:rsidR="00EB75AC">
        <w:rPr>
          <w:rFonts w:ascii="Lato" w:hAnsi="Lato"/>
        </w:rPr>
        <w:t>Tržieb a Ostatných výnosov za uplynulý kalendárny rok</w:t>
      </w:r>
      <w:r w:rsidR="00F55CC7">
        <w:rPr>
          <w:rFonts w:ascii="Lato" w:hAnsi="Lato"/>
        </w:rPr>
        <w:t>.</w:t>
      </w:r>
    </w:p>
    <w:p w14:paraId="7D10D858" w14:textId="77777777" w:rsidR="002E7C48" w:rsidRPr="00AD0790" w:rsidRDefault="00435ECD" w:rsidP="001A797C">
      <w:pPr>
        <w:pStyle w:val="ListParagraph"/>
        <w:widowControl w:val="0"/>
        <w:spacing w:after="120" w:line="240" w:lineRule="auto"/>
        <w:ind w:left="714"/>
        <w:contextualSpacing w:val="0"/>
        <w:jc w:val="both"/>
        <w:rPr>
          <w:rFonts w:ascii="Lato" w:hAnsi="Lato"/>
        </w:rPr>
      </w:pPr>
      <w:r w:rsidRPr="00AD0790">
        <w:rPr>
          <w:rFonts w:ascii="Lato" w:hAnsi="Lato"/>
        </w:rPr>
        <w:t xml:space="preserve">Na vyžiadanie je Dopravca povinný predložiť </w:t>
      </w:r>
      <w:r w:rsidR="002E7C48" w:rsidRPr="00AD0790">
        <w:rPr>
          <w:rFonts w:ascii="Lato" w:hAnsi="Lato"/>
        </w:rPr>
        <w:t>Objednávateľ</w:t>
      </w:r>
      <w:r w:rsidRPr="00AD0790">
        <w:rPr>
          <w:rFonts w:ascii="Lato" w:hAnsi="Lato"/>
        </w:rPr>
        <w:t xml:space="preserve">ovi aj iné doklady a podklady, ktoré si Objednávateľ vyžiada za účelom ročného zúčtovania a ktoré súvisia s kontrolou použitia Príspevku na úhradu záväzkov súvisiacich s poskytovaním Služby podľa tejto Zmluvy. </w:t>
      </w:r>
      <w:r w:rsidR="0053174A" w:rsidRPr="00957A43">
        <w:rPr>
          <w:rFonts w:ascii="Lato" w:hAnsi="Lato"/>
          <w:b/>
          <w:bCs/>
        </w:rPr>
        <w:t xml:space="preserve">Objednávateľ  bude vykonávať ročné zúčtovanie a predloží ho Dopravcovi najneskôr </w:t>
      </w:r>
      <w:r w:rsidR="0053174A" w:rsidRPr="00CD1D03">
        <w:rPr>
          <w:rFonts w:ascii="Lato" w:hAnsi="Lato"/>
          <w:b/>
          <w:bCs/>
        </w:rPr>
        <w:t xml:space="preserve">do konca mesiaca </w:t>
      </w:r>
      <w:r w:rsidR="00CD1D03" w:rsidRPr="00DE149E">
        <w:rPr>
          <w:rFonts w:ascii="Lato" w:hAnsi="Lato"/>
          <w:b/>
          <w:bCs/>
        </w:rPr>
        <w:t>máj</w:t>
      </w:r>
      <w:r w:rsidR="00CD1D03" w:rsidRPr="00957A43">
        <w:rPr>
          <w:rFonts w:ascii="Lato" w:hAnsi="Lato"/>
          <w:b/>
          <w:bCs/>
        </w:rPr>
        <w:t xml:space="preserve"> </w:t>
      </w:r>
      <w:r w:rsidR="0053174A" w:rsidRPr="00957A43">
        <w:rPr>
          <w:rFonts w:ascii="Lato" w:hAnsi="Lato"/>
          <w:b/>
          <w:bCs/>
        </w:rPr>
        <w:t>roka nasledujúceho po skončení príslušného kalendárneho roka</w:t>
      </w:r>
      <w:r w:rsidR="004A71C4" w:rsidRPr="00AD0790">
        <w:rPr>
          <w:rFonts w:ascii="Lato" w:hAnsi="Lato"/>
        </w:rPr>
        <w:t xml:space="preserve">, za predpokladu, že Dopravca poskytol potrebné podklady </w:t>
      </w:r>
      <w:r w:rsidR="00E003A4" w:rsidRPr="00AD0790">
        <w:rPr>
          <w:rFonts w:ascii="Lato" w:hAnsi="Lato"/>
        </w:rPr>
        <w:t xml:space="preserve">riadne a včas </w:t>
      </w:r>
      <w:r w:rsidR="004A71C4" w:rsidRPr="00AD0790">
        <w:rPr>
          <w:rFonts w:ascii="Lato" w:hAnsi="Lato"/>
        </w:rPr>
        <w:t>podľa Zmluvy.</w:t>
      </w:r>
    </w:p>
    <w:p w14:paraId="0A48979E" w14:textId="1A1BBC9D" w:rsidR="002A33AC" w:rsidRPr="00A5149D" w:rsidRDefault="00EB75AC" w:rsidP="001A797C">
      <w:pPr>
        <w:pStyle w:val="ListParagraph"/>
        <w:widowControl w:val="0"/>
        <w:numPr>
          <w:ilvl w:val="0"/>
          <w:numId w:val="20"/>
        </w:numPr>
        <w:spacing w:after="120" w:line="240" w:lineRule="auto"/>
        <w:ind w:left="714" w:hanging="357"/>
        <w:contextualSpacing w:val="0"/>
        <w:jc w:val="both"/>
        <w:rPr>
          <w:rFonts w:ascii="Lato" w:hAnsi="Lato"/>
        </w:rPr>
      </w:pPr>
      <w:r w:rsidRPr="00A5149D">
        <w:rPr>
          <w:rFonts w:ascii="Lato" w:eastAsia="Times New Roman" w:hAnsi="Lato" w:cs="Calibri"/>
          <w:lang w:eastAsia="sk-SK"/>
        </w:rPr>
        <w:t xml:space="preserve">Za účelom </w:t>
      </w:r>
      <w:r>
        <w:rPr>
          <w:rFonts w:ascii="Lato" w:eastAsia="Times New Roman" w:hAnsi="Lato" w:cs="Calibri"/>
          <w:lang w:eastAsia="sk-SK"/>
        </w:rPr>
        <w:t>uznávania</w:t>
      </w:r>
      <w:r w:rsidRPr="00A5149D">
        <w:rPr>
          <w:rFonts w:ascii="Lato" w:eastAsia="Times New Roman" w:hAnsi="Lato" w:cs="Calibri"/>
          <w:lang w:eastAsia="sk-SK"/>
        </w:rPr>
        <w:t xml:space="preserve"> valorizácie podľa podmienok bodu </w:t>
      </w:r>
      <w:r w:rsidR="00572D6E">
        <w:fldChar w:fldCharType="begin"/>
      </w:r>
      <w:r w:rsidR="00572D6E">
        <w:instrText xml:space="preserve"> REF _Ref76474775 \r \h  \* MERGEFORMAT </w:instrText>
      </w:r>
      <w:r w:rsidR="00572D6E">
        <w:fldChar w:fldCharType="separate"/>
      </w:r>
      <w:r w:rsidR="001C7151" w:rsidRPr="007910E6">
        <w:rPr>
          <w:rFonts w:ascii="Lato" w:eastAsia="Times New Roman" w:hAnsi="Lato" w:cs="Calibri"/>
          <w:lang w:eastAsia="sk-SK"/>
        </w:rPr>
        <w:t>5.4.2</w:t>
      </w:r>
      <w:r w:rsidR="00572D6E">
        <w:fldChar w:fldCharType="end"/>
      </w:r>
      <w:r w:rsidRPr="00A5149D">
        <w:rPr>
          <w:rFonts w:ascii="Lato" w:eastAsia="Times New Roman" w:hAnsi="Lato" w:cs="Calibri"/>
          <w:lang w:eastAsia="sk-SK"/>
        </w:rPr>
        <w:t xml:space="preserve">  </w:t>
      </w:r>
      <w:r w:rsidR="00AD0790">
        <w:rPr>
          <w:rFonts w:ascii="Lato" w:eastAsia="Times New Roman" w:hAnsi="Lato" w:cs="Calibri"/>
          <w:lang w:eastAsia="sk-SK"/>
        </w:rPr>
        <w:t>Z</w:t>
      </w:r>
      <w:r w:rsidRPr="00A5149D">
        <w:rPr>
          <w:rFonts w:ascii="Lato" w:eastAsia="Times New Roman" w:hAnsi="Lato" w:cs="Calibri"/>
          <w:lang w:eastAsia="sk-SK"/>
        </w:rPr>
        <w:t xml:space="preserve">mluvy </w:t>
      </w:r>
      <w:r w:rsidRPr="00B31DEB">
        <w:rPr>
          <w:rFonts w:ascii="Lato" w:eastAsia="Times New Roman" w:hAnsi="Lato" w:cs="Calibri"/>
          <w:lang w:eastAsia="sk-SK"/>
        </w:rPr>
        <w:t xml:space="preserve">Dopravca </w:t>
      </w:r>
      <w:r w:rsidR="00A32125" w:rsidRPr="00B31DEB">
        <w:rPr>
          <w:rFonts w:ascii="Lato" w:eastAsia="Times New Roman" w:hAnsi="Lato" w:cs="Calibri"/>
          <w:lang w:eastAsia="sk-SK"/>
        </w:rPr>
        <w:t>predloží</w:t>
      </w:r>
      <w:r w:rsidR="00A32125" w:rsidRPr="00B31DEB" w:rsidDel="00A32125">
        <w:rPr>
          <w:rFonts w:ascii="Lato" w:hAnsi="Lato"/>
        </w:rPr>
        <w:t xml:space="preserve"> </w:t>
      </w:r>
      <w:r w:rsidR="0003056D" w:rsidRPr="00B31DEB">
        <w:rPr>
          <w:rFonts w:ascii="Lato" w:hAnsi="Lato"/>
        </w:rPr>
        <w:t>Objednávateľ</w:t>
      </w:r>
      <w:r w:rsidR="0003056D">
        <w:rPr>
          <w:rFonts w:ascii="Lato" w:hAnsi="Lato"/>
        </w:rPr>
        <w:t>ovi</w:t>
      </w:r>
      <w:r w:rsidR="0003056D" w:rsidRPr="00B31DEB">
        <w:rPr>
          <w:rFonts w:ascii="Lato" w:hAnsi="Lato"/>
        </w:rPr>
        <w:t xml:space="preserve"> </w:t>
      </w:r>
      <w:r w:rsidRPr="00B31DEB">
        <w:rPr>
          <w:rFonts w:ascii="Lato" w:hAnsi="Lato"/>
        </w:rPr>
        <w:t xml:space="preserve">najneskôr do </w:t>
      </w:r>
      <w:r w:rsidR="00763ADD" w:rsidRPr="00B31DEB">
        <w:rPr>
          <w:rFonts w:ascii="Lato" w:hAnsi="Lato"/>
        </w:rPr>
        <w:t>45</w:t>
      </w:r>
      <w:r w:rsidRPr="00B31DEB">
        <w:rPr>
          <w:rFonts w:ascii="Lato" w:hAnsi="Lato"/>
        </w:rPr>
        <w:t xml:space="preserve"> dní od skončenia príslušného kalendárneho roka</w:t>
      </w:r>
      <w:r w:rsidRPr="00B31DEB">
        <w:rPr>
          <w:rFonts w:ascii="Lato" w:eastAsia="Times New Roman" w:hAnsi="Lato" w:cs="Calibri"/>
          <w:lang w:eastAsia="sk-SK"/>
        </w:rPr>
        <w:t xml:space="preserve"> </w:t>
      </w:r>
      <w:r w:rsidR="0003056D" w:rsidRPr="00B31DEB">
        <w:rPr>
          <w:rFonts w:ascii="Lato" w:hAnsi="Lato"/>
        </w:rPr>
        <w:t xml:space="preserve">na základe skutočnosti </w:t>
      </w:r>
      <w:r w:rsidRPr="00B31DEB">
        <w:rPr>
          <w:rFonts w:ascii="Lato" w:eastAsia="Times New Roman" w:hAnsi="Lato" w:cs="Calibri"/>
          <w:lang w:eastAsia="sk-SK"/>
        </w:rPr>
        <w:t xml:space="preserve">prehľad a výšku všetkých personálnych </w:t>
      </w:r>
      <w:r w:rsidRPr="00A5149D">
        <w:rPr>
          <w:rFonts w:ascii="Lato" w:eastAsia="Times New Roman" w:hAnsi="Lato" w:cs="Calibri"/>
          <w:lang w:eastAsia="sk-SK"/>
        </w:rPr>
        <w:t>nákladov (</w:t>
      </w:r>
      <w:r>
        <w:rPr>
          <w:rFonts w:ascii="Lato" w:eastAsia="Times New Roman" w:hAnsi="Lato" w:cs="Calibri"/>
          <w:lang w:eastAsia="sk-SK"/>
        </w:rPr>
        <w:t>priame mzdy vrátane odvodov</w:t>
      </w:r>
      <w:r w:rsidRPr="00562AAC">
        <w:rPr>
          <w:rFonts w:ascii="Lato" w:eastAsia="Times New Roman" w:hAnsi="Lato" w:cs="Calibri"/>
          <w:lang w:eastAsia="sk-SK"/>
        </w:rPr>
        <w:t>, cestovné náhrady)</w:t>
      </w:r>
      <w:r w:rsidRPr="00A5149D">
        <w:rPr>
          <w:rFonts w:ascii="Lato" w:eastAsia="Times New Roman" w:hAnsi="Lato" w:cs="Calibri"/>
          <w:lang w:eastAsia="sk-SK"/>
        </w:rPr>
        <w:t xml:space="preserve"> na vodičov zabezpečujúcich Službu v osobitnom členení na jednotlivé zložky týchto nákladov spolu s účtovnými dokladmi preukazujúcimi skutočné náklady Dopravcu.</w:t>
      </w:r>
    </w:p>
    <w:p w14:paraId="1DED2E64" w14:textId="77777777" w:rsidR="00487357" w:rsidRPr="00A5149D" w:rsidRDefault="00487357" w:rsidP="001A797C">
      <w:pPr>
        <w:pStyle w:val="ListParagraph"/>
        <w:widowControl w:val="0"/>
        <w:numPr>
          <w:ilvl w:val="0"/>
          <w:numId w:val="20"/>
        </w:numPr>
        <w:spacing w:after="120" w:line="240" w:lineRule="auto"/>
        <w:ind w:left="714" w:hanging="357"/>
        <w:contextualSpacing w:val="0"/>
        <w:jc w:val="both"/>
        <w:rPr>
          <w:rFonts w:ascii="Lato" w:hAnsi="Lato"/>
        </w:rPr>
      </w:pPr>
      <w:bookmarkStart w:id="108" w:name="_Ref53129699"/>
      <w:r w:rsidRPr="00A5149D">
        <w:rPr>
          <w:rFonts w:ascii="Lato" w:hAnsi="Lato"/>
        </w:rPr>
        <w:t xml:space="preserve">Dopravca je oprávnený podať voči ročnému zúčtovaniu Objednávateľa písomné námietky </w:t>
      </w:r>
      <w:r w:rsidRPr="00A5149D">
        <w:rPr>
          <w:rFonts w:ascii="Lato" w:hAnsi="Lato"/>
          <w:b/>
          <w:bCs/>
        </w:rPr>
        <w:t>s odôvodnením</w:t>
      </w:r>
      <w:r w:rsidRPr="00A5149D">
        <w:rPr>
          <w:rFonts w:ascii="Lato" w:hAnsi="Lato"/>
        </w:rPr>
        <w:t xml:space="preserve"> a tieto doručiť Objednávateľovi najneskôr do 10</w:t>
      </w:r>
      <w:r w:rsidR="00000BA6" w:rsidRPr="00A5149D">
        <w:rPr>
          <w:rFonts w:ascii="Lato" w:hAnsi="Lato"/>
        </w:rPr>
        <w:t xml:space="preserve"> </w:t>
      </w:r>
      <w:r w:rsidRPr="00A5149D">
        <w:rPr>
          <w:rFonts w:ascii="Lato" w:hAnsi="Lato"/>
        </w:rPr>
        <w:t xml:space="preserve">dní od predloženia ročného zúčtovania; v opačnom prípade sa má za to, že Dopravca s predloženým ročným zúčtovaním súhlasí. Ak Dopravca podá námietky </w:t>
      </w:r>
      <w:r w:rsidRPr="00A5149D">
        <w:rPr>
          <w:rFonts w:ascii="Lato" w:hAnsi="Lato"/>
          <w:b/>
          <w:bCs/>
        </w:rPr>
        <w:t>s odôvodnením</w:t>
      </w:r>
      <w:r w:rsidRPr="00A5149D">
        <w:rPr>
          <w:rFonts w:ascii="Lato" w:hAnsi="Lato"/>
        </w:rPr>
        <w:t xml:space="preserve"> včas, Objednávateľ ich bez zbytočného odkladu vyhodnotí a výsledok vyhodnotenia </w:t>
      </w:r>
      <w:r w:rsidR="00F42B9C" w:rsidRPr="00A5149D">
        <w:rPr>
          <w:rFonts w:ascii="Lato" w:hAnsi="Lato"/>
        </w:rPr>
        <w:t xml:space="preserve">písomne </w:t>
      </w:r>
      <w:r w:rsidRPr="00A5149D">
        <w:rPr>
          <w:rFonts w:ascii="Lato" w:hAnsi="Lato"/>
        </w:rPr>
        <w:t>oznámi Dopravcovi.</w:t>
      </w:r>
      <w:bookmarkEnd w:id="108"/>
      <w:r w:rsidRPr="00A5149D">
        <w:rPr>
          <w:rFonts w:ascii="Lato" w:hAnsi="Lato"/>
        </w:rPr>
        <w:t xml:space="preserve"> </w:t>
      </w:r>
    </w:p>
    <w:p w14:paraId="2F196954" w14:textId="77777777" w:rsidR="00F42B9C" w:rsidRPr="00A5149D" w:rsidRDefault="00F42B9C" w:rsidP="001A797C">
      <w:pPr>
        <w:pStyle w:val="ListParagraph"/>
        <w:widowControl w:val="0"/>
        <w:numPr>
          <w:ilvl w:val="0"/>
          <w:numId w:val="20"/>
        </w:numPr>
        <w:spacing w:after="120" w:line="240" w:lineRule="auto"/>
        <w:ind w:left="714" w:hanging="357"/>
        <w:contextualSpacing w:val="0"/>
        <w:jc w:val="both"/>
        <w:rPr>
          <w:rFonts w:ascii="Lato" w:hAnsi="Lato"/>
        </w:rPr>
      </w:pPr>
      <w:r w:rsidRPr="00A5149D">
        <w:rPr>
          <w:rFonts w:ascii="Lato" w:hAnsi="Lato"/>
        </w:rPr>
        <w:t>V prípade, ak na základe ročného zúčtovania predloženého Objednávateľom bude mať Doplatok</w:t>
      </w:r>
      <w:r w:rsidR="0003056D">
        <w:rPr>
          <w:rFonts w:ascii="Lato" w:hAnsi="Lato"/>
        </w:rPr>
        <w:t xml:space="preserve"> </w:t>
      </w:r>
      <w:r w:rsidRPr="00A5149D">
        <w:rPr>
          <w:rFonts w:ascii="Lato" w:hAnsi="Lato"/>
        </w:rPr>
        <w:t xml:space="preserve">podobu </w:t>
      </w:r>
      <w:r w:rsidR="00000BA6" w:rsidRPr="00A5149D">
        <w:rPr>
          <w:rFonts w:ascii="Lato" w:hAnsi="Lato"/>
        </w:rPr>
        <w:t>N</w:t>
      </w:r>
      <w:r w:rsidRPr="00A5149D">
        <w:rPr>
          <w:rFonts w:ascii="Lato" w:hAnsi="Lato"/>
        </w:rPr>
        <w:t xml:space="preserve">edoplatku </w:t>
      </w:r>
      <w:r w:rsidR="004D1C68">
        <w:rPr>
          <w:rFonts w:ascii="Lato" w:hAnsi="Lato"/>
        </w:rPr>
        <w:t>objednávateľa</w:t>
      </w:r>
      <w:r w:rsidRPr="00A5149D">
        <w:rPr>
          <w:rFonts w:ascii="Lato" w:hAnsi="Lato"/>
        </w:rPr>
        <w:t xml:space="preserve">, </w:t>
      </w:r>
      <w:r w:rsidR="004D1C68">
        <w:rPr>
          <w:rFonts w:ascii="Lato" w:hAnsi="Lato"/>
        </w:rPr>
        <w:t>Objednávateľ</w:t>
      </w:r>
      <w:r w:rsidR="000C409F" w:rsidRPr="00A5149D">
        <w:rPr>
          <w:rFonts w:ascii="Lato" w:hAnsi="Lato"/>
        </w:rPr>
        <w:t xml:space="preserve"> </w:t>
      </w:r>
      <w:r w:rsidRPr="00A5149D">
        <w:rPr>
          <w:rFonts w:ascii="Lato" w:hAnsi="Lato"/>
        </w:rPr>
        <w:t xml:space="preserve">je </w:t>
      </w:r>
      <w:r w:rsidR="004D1C68" w:rsidRPr="00A5149D">
        <w:rPr>
          <w:rFonts w:ascii="Lato" w:hAnsi="Lato"/>
        </w:rPr>
        <w:t>povinn</w:t>
      </w:r>
      <w:r w:rsidR="004D1C68">
        <w:rPr>
          <w:rFonts w:ascii="Lato" w:hAnsi="Lato"/>
        </w:rPr>
        <w:t>ý</w:t>
      </w:r>
      <w:r w:rsidR="004D1C68" w:rsidRPr="00A5149D">
        <w:rPr>
          <w:rFonts w:ascii="Lato" w:hAnsi="Lato"/>
        </w:rPr>
        <w:t xml:space="preserve"> </w:t>
      </w:r>
      <w:r w:rsidRPr="00A5149D">
        <w:rPr>
          <w:rFonts w:ascii="Lato" w:hAnsi="Lato"/>
        </w:rPr>
        <w:t xml:space="preserve">zaplatiť Dopravcovi sumu </w:t>
      </w:r>
      <w:r w:rsidR="00000BA6" w:rsidRPr="00A5149D">
        <w:rPr>
          <w:rFonts w:ascii="Lato" w:hAnsi="Lato"/>
        </w:rPr>
        <w:t>N</w:t>
      </w:r>
      <w:r w:rsidRPr="00A5149D">
        <w:rPr>
          <w:rFonts w:ascii="Lato" w:hAnsi="Lato"/>
        </w:rPr>
        <w:t>edoplatku</w:t>
      </w:r>
      <w:r w:rsidR="00C46265">
        <w:rPr>
          <w:rFonts w:ascii="Lato" w:hAnsi="Lato"/>
        </w:rPr>
        <w:t xml:space="preserve"> objednávateľa</w:t>
      </w:r>
      <w:r w:rsidR="00000BA6" w:rsidRPr="00A5149D">
        <w:rPr>
          <w:rFonts w:ascii="Lato" w:hAnsi="Lato"/>
        </w:rPr>
        <w:t xml:space="preserve"> </w:t>
      </w:r>
      <w:r w:rsidRPr="00A5149D">
        <w:rPr>
          <w:rFonts w:ascii="Lato" w:hAnsi="Lato"/>
        </w:rPr>
        <w:t xml:space="preserve">v lehote najneskôr </w:t>
      </w:r>
      <w:r w:rsidR="005C3AFB">
        <w:rPr>
          <w:rFonts w:ascii="Lato" w:hAnsi="Lato"/>
        </w:rPr>
        <w:t>3</w:t>
      </w:r>
      <w:r w:rsidR="005C3AFB" w:rsidRPr="00A5149D">
        <w:rPr>
          <w:rFonts w:ascii="Lato" w:hAnsi="Lato"/>
        </w:rPr>
        <w:t xml:space="preserve">0 </w:t>
      </w:r>
      <w:r w:rsidRPr="00A5149D">
        <w:rPr>
          <w:rFonts w:ascii="Lato" w:hAnsi="Lato"/>
        </w:rPr>
        <w:t>dní:</w:t>
      </w:r>
    </w:p>
    <w:p w14:paraId="7CEA7B6D" w14:textId="351F9D71" w:rsidR="00F42B9C" w:rsidRPr="00A5149D" w:rsidRDefault="00F42B9C" w:rsidP="001A797C">
      <w:pPr>
        <w:pStyle w:val="ListParagraph"/>
        <w:widowControl w:val="0"/>
        <w:numPr>
          <w:ilvl w:val="1"/>
          <w:numId w:val="20"/>
        </w:numPr>
        <w:spacing w:after="120" w:line="240" w:lineRule="auto"/>
        <w:contextualSpacing w:val="0"/>
        <w:jc w:val="both"/>
        <w:rPr>
          <w:rFonts w:ascii="Lato" w:hAnsi="Lato"/>
        </w:rPr>
      </w:pPr>
      <w:r w:rsidRPr="00A5149D">
        <w:rPr>
          <w:rFonts w:ascii="Lato" w:hAnsi="Lato"/>
        </w:rPr>
        <w:t xml:space="preserve">po uplynutí lehoty na podanie námietok v prípade, ak Dopravca nevyužil svoje právo podať námietky podľa písmena </w:t>
      </w:r>
      <w:r w:rsidR="00572D6E">
        <w:fldChar w:fldCharType="begin"/>
      </w:r>
      <w:r w:rsidR="00572D6E">
        <w:instrText xml:space="preserve"> REF _Ref53129699 \r \h  \* MERGEFORMAT </w:instrText>
      </w:r>
      <w:r w:rsidR="00572D6E">
        <w:fldChar w:fldCharType="separate"/>
      </w:r>
      <w:r w:rsidR="001C7151" w:rsidRPr="007910E6">
        <w:rPr>
          <w:rFonts w:ascii="Lato" w:hAnsi="Lato"/>
        </w:rPr>
        <w:t>g)</w:t>
      </w:r>
      <w:r w:rsidR="00572D6E">
        <w:fldChar w:fldCharType="end"/>
      </w:r>
      <w:r w:rsidRPr="00A5149D">
        <w:rPr>
          <w:rFonts w:ascii="Lato" w:hAnsi="Lato"/>
        </w:rPr>
        <w:t xml:space="preserve"> tohto bodu Zmluvy alebo</w:t>
      </w:r>
    </w:p>
    <w:p w14:paraId="4A8E027A" w14:textId="18E7B9B1" w:rsidR="00F42B9C" w:rsidRPr="00A5149D" w:rsidRDefault="00F42B9C" w:rsidP="001A797C">
      <w:pPr>
        <w:pStyle w:val="ListParagraph"/>
        <w:widowControl w:val="0"/>
        <w:numPr>
          <w:ilvl w:val="1"/>
          <w:numId w:val="20"/>
        </w:numPr>
        <w:spacing w:after="120" w:line="240" w:lineRule="auto"/>
        <w:contextualSpacing w:val="0"/>
        <w:jc w:val="both"/>
        <w:rPr>
          <w:rFonts w:ascii="Lato" w:hAnsi="Lato"/>
        </w:rPr>
      </w:pPr>
      <w:r w:rsidRPr="00A5149D">
        <w:rPr>
          <w:rFonts w:ascii="Lato" w:hAnsi="Lato"/>
        </w:rPr>
        <w:t xml:space="preserve">od doručenia oznámenia Objednávateľa Dopravcovi v zmysle písmena </w:t>
      </w:r>
      <w:r w:rsidR="00572D6E">
        <w:fldChar w:fldCharType="begin"/>
      </w:r>
      <w:r w:rsidR="00572D6E">
        <w:instrText xml:space="preserve"> REF _Ref53129699 \r \h  \* MERGEFORMAT </w:instrText>
      </w:r>
      <w:r w:rsidR="00572D6E">
        <w:fldChar w:fldCharType="separate"/>
      </w:r>
      <w:r w:rsidR="001C7151" w:rsidRPr="007910E6">
        <w:rPr>
          <w:rFonts w:ascii="Lato" w:hAnsi="Lato"/>
        </w:rPr>
        <w:t>g)</w:t>
      </w:r>
      <w:r w:rsidR="00572D6E">
        <w:fldChar w:fldCharType="end"/>
      </w:r>
      <w:r w:rsidRPr="00A5149D">
        <w:rPr>
          <w:rFonts w:ascii="Lato" w:hAnsi="Lato"/>
        </w:rPr>
        <w:t xml:space="preserve"> tohto bodu Zmluvy v prípade, že Dopravca využil svoje právo podať voči ročnému zúčtovaniu námietky.</w:t>
      </w:r>
    </w:p>
    <w:p w14:paraId="4501E227" w14:textId="77777777" w:rsidR="00635979" w:rsidRPr="00A5149D" w:rsidRDefault="00635979" w:rsidP="001A797C">
      <w:pPr>
        <w:pStyle w:val="ListParagraph"/>
        <w:widowControl w:val="0"/>
        <w:numPr>
          <w:ilvl w:val="0"/>
          <w:numId w:val="20"/>
        </w:numPr>
        <w:spacing w:after="120" w:line="240" w:lineRule="auto"/>
        <w:ind w:left="714" w:hanging="357"/>
        <w:contextualSpacing w:val="0"/>
        <w:jc w:val="both"/>
        <w:rPr>
          <w:rFonts w:ascii="Lato" w:hAnsi="Lato"/>
        </w:rPr>
      </w:pPr>
      <w:r w:rsidRPr="00A5149D">
        <w:rPr>
          <w:rFonts w:ascii="Lato" w:hAnsi="Lato"/>
        </w:rPr>
        <w:t>V prípade, ak na základe ročného zúčtovania predloženého Objednávateľom bude mať Doplatok</w:t>
      </w:r>
      <w:r w:rsidR="0003056D">
        <w:rPr>
          <w:rFonts w:ascii="Lato" w:hAnsi="Lato"/>
        </w:rPr>
        <w:t xml:space="preserve"> </w:t>
      </w:r>
      <w:r w:rsidRPr="00A5149D">
        <w:rPr>
          <w:rFonts w:ascii="Lato" w:hAnsi="Lato"/>
        </w:rPr>
        <w:t xml:space="preserve">podobu </w:t>
      </w:r>
      <w:r w:rsidR="00000BA6" w:rsidRPr="00A5149D">
        <w:rPr>
          <w:rFonts w:ascii="Lato" w:hAnsi="Lato"/>
        </w:rPr>
        <w:t>P</w:t>
      </w:r>
      <w:r w:rsidRPr="00A5149D">
        <w:rPr>
          <w:rFonts w:ascii="Lato" w:hAnsi="Lato"/>
        </w:rPr>
        <w:t xml:space="preserve">replatku </w:t>
      </w:r>
      <w:r w:rsidR="00C46265">
        <w:rPr>
          <w:rFonts w:ascii="Lato" w:hAnsi="Lato"/>
        </w:rPr>
        <w:t>objednávateľa</w:t>
      </w:r>
      <w:r w:rsidRPr="00A5149D">
        <w:rPr>
          <w:rFonts w:ascii="Lato" w:hAnsi="Lato"/>
        </w:rPr>
        <w:t xml:space="preserve">, Dopravca je povinný vrátiť </w:t>
      </w:r>
      <w:r w:rsidR="00C46265">
        <w:rPr>
          <w:rFonts w:ascii="Lato" w:hAnsi="Lato"/>
        </w:rPr>
        <w:t>Objednávateľovi</w:t>
      </w:r>
      <w:r w:rsidRPr="00A5149D">
        <w:rPr>
          <w:rFonts w:ascii="Lato" w:hAnsi="Lato"/>
        </w:rPr>
        <w:t xml:space="preserve"> sumu </w:t>
      </w:r>
      <w:r w:rsidR="00000BA6" w:rsidRPr="00A5149D">
        <w:rPr>
          <w:rFonts w:ascii="Lato" w:hAnsi="Lato"/>
        </w:rPr>
        <w:t>P</w:t>
      </w:r>
      <w:r w:rsidRPr="00A5149D">
        <w:rPr>
          <w:rFonts w:ascii="Lato" w:hAnsi="Lato"/>
        </w:rPr>
        <w:t xml:space="preserve">replatku v lehote </w:t>
      </w:r>
      <w:r w:rsidR="002D17C2" w:rsidRPr="00A5149D">
        <w:rPr>
          <w:rFonts w:ascii="Lato" w:hAnsi="Lato"/>
        </w:rPr>
        <w:t xml:space="preserve">najneskôr do </w:t>
      </w:r>
      <w:r w:rsidR="005C3AFB">
        <w:rPr>
          <w:rFonts w:ascii="Lato" w:hAnsi="Lato"/>
        </w:rPr>
        <w:t>3</w:t>
      </w:r>
      <w:r w:rsidR="005C3AFB" w:rsidRPr="00A5149D">
        <w:rPr>
          <w:rFonts w:ascii="Lato" w:hAnsi="Lato"/>
        </w:rPr>
        <w:t xml:space="preserve">0 </w:t>
      </w:r>
      <w:r w:rsidR="002D17C2" w:rsidRPr="00A5149D">
        <w:rPr>
          <w:rFonts w:ascii="Lato" w:hAnsi="Lato"/>
        </w:rPr>
        <w:t>dní:</w:t>
      </w:r>
    </w:p>
    <w:p w14:paraId="744DD838" w14:textId="0CCB7347" w:rsidR="002D17C2" w:rsidRPr="00A5149D" w:rsidRDefault="002D17C2" w:rsidP="001A797C">
      <w:pPr>
        <w:pStyle w:val="ListParagraph"/>
        <w:widowControl w:val="0"/>
        <w:numPr>
          <w:ilvl w:val="1"/>
          <w:numId w:val="20"/>
        </w:numPr>
        <w:spacing w:after="120" w:line="240" w:lineRule="auto"/>
        <w:contextualSpacing w:val="0"/>
        <w:jc w:val="both"/>
        <w:rPr>
          <w:rFonts w:ascii="Lato" w:hAnsi="Lato"/>
        </w:rPr>
      </w:pPr>
      <w:r w:rsidRPr="00A5149D">
        <w:rPr>
          <w:rFonts w:ascii="Lato" w:hAnsi="Lato"/>
        </w:rPr>
        <w:t xml:space="preserve">po uplynutí lehoty na podanie námietok v prípade, ak Dopravca nevyužil svoje právo podať námietky podľa písmena </w:t>
      </w:r>
      <w:r w:rsidR="00572D6E">
        <w:fldChar w:fldCharType="begin"/>
      </w:r>
      <w:r w:rsidR="00572D6E">
        <w:instrText xml:space="preserve"> REF _Ref53129699 \r \h  \* MERGEFORMAT </w:instrText>
      </w:r>
      <w:r w:rsidR="00572D6E">
        <w:fldChar w:fldCharType="separate"/>
      </w:r>
      <w:r w:rsidR="001C7151" w:rsidRPr="007910E6">
        <w:rPr>
          <w:rFonts w:ascii="Lato" w:hAnsi="Lato"/>
        </w:rPr>
        <w:t>g)</w:t>
      </w:r>
      <w:r w:rsidR="00572D6E">
        <w:fldChar w:fldCharType="end"/>
      </w:r>
      <w:r w:rsidRPr="00A5149D">
        <w:rPr>
          <w:rFonts w:ascii="Lato" w:hAnsi="Lato"/>
        </w:rPr>
        <w:t xml:space="preserve"> tohto bodu Zmluvy alebo</w:t>
      </w:r>
    </w:p>
    <w:p w14:paraId="696CC551" w14:textId="74121234" w:rsidR="002D17C2" w:rsidRPr="00A5149D" w:rsidRDefault="002D17C2" w:rsidP="001A797C">
      <w:pPr>
        <w:pStyle w:val="ListParagraph"/>
        <w:widowControl w:val="0"/>
        <w:numPr>
          <w:ilvl w:val="1"/>
          <w:numId w:val="20"/>
        </w:numPr>
        <w:spacing w:after="120" w:line="240" w:lineRule="auto"/>
        <w:contextualSpacing w:val="0"/>
        <w:jc w:val="both"/>
        <w:rPr>
          <w:rFonts w:ascii="Lato" w:hAnsi="Lato"/>
        </w:rPr>
      </w:pPr>
      <w:r w:rsidRPr="00A5149D">
        <w:rPr>
          <w:rFonts w:ascii="Lato" w:hAnsi="Lato"/>
        </w:rPr>
        <w:t xml:space="preserve">od doručenia oznámenia Objednávateľa Dopravcovi v zmysle písmena </w:t>
      </w:r>
      <w:r w:rsidR="00572D6E">
        <w:fldChar w:fldCharType="begin"/>
      </w:r>
      <w:r w:rsidR="00572D6E">
        <w:instrText xml:space="preserve"> REF _Ref53129699 \r \h  \* MERGEFORMAT </w:instrText>
      </w:r>
      <w:r w:rsidR="00572D6E">
        <w:fldChar w:fldCharType="separate"/>
      </w:r>
      <w:r w:rsidR="001C7151" w:rsidRPr="007910E6">
        <w:rPr>
          <w:rFonts w:ascii="Lato" w:hAnsi="Lato"/>
        </w:rPr>
        <w:t>g)</w:t>
      </w:r>
      <w:r w:rsidR="00572D6E">
        <w:fldChar w:fldCharType="end"/>
      </w:r>
      <w:r w:rsidRPr="00A5149D">
        <w:rPr>
          <w:rFonts w:ascii="Lato" w:hAnsi="Lato"/>
        </w:rPr>
        <w:t xml:space="preserve"> tohto bodu Zmluvy v prípade, že Dopravca využil svoje právo podať voči ročnému zúčtovaniu námietky.</w:t>
      </w:r>
    </w:p>
    <w:p w14:paraId="0CDAA0B3" w14:textId="77777777" w:rsidR="00F55CC7" w:rsidRPr="00F55CC7" w:rsidRDefault="00F55CC7" w:rsidP="00F55CC7">
      <w:pPr>
        <w:pStyle w:val="ListParagraph"/>
        <w:widowControl w:val="0"/>
        <w:numPr>
          <w:ilvl w:val="0"/>
          <w:numId w:val="20"/>
        </w:numPr>
        <w:spacing w:after="120" w:line="240" w:lineRule="auto"/>
        <w:ind w:left="714" w:hanging="357"/>
        <w:contextualSpacing w:val="0"/>
        <w:jc w:val="both"/>
        <w:rPr>
          <w:rFonts w:ascii="Lato" w:hAnsi="Lato"/>
        </w:rPr>
      </w:pPr>
      <w:bookmarkStart w:id="109" w:name="_Ref53392293"/>
      <w:r w:rsidRPr="00F55CC7">
        <w:rPr>
          <w:rFonts w:ascii="Lato" w:hAnsi="Lato"/>
        </w:rPr>
        <w:t xml:space="preserve">Výška Mesačnej úhrady pre prvý kalendárny rok poskytovania Služby sa stanovuje vo výške </w:t>
      </w:r>
      <w:r w:rsidR="00C46265">
        <w:rPr>
          <w:rFonts w:ascii="Lato" w:hAnsi="Lato"/>
        </w:rPr>
        <w:t>80</w:t>
      </w:r>
      <w:r w:rsidR="00C46265" w:rsidRPr="00F55CC7">
        <w:rPr>
          <w:rFonts w:ascii="Lato" w:hAnsi="Lato"/>
        </w:rPr>
        <w:t xml:space="preserve"> </w:t>
      </w:r>
      <w:r w:rsidRPr="00F55CC7">
        <w:rPr>
          <w:rFonts w:ascii="Lato" w:hAnsi="Lato"/>
        </w:rPr>
        <w:t xml:space="preserve">% jednej dvanástiny (1/12) z Ceny služby za Východiskový rozsah, uvedenej v Ponuke dopravcu. </w:t>
      </w:r>
    </w:p>
    <w:p w14:paraId="3A53B890" w14:textId="77777777" w:rsidR="00271E0B" w:rsidRDefault="00C46265" w:rsidP="00F55CC7">
      <w:pPr>
        <w:pStyle w:val="ListParagraph"/>
        <w:widowControl w:val="0"/>
        <w:spacing w:after="120" w:line="240" w:lineRule="auto"/>
        <w:ind w:left="714"/>
        <w:contextualSpacing w:val="0"/>
        <w:jc w:val="both"/>
        <w:rPr>
          <w:rFonts w:ascii="Lato" w:hAnsi="Lato"/>
        </w:rPr>
      </w:pPr>
      <w:r w:rsidRPr="00A5149D">
        <w:rPr>
          <w:rFonts w:ascii="Lato" w:hAnsi="Lato"/>
        </w:rPr>
        <w:t xml:space="preserve">Výška Mesačných </w:t>
      </w:r>
      <w:r>
        <w:rPr>
          <w:rFonts w:ascii="Lato" w:hAnsi="Lato"/>
        </w:rPr>
        <w:t>úhrad</w:t>
      </w:r>
      <w:r w:rsidRPr="00A5149D">
        <w:rPr>
          <w:rFonts w:ascii="Lato" w:hAnsi="Lato"/>
        </w:rPr>
        <w:t xml:space="preserve"> pre aktuálny kalendárny rok </w:t>
      </w:r>
      <w:r>
        <w:rPr>
          <w:rFonts w:ascii="Lato" w:hAnsi="Lato"/>
        </w:rPr>
        <w:t>je</w:t>
      </w:r>
      <w:r w:rsidRPr="00A5149D">
        <w:rPr>
          <w:rFonts w:ascii="Lato" w:hAnsi="Lato"/>
        </w:rPr>
        <w:t xml:space="preserve"> hradená vo výške Mesačných </w:t>
      </w:r>
      <w:r>
        <w:rPr>
          <w:rFonts w:ascii="Lato" w:hAnsi="Lato"/>
        </w:rPr>
        <w:t>úhrad</w:t>
      </w:r>
      <w:r w:rsidRPr="00A5149D">
        <w:rPr>
          <w:rFonts w:ascii="Lato" w:hAnsi="Lato"/>
        </w:rPr>
        <w:t xml:space="preserve"> za predchádzajúci kalendárny rok, a to až do ukončenia </w:t>
      </w:r>
      <w:r>
        <w:rPr>
          <w:rFonts w:ascii="Lato" w:hAnsi="Lato"/>
        </w:rPr>
        <w:t xml:space="preserve">ročného </w:t>
      </w:r>
      <w:r w:rsidRPr="00A5149D">
        <w:rPr>
          <w:rFonts w:ascii="Lato" w:hAnsi="Lato"/>
        </w:rPr>
        <w:t xml:space="preserve">zúčtovania, po ktorom sa </w:t>
      </w:r>
      <w:r w:rsidRPr="00A5149D">
        <w:rPr>
          <w:rFonts w:ascii="Lato" w:hAnsi="Lato"/>
        </w:rPr>
        <w:lastRenderedPageBreak/>
        <w:t xml:space="preserve">výška </w:t>
      </w:r>
      <w:r>
        <w:rPr>
          <w:rFonts w:ascii="Lato" w:hAnsi="Lato"/>
        </w:rPr>
        <w:t>Mesačných úhrad</w:t>
      </w:r>
      <w:r w:rsidRPr="00A5149D">
        <w:rPr>
          <w:rFonts w:ascii="Lato" w:hAnsi="Lato"/>
        </w:rPr>
        <w:t xml:space="preserve"> pre aktuálny kalendárny rok </w:t>
      </w:r>
      <w:r>
        <w:rPr>
          <w:rFonts w:ascii="Lato" w:hAnsi="Lato"/>
        </w:rPr>
        <w:t xml:space="preserve">stanovuje </w:t>
      </w:r>
      <w:r w:rsidRPr="00A5149D">
        <w:rPr>
          <w:rFonts w:ascii="Lato" w:hAnsi="Lato"/>
        </w:rPr>
        <w:t>prostredníctvom dodatku k</w:t>
      </w:r>
      <w:r>
        <w:rPr>
          <w:rFonts w:ascii="Lato" w:hAnsi="Lato"/>
        </w:rPr>
        <w:t> </w:t>
      </w:r>
      <w:r w:rsidRPr="00A5149D">
        <w:rPr>
          <w:rFonts w:ascii="Lato" w:hAnsi="Lato"/>
        </w:rPr>
        <w:t>Zmluve, a to podľa výšky schváleného rozpočtu Objednávateľa zníženého o</w:t>
      </w:r>
      <w:r>
        <w:rPr>
          <w:rFonts w:ascii="Lato" w:hAnsi="Lato"/>
        </w:rPr>
        <w:t> </w:t>
      </w:r>
      <w:r w:rsidRPr="00A5149D">
        <w:rPr>
          <w:rFonts w:ascii="Lato" w:hAnsi="Lato"/>
        </w:rPr>
        <w:t>Nedoplatok</w:t>
      </w:r>
      <w:r>
        <w:rPr>
          <w:rFonts w:ascii="Lato" w:hAnsi="Lato"/>
        </w:rPr>
        <w:t xml:space="preserve"> objednávateľa</w:t>
      </w:r>
      <w:r w:rsidRPr="00A5149D">
        <w:rPr>
          <w:rFonts w:ascii="Lato" w:hAnsi="Lato"/>
        </w:rPr>
        <w:t xml:space="preserve"> z</w:t>
      </w:r>
      <w:r>
        <w:rPr>
          <w:rFonts w:ascii="Lato" w:hAnsi="Lato"/>
        </w:rPr>
        <w:t> </w:t>
      </w:r>
      <w:r w:rsidRPr="00A5149D">
        <w:rPr>
          <w:rFonts w:ascii="Lato" w:hAnsi="Lato"/>
        </w:rPr>
        <w:t xml:space="preserve">posledného ročného zúčtovania. </w:t>
      </w:r>
      <w:r w:rsidRPr="0002421C">
        <w:rPr>
          <w:rFonts w:ascii="Lato" w:hAnsi="Lato"/>
        </w:rPr>
        <w:t>Zmluvné strany sa zaväzujú uzatvoriť dodatok k Zmluve podľa predchádzajúcej vety najneskôr v lehote do 30 dní od ukončenia ročného zúčtovania.</w:t>
      </w:r>
      <w:r>
        <w:rPr>
          <w:rFonts w:ascii="Lato" w:hAnsi="Lato"/>
        </w:rPr>
        <w:t xml:space="preserve"> </w:t>
      </w:r>
      <w:r w:rsidRPr="00A5149D">
        <w:rPr>
          <w:rFonts w:ascii="Lato" w:hAnsi="Lato"/>
        </w:rPr>
        <w:t>V</w:t>
      </w:r>
      <w:r>
        <w:rPr>
          <w:rFonts w:ascii="Lato" w:hAnsi="Lato"/>
        </w:rPr>
        <w:t> </w:t>
      </w:r>
      <w:r w:rsidRPr="00A5149D">
        <w:rPr>
          <w:rFonts w:ascii="Lato" w:hAnsi="Lato"/>
        </w:rPr>
        <w:t xml:space="preserve">prípade neschválenia príslušného rozpočtu Objednávateľa sa </w:t>
      </w:r>
      <w:r>
        <w:rPr>
          <w:rFonts w:ascii="Lato" w:hAnsi="Lato"/>
        </w:rPr>
        <w:t>pokračuje</w:t>
      </w:r>
      <w:r w:rsidRPr="00A5149D">
        <w:rPr>
          <w:rFonts w:ascii="Lato" w:hAnsi="Lato"/>
        </w:rPr>
        <w:t xml:space="preserve"> v plnení povinností primerane podľa podmienok ostatného platného dodatku, a to až do uzatvorenia nového dodatku k Zmluve.</w:t>
      </w:r>
    </w:p>
    <w:bookmarkEnd w:id="109"/>
    <w:p w14:paraId="38DC355E" w14:textId="77777777" w:rsidR="00213EB5" w:rsidRPr="00C46265" w:rsidRDefault="00B248EA" w:rsidP="001A797C">
      <w:pPr>
        <w:pStyle w:val="ListParagraph"/>
        <w:widowControl w:val="0"/>
        <w:numPr>
          <w:ilvl w:val="0"/>
          <w:numId w:val="20"/>
        </w:numPr>
        <w:spacing w:after="120" w:line="240" w:lineRule="auto"/>
        <w:ind w:left="714" w:hanging="357"/>
        <w:contextualSpacing w:val="0"/>
        <w:jc w:val="both"/>
        <w:rPr>
          <w:rFonts w:ascii="Lato" w:hAnsi="Lato"/>
        </w:rPr>
      </w:pPr>
      <w:r w:rsidRPr="00C46265">
        <w:rPr>
          <w:rFonts w:ascii="Lato" w:hAnsi="Lato" w:cs="Calibri"/>
        </w:rPr>
        <w:t xml:space="preserve">Mesačná </w:t>
      </w:r>
      <w:r w:rsidR="008432C9" w:rsidRPr="00C46265">
        <w:rPr>
          <w:rFonts w:ascii="Lato" w:hAnsi="Lato" w:cs="Calibri"/>
        </w:rPr>
        <w:t>úhrada</w:t>
      </w:r>
      <w:r w:rsidRPr="00C46265">
        <w:rPr>
          <w:rFonts w:ascii="Lato" w:hAnsi="Lato" w:cs="Calibri"/>
        </w:rPr>
        <w:t xml:space="preserve"> je splatná do </w:t>
      </w:r>
      <w:r w:rsidR="00B438C1" w:rsidRPr="00C46265">
        <w:rPr>
          <w:rFonts w:ascii="Lato" w:hAnsi="Lato" w:cs="Calibri"/>
        </w:rPr>
        <w:t>25</w:t>
      </w:r>
      <w:r w:rsidR="003F589B" w:rsidRPr="00C46265">
        <w:rPr>
          <w:rFonts w:ascii="Lato" w:hAnsi="Lato" w:cs="Calibri"/>
        </w:rPr>
        <w:t>.</w:t>
      </w:r>
      <w:r w:rsidR="00FC2BF2" w:rsidRPr="00C46265">
        <w:rPr>
          <w:rFonts w:ascii="Lato" w:hAnsi="Lato" w:cs="Calibri"/>
        </w:rPr>
        <w:t xml:space="preserve"> </w:t>
      </w:r>
      <w:r w:rsidRPr="00C46265">
        <w:rPr>
          <w:rFonts w:ascii="Lato" w:hAnsi="Lato" w:cs="Calibri"/>
        </w:rPr>
        <w:t xml:space="preserve">dňa </w:t>
      </w:r>
      <w:r w:rsidR="008A0B1C" w:rsidRPr="00C46265">
        <w:rPr>
          <w:rFonts w:ascii="Lato" w:hAnsi="Lato" w:cs="Calibri"/>
        </w:rPr>
        <w:t>aktuálneho</w:t>
      </w:r>
      <w:r w:rsidRPr="00C46265">
        <w:rPr>
          <w:rFonts w:ascii="Lato" w:hAnsi="Lato" w:cs="Calibri"/>
        </w:rPr>
        <w:t xml:space="preserve"> kalendárneho mesiaca</w:t>
      </w:r>
      <w:r w:rsidR="00EC2ED1" w:rsidRPr="00C46265">
        <w:rPr>
          <w:rFonts w:ascii="Lato" w:hAnsi="Lato" w:cs="Calibri"/>
        </w:rPr>
        <w:t xml:space="preserve">; počnúc kalendárnym mesiacom, v ktorom došlo k začiatku poskytovania </w:t>
      </w:r>
      <w:r w:rsidR="00443643" w:rsidRPr="00C46265">
        <w:rPr>
          <w:rFonts w:ascii="Lato" w:hAnsi="Lato" w:cs="Calibri"/>
        </w:rPr>
        <w:t>Služby</w:t>
      </w:r>
      <w:r w:rsidR="00C46265">
        <w:rPr>
          <w:rFonts w:ascii="Lato" w:hAnsi="Lato" w:cs="Calibri"/>
        </w:rPr>
        <w:t>, a to na podklade faktúry vystavenej Dopravcom do 10. dňa</w:t>
      </w:r>
      <w:r w:rsidR="0085116B">
        <w:rPr>
          <w:rFonts w:ascii="Lato" w:hAnsi="Lato" w:cs="Calibri"/>
        </w:rPr>
        <w:t xml:space="preserve"> aktuálneho kalendárneho mesiaca</w:t>
      </w:r>
      <w:r w:rsidR="00EC2ED1" w:rsidRPr="00C46265">
        <w:rPr>
          <w:rFonts w:ascii="Lato" w:hAnsi="Lato" w:cs="Calibri"/>
        </w:rPr>
        <w:t>.</w:t>
      </w:r>
    </w:p>
    <w:p w14:paraId="72F834CE" w14:textId="77777777" w:rsidR="00311589" w:rsidRPr="00A5149D" w:rsidRDefault="00311589" w:rsidP="001A797C">
      <w:pPr>
        <w:pStyle w:val="Heading2"/>
        <w:keepNext w:val="0"/>
        <w:keepLines w:val="0"/>
        <w:widowControl w:val="0"/>
      </w:pPr>
      <w:r w:rsidRPr="00A5149D">
        <w:t xml:space="preserve">Povinnosť </w:t>
      </w:r>
      <w:r w:rsidR="0085116B">
        <w:t>Objednávateľa</w:t>
      </w:r>
      <w:r w:rsidRPr="00A5149D">
        <w:t xml:space="preserve"> zaplatiť </w:t>
      </w:r>
      <w:r w:rsidR="00FC2BF2" w:rsidRPr="00A5149D">
        <w:t>M</w:t>
      </w:r>
      <w:r w:rsidRPr="00A5149D">
        <w:t xml:space="preserve">esačnú </w:t>
      </w:r>
      <w:r w:rsidR="00A80602">
        <w:t>úhradu</w:t>
      </w:r>
      <w:r w:rsidRPr="00A5149D">
        <w:t xml:space="preserve"> alebo Doplatok</w:t>
      </w:r>
      <w:r w:rsidR="00EC2ED1">
        <w:t xml:space="preserve"> </w:t>
      </w:r>
      <w:r w:rsidRPr="00A5149D">
        <w:t xml:space="preserve">sa považuje za splnenú dňom odpísania príslušnej sumy z účtu </w:t>
      </w:r>
      <w:r w:rsidR="0085116B">
        <w:t>Objednávateľa</w:t>
      </w:r>
      <w:r w:rsidR="00A7407D" w:rsidRPr="00A5149D">
        <w:t xml:space="preserve"> v prospech účtu Dopravcu</w:t>
      </w:r>
      <w:r w:rsidRPr="00A5149D">
        <w:t>. Povinnosť Dopravcu vrátiť Doplatok</w:t>
      </w:r>
      <w:r w:rsidR="00EC2ED1">
        <w:t xml:space="preserve"> </w:t>
      </w:r>
      <w:r w:rsidRPr="00A5149D">
        <w:t>sa považuje za splnenú dňom odpísania príslušnej sumy z účtu Dopravc</w:t>
      </w:r>
      <w:r w:rsidR="00A7407D" w:rsidRPr="00A5149D">
        <w:t xml:space="preserve">u v prospech účtu </w:t>
      </w:r>
      <w:r w:rsidR="0085116B">
        <w:t>Objednávateľa</w:t>
      </w:r>
      <w:r w:rsidR="00A7407D" w:rsidRPr="00A5149D">
        <w:t>.</w:t>
      </w:r>
    </w:p>
    <w:p w14:paraId="370EC4FD" w14:textId="685F4D2F" w:rsidR="00A276D8" w:rsidRPr="00A5149D" w:rsidRDefault="00A276D8" w:rsidP="001A797C">
      <w:pPr>
        <w:pStyle w:val="Heading2"/>
        <w:keepNext w:val="0"/>
        <w:keepLines w:val="0"/>
        <w:widowControl w:val="0"/>
      </w:pPr>
      <w:r w:rsidRPr="00A5149D">
        <w:t xml:space="preserve">Zmluvné strany sa dohodli, že v prípade nedodržania termínov predkladania a/alebo rozsahu predkladaných výkazov a podkladov za </w:t>
      </w:r>
      <w:r w:rsidRPr="00E24FA9">
        <w:t>účelom</w:t>
      </w:r>
      <w:r w:rsidR="00542866" w:rsidRPr="00E24FA9">
        <w:t xml:space="preserve"> štvrťročné</w:t>
      </w:r>
      <w:r w:rsidR="00EC2ED1">
        <w:t>ho</w:t>
      </w:r>
      <w:r w:rsidR="00542866" w:rsidRPr="00E24FA9">
        <w:t xml:space="preserve"> overovania a</w:t>
      </w:r>
      <w:r w:rsidRPr="00E24FA9">
        <w:t xml:space="preserve"> zúčtovania podľa bodu </w:t>
      </w:r>
      <w:r w:rsidR="00572D6E">
        <w:fldChar w:fldCharType="begin"/>
      </w:r>
      <w:r w:rsidR="00572D6E">
        <w:instrText xml:space="preserve"> REF _Ref54006760 \r \h  \* MERGEFORMAT </w:instrText>
      </w:r>
      <w:r w:rsidR="00572D6E">
        <w:fldChar w:fldCharType="separate"/>
      </w:r>
      <w:r w:rsidR="001C7151">
        <w:t>5.9</w:t>
      </w:r>
      <w:r w:rsidR="00572D6E">
        <w:fldChar w:fldCharType="end"/>
      </w:r>
      <w:r w:rsidRPr="00E24FA9">
        <w:t xml:space="preserve"> Zmluvy, </w:t>
      </w:r>
      <w:r w:rsidR="0085116B">
        <w:t>je Objednávateľ</w:t>
      </w:r>
      <w:r w:rsidR="00E25847">
        <w:t xml:space="preserve"> </w:t>
      </w:r>
      <w:r w:rsidR="0085116B" w:rsidRPr="00E24FA9">
        <w:t>oprávnen</w:t>
      </w:r>
      <w:r w:rsidR="0085116B">
        <w:t>ý</w:t>
      </w:r>
      <w:r w:rsidR="0085116B" w:rsidRPr="00E24FA9">
        <w:t xml:space="preserve"> </w:t>
      </w:r>
      <w:r w:rsidR="00A80602" w:rsidRPr="00E24FA9">
        <w:t>neposkytnúť</w:t>
      </w:r>
      <w:r w:rsidRPr="00E24FA9">
        <w:t xml:space="preserve"> Dopravcovi </w:t>
      </w:r>
      <w:r w:rsidR="00A80602" w:rsidRPr="00E24FA9">
        <w:t>Mesačné úhrady</w:t>
      </w:r>
      <w:r w:rsidRPr="00E24FA9">
        <w:t xml:space="preserve"> </w:t>
      </w:r>
      <w:r w:rsidRPr="00A5149D">
        <w:t xml:space="preserve">podľa bodu </w:t>
      </w:r>
      <w:r w:rsidR="00572D6E">
        <w:fldChar w:fldCharType="begin"/>
      </w:r>
      <w:r w:rsidR="00572D6E">
        <w:instrText xml:space="preserve"> REF _Ref54006760 \r \h  \* MERGEFORMAT </w:instrText>
      </w:r>
      <w:r w:rsidR="00572D6E">
        <w:fldChar w:fldCharType="separate"/>
      </w:r>
      <w:r w:rsidR="001C7151">
        <w:t>5.9</w:t>
      </w:r>
      <w:r w:rsidR="00572D6E">
        <w:fldChar w:fldCharType="end"/>
      </w:r>
      <w:r w:rsidRPr="00A5149D">
        <w:t xml:space="preserve"> Zmluvy, a to až do doby splnenia príslušnej povinnosti Dopravcu.</w:t>
      </w:r>
    </w:p>
    <w:p w14:paraId="4CA7E504" w14:textId="77777777" w:rsidR="00BE2DBD" w:rsidRDefault="00BE2DBD" w:rsidP="001A797C">
      <w:pPr>
        <w:pStyle w:val="Heading2"/>
        <w:keepNext w:val="0"/>
        <w:keepLines w:val="0"/>
        <w:widowControl w:val="0"/>
      </w:pPr>
      <w:r w:rsidRPr="00A5149D">
        <w:t xml:space="preserve">Dopravca </w:t>
      </w:r>
      <w:r w:rsidR="000A1CC1" w:rsidRPr="00A5149D">
        <w:t>vyslovene súhlasí</w:t>
      </w:r>
      <w:r w:rsidRPr="00A5149D">
        <w:t xml:space="preserve">, že Príspevok vypočítaný spôsobom ustanoveným v článku </w:t>
      </w:r>
      <w:r w:rsidR="00FB3C36" w:rsidRPr="00A5149D">
        <w:t>5</w:t>
      </w:r>
      <w:r w:rsidRPr="00A5149D">
        <w:t xml:space="preserve"> Zmluvy pokrýva všetky náklady Dopravcu potrebné pre poskytovanie Služby. Dopravca nenesie žiadne riziko zmeny výšky Tržieb. Dopravca má povinnosť odviesť z Tržieb daň z pridanej hodnoty, a to v súlade so</w:t>
      </w:r>
      <w:r w:rsidR="00FB3C36" w:rsidRPr="00A5149D">
        <w:t> </w:t>
      </w:r>
      <w:r w:rsidRPr="00A5149D">
        <w:t>zákonom č. 222/2004 Z.</w:t>
      </w:r>
      <w:r w:rsidR="00FC2BF2" w:rsidRPr="00A5149D">
        <w:t xml:space="preserve"> </w:t>
      </w:r>
      <w:r w:rsidRPr="00A5149D">
        <w:t>z. o dani z pridanej hodnoty</w:t>
      </w:r>
      <w:r w:rsidR="00FC2BF2" w:rsidRPr="00A5149D">
        <w:t xml:space="preserve"> v</w:t>
      </w:r>
      <w:r w:rsidR="00487A73">
        <w:t> </w:t>
      </w:r>
      <w:r w:rsidR="00FC2BF2" w:rsidRPr="00A5149D">
        <w:t>znení neskorších predpisov.</w:t>
      </w:r>
    </w:p>
    <w:p w14:paraId="6009B2C0" w14:textId="77777777" w:rsidR="004F7CD4" w:rsidRPr="00A86621" w:rsidRDefault="004F7CD4" w:rsidP="001A797C">
      <w:pPr>
        <w:pStyle w:val="Heading2"/>
        <w:keepNext w:val="0"/>
        <w:keepLines w:val="0"/>
        <w:widowControl w:val="0"/>
      </w:pPr>
      <w:r w:rsidRPr="00A86621">
        <w:t xml:space="preserve">Ak by po uzatvorení tejto Zmluvy došlo k zmene legislatívy v oblasti daňovej povinnosti Dopravcu alebo Objednávateľa v súvislosti s daňou z pridanej hodnoty, ktorá v čase podpisu Zmluvy nie je známa, Objednávateľ sa zaväzuje takúto vzniknutú povinnosť upraviť </w:t>
      </w:r>
      <w:r w:rsidR="007778A2">
        <w:t xml:space="preserve">písomným </w:t>
      </w:r>
      <w:r w:rsidR="005C64FC" w:rsidRPr="00A86621">
        <w:t>d</w:t>
      </w:r>
      <w:r w:rsidRPr="00A86621">
        <w:t>odatkom k Zmluve.</w:t>
      </w:r>
    </w:p>
    <w:p w14:paraId="6F1B69F5" w14:textId="77777777" w:rsidR="00E33A71" w:rsidRPr="00A5149D" w:rsidRDefault="00E33A71" w:rsidP="001A797C">
      <w:pPr>
        <w:widowControl w:val="0"/>
        <w:rPr>
          <w:rFonts w:ascii="Lato" w:hAnsi="Lato"/>
        </w:rPr>
      </w:pPr>
    </w:p>
    <w:p w14:paraId="09BCBFAA" w14:textId="77777777" w:rsidR="00E33A71" w:rsidRPr="00A5149D" w:rsidRDefault="00E33A71" w:rsidP="001A797C">
      <w:pPr>
        <w:pStyle w:val="Heading1"/>
        <w:keepNext w:val="0"/>
        <w:keepLines w:val="0"/>
        <w:widowControl w:val="0"/>
        <w:ind w:left="0"/>
      </w:pPr>
      <w:r w:rsidRPr="00A5149D">
        <w:br/>
      </w:r>
      <w:r w:rsidR="006749A8" w:rsidRPr="00A5149D">
        <w:t>ZÁKLADNÉ POVINNOSTI DOPRAVCU</w:t>
      </w:r>
    </w:p>
    <w:p w14:paraId="2911805A" w14:textId="77777777" w:rsidR="00E33A71" w:rsidRPr="00A5149D" w:rsidRDefault="00E33A71" w:rsidP="001A797C">
      <w:pPr>
        <w:pStyle w:val="Heading2"/>
        <w:keepNext w:val="0"/>
        <w:keepLines w:val="0"/>
        <w:widowControl w:val="0"/>
      </w:pPr>
      <w:bookmarkStart w:id="110" w:name="_Ref51928816"/>
      <w:r w:rsidRPr="00A5149D">
        <w:t>Dopravca je povinný:</w:t>
      </w:r>
      <w:bookmarkEnd w:id="110"/>
    </w:p>
    <w:p w14:paraId="1F75BAE3" w14:textId="77777777" w:rsidR="00E33A71" w:rsidRPr="00A5149D" w:rsidRDefault="00130DFF" w:rsidP="001A797C">
      <w:pPr>
        <w:pStyle w:val="ListParagraph"/>
        <w:widowControl w:val="0"/>
        <w:numPr>
          <w:ilvl w:val="0"/>
          <w:numId w:val="7"/>
        </w:numPr>
        <w:spacing w:after="120" w:line="240" w:lineRule="auto"/>
        <w:ind w:left="1134" w:hanging="425"/>
        <w:contextualSpacing w:val="0"/>
        <w:jc w:val="both"/>
        <w:rPr>
          <w:rFonts w:ascii="Lato" w:hAnsi="Lato"/>
        </w:rPr>
      </w:pPr>
      <w:r w:rsidRPr="00A5149D">
        <w:rPr>
          <w:rFonts w:ascii="Lato" w:hAnsi="Lato"/>
        </w:rPr>
        <w:t>Poskytovať Službu v</w:t>
      </w:r>
      <w:r w:rsidR="00E33A71" w:rsidRPr="00A5149D">
        <w:rPr>
          <w:rFonts w:ascii="Lato" w:hAnsi="Lato"/>
        </w:rPr>
        <w:t xml:space="preserve"> súlade so svojimi záväzkami, ktoré vyplývajú z Ponuky </w:t>
      </w:r>
      <w:r w:rsidR="00AF0A94" w:rsidRPr="00A5149D">
        <w:rPr>
          <w:rFonts w:ascii="Lato" w:hAnsi="Lato"/>
        </w:rPr>
        <w:t>d</w:t>
      </w:r>
      <w:r w:rsidR="00E33A71" w:rsidRPr="00A5149D">
        <w:rPr>
          <w:rFonts w:ascii="Lato" w:hAnsi="Lato"/>
        </w:rPr>
        <w:t xml:space="preserve">opravcu, ktorá tvorí Prílohu č. </w:t>
      </w:r>
      <w:r w:rsidR="00673DE4" w:rsidRPr="00A5149D">
        <w:rPr>
          <w:rFonts w:ascii="Lato" w:hAnsi="Lato"/>
        </w:rPr>
        <w:t>7</w:t>
      </w:r>
      <w:r w:rsidR="00E33A71" w:rsidRPr="00A5149D">
        <w:rPr>
          <w:rFonts w:ascii="Lato" w:hAnsi="Lato"/>
        </w:rPr>
        <w:t xml:space="preserve"> Zmluvy, ako aj v súlade so </w:t>
      </w:r>
      <w:r w:rsidR="00554D06" w:rsidRPr="00A5149D">
        <w:rPr>
          <w:rFonts w:ascii="Lato" w:hAnsi="Lato"/>
        </w:rPr>
        <w:t>S</w:t>
      </w:r>
      <w:r w:rsidR="00E33A71" w:rsidRPr="00A5149D">
        <w:rPr>
          <w:rFonts w:ascii="Lato" w:hAnsi="Lato"/>
        </w:rPr>
        <w:t>úťažnými podkladmi a podmienkami v</w:t>
      </w:r>
      <w:r w:rsidR="000822F9">
        <w:rPr>
          <w:rFonts w:ascii="Lato" w:hAnsi="Lato"/>
        </w:rPr>
        <w:t> </w:t>
      </w:r>
      <w:r w:rsidR="00E33A71" w:rsidRPr="00A5149D">
        <w:rPr>
          <w:rFonts w:ascii="Lato" w:hAnsi="Lato"/>
        </w:rPr>
        <w:t>Procese verejného obstarávania</w:t>
      </w:r>
      <w:r w:rsidRPr="00A5149D">
        <w:rPr>
          <w:rFonts w:ascii="Lato" w:hAnsi="Lato"/>
        </w:rPr>
        <w:t>.</w:t>
      </w:r>
    </w:p>
    <w:p w14:paraId="028F672B" w14:textId="77777777" w:rsidR="00E33A71" w:rsidRPr="00A5149D" w:rsidRDefault="0069284C" w:rsidP="001A797C">
      <w:pPr>
        <w:pStyle w:val="ListParagraph"/>
        <w:widowControl w:val="0"/>
        <w:numPr>
          <w:ilvl w:val="0"/>
          <w:numId w:val="7"/>
        </w:numPr>
        <w:spacing w:after="120" w:line="240" w:lineRule="auto"/>
        <w:ind w:left="1134" w:hanging="425"/>
        <w:contextualSpacing w:val="0"/>
        <w:jc w:val="both"/>
        <w:rPr>
          <w:rFonts w:ascii="Lato" w:hAnsi="Lato"/>
        </w:rPr>
      </w:pPr>
      <w:bookmarkStart w:id="111" w:name="_Ref74576736"/>
      <w:r w:rsidRPr="00A5149D">
        <w:rPr>
          <w:rFonts w:ascii="Lato" w:hAnsi="Lato"/>
        </w:rPr>
        <w:t>Poskytovať Službu v</w:t>
      </w:r>
      <w:r w:rsidR="00E33A71" w:rsidRPr="00A5149D">
        <w:rPr>
          <w:rFonts w:ascii="Lato" w:hAnsi="Lato"/>
        </w:rPr>
        <w:t xml:space="preserve"> súlade s požiadavkami, stanovenými v </w:t>
      </w:r>
      <w:r w:rsidR="00E33A71" w:rsidRPr="00A5149D">
        <w:rPr>
          <w:rFonts w:ascii="Lato" w:hAnsi="Lato"/>
          <w:b/>
          <w:bCs/>
        </w:rPr>
        <w:t>Štandardoch kvality IDS Východ</w:t>
      </w:r>
      <w:r w:rsidR="007D4EC4" w:rsidRPr="00A5149D">
        <w:rPr>
          <w:rFonts w:ascii="Lato" w:hAnsi="Lato"/>
        </w:rPr>
        <w:t xml:space="preserve"> (ďalej ako </w:t>
      </w:r>
      <w:r w:rsidR="007D4EC4" w:rsidRPr="00A5149D">
        <w:rPr>
          <w:rFonts w:ascii="Lato" w:hAnsi="Lato"/>
          <w:b/>
          <w:bCs/>
          <w:i/>
          <w:iCs/>
        </w:rPr>
        <w:t>„Štandardy kvality“</w:t>
      </w:r>
      <w:r w:rsidR="007D4EC4" w:rsidRPr="00A5149D">
        <w:rPr>
          <w:rFonts w:ascii="Lato" w:hAnsi="Lato"/>
        </w:rPr>
        <w:t>)</w:t>
      </w:r>
      <w:r w:rsidR="00E33A71" w:rsidRPr="00A5149D">
        <w:rPr>
          <w:rFonts w:ascii="Lato" w:hAnsi="Lato"/>
        </w:rPr>
        <w:t xml:space="preserve">, ktorých znenie v čase uzavretia Zmluvy tvorí Prílohu č. 4 Zmluvy. </w:t>
      </w:r>
      <w:r w:rsidRPr="00A5149D">
        <w:rPr>
          <w:rFonts w:ascii="Lato" w:hAnsi="Lato"/>
        </w:rPr>
        <w:t>Dopravca vyslovene súhlasí</w:t>
      </w:r>
      <w:r w:rsidR="00E33A71" w:rsidRPr="00A5149D">
        <w:rPr>
          <w:rFonts w:ascii="Lato" w:hAnsi="Lato"/>
        </w:rPr>
        <w:t xml:space="preserve">, že Objednávateľ </w:t>
      </w:r>
      <w:r w:rsidR="00E33A71" w:rsidRPr="00A302ED">
        <w:rPr>
          <w:rFonts w:ascii="Lato" w:hAnsi="Lato"/>
        </w:rPr>
        <w:t>je</w:t>
      </w:r>
      <w:r w:rsidRPr="00A302ED">
        <w:rPr>
          <w:rFonts w:ascii="Lato" w:hAnsi="Lato"/>
        </w:rPr>
        <w:t xml:space="preserve"> po vzájomnej dohode s ostatnými objednávateľmi dopravných služieb vo verejnom záujme v rámci IDS Východ</w:t>
      </w:r>
      <w:r w:rsidRPr="00A5149D">
        <w:rPr>
          <w:rFonts w:ascii="Lato" w:hAnsi="Lato"/>
        </w:rPr>
        <w:t xml:space="preserve"> oprávnený Štandardy kvality </w:t>
      </w:r>
      <w:r w:rsidR="00C653E0" w:rsidRPr="00A5149D">
        <w:rPr>
          <w:rFonts w:ascii="Lato" w:hAnsi="Lato"/>
          <w:b/>
          <w:bCs/>
        </w:rPr>
        <w:t>jednostranne</w:t>
      </w:r>
      <w:r w:rsidR="00E33A71" w:rsidRPr="00A5149D">
        <w:rPr>
          <w:rFonts w:ascii="Lato" w:hAnsi="Lato"/>
          <w:b/>
          <w:bCs/>
        </w:rPr>
        <w:t xml:space="preserve"> aktualizovať</w:t>
      </w:r>
      <w:r w:rsidRPr="00A5149D">
        <w:rPr>
          <w:rFonts w:ascii="Lato" w:hAnsi="Lato"/>
          <w:b/>
          <w:bCs/>
        </w:rPr>
        <w:t xml:space="preserve"> resp. meniť</w:t>
      </w:r>
      <w:r w:rsidR="00E33A71" w:rsidRPr="00A5149D">
        <w:rPr>
          <w:rFonts w:ascii="Lato" w:hAnsi="Lato"/>
        </w:rPr>
        <w:t xml:space="preserve">. Aktualizované </w:t>
      </w:r>
      <w:r w:rsidR="00E33A71" w:rsidRPr="00E24FA9">
        <w:rPr>
          <w:rFonts w:ascii="Lato" w:hAnsi="Lato"/>
        </w:rPr>
        <w:t xml:space="preserve">znenie </w:t>
      </w:r>
      <w:r w:rsidR="002E3498" w:rsidRPr="00E24FA9">
        <w:rPr>
          <w:rFonts w:ascii="Lato" w:hAnsi="Lato"/>
        </w:rPr>
        <w:t>Štandardov kvality</w:t>
      </w:r>
      <w:r w:rsidR="00E33A71" w:rsidRPr="00E24FA9">
        <w:rPr>
          <w:rFonts w:ascii="Lato" w:hAnsi="Lato"/>
        </w:rPr>
        <w:t xml:space="preserve"> Objednávateľ písomne oznámi Dopravcovi dostatočne vopred, spravidla </w:t>
      </w:r>
      <w:r w:rsidR="00487A73" w:rsidRPr="00E24FA9">
        <w:rPr>
          <w:rFonts w:ascii="Lato" w:hAnsi="Lato"/>
        </w:rPr>
        <w:t xml:space="preserve">najneskôr </w:t>
      </w:r>
      <w:r w:rsidR="00AF0A94" w:rsidRPr="00E24FA9">
        <w:rPr>
          <w:rFonts w:ascii="Lato" w:hAnsi="Lato"/>
        </w:rPr>
        <w:t>60</w:t>
      </w:r>
      <w:r w:rsidR="00673DE4" w:rsidRPr="00E24FA9">
        <w:rPr>
          <w:rFonts w:ascii="Lato" w:hAnsi="Lato"/>
        </w:rPr>
        <w:t xml:space="preserve"> </w:t>
      </w:r>
      <w:r w:rsidR="00AF0A94" w:rsidRPr="00E24FA9">
        <w:rPr>
          <w:rFonts w:ascii="Lato" w:hAnsi="Lato"/>
        </w:rPr>
        <w:t>dní</w:t>
      </w:r>
      <w:r w:rsidR="00E33A71" w:rsidRPr="00E24FA9">
        <w:rPr>
          <w:rFonts w:ascii="Lato" w:hAnsi="Lato"/>
        </w:rPr>
        <w:t xml:space="preserve"> pred zavedením </w:t>
      </w:r>
      <w:r w:rsidR="00C653E0" w:rsidRPr="00E24FA9">
        <w:rPr>
          <w:rFonts w:ascii="Lato" w:hAnsi="Lato"/>
        </w:rPr>
        <w:t xml:space="preserve">predmetnej </w:t>
      </w:r>
      <w:r w:rsidR="00E33A71" w:rsidRPr="00E24FA9">
        <w:rPr>
          <w:rFonts w:ascii="Lato" w:hAnsi="Lato"/>
        </w:rPr>
        <w:t xml:space="preserve">zmeny. Aktualizované znenie je pre Dopravcu záväzné </w:t>
      </w:r>
      <w:r w:rsidR="00E33A71" w:rsidRPr="00A5149D">
        <w:rPr>
          <w:rFonts w:ascii="Lato" w:hAnsi="Lato"/>
        </w:rPr>
        <w:t xml:space="preserve">od termínu zavedenia zmeny Objednávateľom. Dopravca je povinný </w:t>
      </w:r>
      <w:r w:rsidR="00C653E0" w:rsidRPr="00A5149D">
        <w:rPr>
          <w:rFonts w:ascii="Lato" w:hAnsi="Lato"/>
        </w:rPr>
        <w:t>bezvýhradne danú</w:t>
      </w:r>
      <w:r w:rsidR="00E33A71" w:rsidRPr="00A5149D">
        <w:rPr>
          <w:rFonts w:ascii="Lato" w:hAnsi="Lato"/>
        </w:rPr>
        <w:t xml:space="preserve"> zmenu </w:t>
      </w:r>
      <w:r w:rsidR="002E3498" w:rsidRPr="00A5149D">
        <w:rPr>
          <w:rFonts w:ascii="Lato" w:hAnsi="Lato"/>
        </w:rPr>
        <w:t>Štandardov kvality</w:t>
      </w:r>
      <w:r w:rsidR="00E33A71" w:rsidRPr="00A5149D">
        <w:rPr>
          <w:rFonts w:ascii="Lato" w:hAnsi="Lato"/>
        </w:rPr>
        <w:t xml:space="preserve"> akceptovať</w:t>
      </w:r>
      <w:bookmarkEnd w:id="111"/>
      <w:r w:rsidR="005B457A" w:rsidRPr="00A5149D">
        <w:rPr>
          <w:rFonts w:ascii="Lato" w:hAnsi="Lato"/>
        </w:rPr>
        <w:t xml:space="preserve">. </w:t>
      </w:r>
    </w:p>
    <w:p w14:paraId="527581C9" w14:textId="77777777" w:rsidR="002E7138" w:rsidRPr="00A5149D" w:rsidRDefault="0069284C" w:rsidP="001A797C">
      <w:pPr>
        <w:pStyle w:val="ListParagraph"/>
        <w:widowControl w:val="0"/>
        <w:numPr>
          <w:ilvl w:val="0"/>
          <w:numId w:val="7"/>
        </w:numPr>
        <w:spacing w:after="120" w:line="240" w:lineRule="auto"/>
        <w:ind w:left="1134" w:hanging="425"/>
        <w:contextualSpacing w:val="0"/>
        <w:jc w:val="both"/>
        <w:rPr>
          <w:rFonts w:ascii="Lato" w:hAnsi="Lato"/>
        </w:rPr>
      </w:pPr>
      <w:bookmarkStart w:id="112" w:name="_Ref74576738"/>
      <w:r w:rsidRPr="00A5149D">
        <w:rPr>
          <w:rFonts w:ascii="Lato" w:hAnsi="Lato"/>
        </w:rPr>
        <w:t xml:space="preserve">Poskytovať Službu </w:t>
      </w:r>
      <w:r w:rsidR="002E7138" w:rsidRPr="00A5149D">
        <w:rPr>
          <w:rFonts w:ascii="Lato" w:hAnsi="Lato"/>
        </w:rPr>
        <w:t xml:space="preserve">v súlade s </w:t>
      </w:r>
      <w:bookmarkStart w:id="113" w:name="_Hlk35941936"/>
      <w:r w:rsidR="002E7138" w:rsidRPr="00A5149D">
        <w:rPr>
          <w:rFonts w:ascii="Lato" w:hAnsi="Lato"/>
          <w:b/>
          <w:bCs/>
        </w:rPr>
        <w:t>Prepravným poriadkom</w:t>
      </w:r>
      <w:r w:rsidR="00FB3C06">
        <w:rPr>
          <w:rFonts w:ascii="Lato" w:hAnsi="Lato"/>
          <w:b/>
          <w:bCs/>
        </w:rPr>
        <w:t xml:space="preserve"> pravidelnej mestskej dopravy v Spišskej Novej Vsi </w:t>
      </w:r>
      <w:bookmarkEnd w:id="113"/>
      <w:r w:rsidR="002E7138" w:rsidRPr="00A5149D">
        <w:rPr>
          <w:rFonts w:ascii="Lato" w:hAnsi="Lato"/>
        </w:rPr>
        <w:t xml:space="preserve">(ďalej ako </w:t>
      </w:r>
      <w:r w:rsidR="002E7138" w:rsidRPr="00A5149D">
        <w:rPr>
          <w:rFonts w:ascii="Lato" w:hAnsi="Lato"/>
          <w:b/>
          <w:bCs/>
          <w:i/>
          <w:iCs/>
        </w:rPr>
        <w:t>„Prepravný poriadok“</w:t>
      </w:r>
      <w:r w:rsidR="002E7138" w:rsidRPr="00A5149D">
        <w:rPr>
          <w:rFonts w:ascii="Lato" w:hAnsi="Lato"/>
        </w:rPr>
        <w:t xml:space="preserve">), ktorého znenie v čase uzavretia Zmluvy tvorí Prílohu č. 3 Zmluvy. </w:t>
      </w:r>
      <w:r w:rsidRPr="006C7F58">
        <w:rPr>
          <w:rFonts w:ascii="Lato" w:hAnsi="Lato"/>
        </w:rPr>
        <w:t>Dopravca vyslovene súhlasí</w:t>
      </w:r>
      <w:r w:rsidR="002E7138" w:rsidRPr="006C7F58">
        <w:rPr>
          <w:rFonts w:ascii="Lato" w:hAnsi="Lato"/>
        </w:rPr>
        <w:t>, že</w:t>
      </w:r>
      <w:r w:rsidR="009F7D83">
        <w:rPr>
          <w:rFonts w:ascii="Lato" w:hAnsi="Lato"/>
        </w:rPr>
        <w:t xml:space="preserve"> </w:t>
      </w:r>
      <w:r w:rsidR="009F7D83" w:rsidRPr="00A5149D">
        <w:rPr>
          <w:rFonts w:ascii="Lato" w:hAnsi="Lato"/>
        </w:rPr>
        <w:t>Objednávateľ je</w:t>
      </w:r>
      <w:r w:rsidR="009F7D83">
        <w:rPr>
          <w:rFonts w:ascii="Lato" w:hAnsi="Lato"/>
        </w:rPr>
        <w:t xml:space="preserve"> </w:t>
      </w:r>
      <w:r w:rsidR="009F7D83" w:rsidRPr="00A5149D">
        <w:rPr>
          <w:rFonts w:ascii="Lato" w:hAnsi="Lato"/>
        </w:rPr>
        <w:t>oprávnený</w:t>
      </w:r>
      <w:r w:rsidR="002E7138" w:rsidRPr="006C7F58">
        <w:rPr>
          <w:rFonts w:ascii="Lato" w:hAnsi="Lato"/>
        </w:rPr>
        <w:t xml:space="preserve"> </w:t>
      </w:r>
      <w:r w:rsidR="00412070" w:rsidRPr="006C7F58">
        <w:rPr>
          <w:rFonts w:ascii="Lato" w:hAnsi="Lato"/>
        </w:rPr>
        <w:t>Prepravný poriadok</w:t>
      </w:r>
      <w:r w:rsidR="009F7D83">
        <w:rPr>
          <w:rFonts w:ascii="Lato" w:hAnsi="Lato"/>
        </w:rPr>
        <w:t xml:space="preserve"> </w:t>
      </w:r>
      <w:r w:rsidR="009F7D83" w:rsidRPr="00A5149D">
        <w:rPr>
          <w:rFonts w:ascii="Lato" w:hAnsi="Lato"/>
          <w:b/>
          <w:bCs/>
        </w:rPr>
        <w:t>jednostranne aktualizovať resp. meniť</w:t>
      </w:r>
      <w:r w:rsidR="00412070" w:rsidRPr="006C7F58">
        <w:rPr>
          <w:rFonts w:ascii="Lato" w:hAnsi="Lato"/>
        </w:rPr>
        <w:t xml:space="preserve"> </w:t>
      </w:r>
      <w:r w:rsidR="00412070">
        <w:rPr>
          <w:rFonts w:ascii="Lato" w:hAnsi="Lato"/>
        </w:rPr>
        <w:t xml:space="preserve">. </w:t>
      </w:r>
      <w:r w:rsidRPr="00A5149D">
        <w:rPr>
          <w:rFonts w:ascii="Lato" w:hAnsi="Lato"/>
        </w:rPr>
        <w:t xml:space="preserve"> </w:t>
      </w:r>
      <w:r w:rsidR="002E7138" w:rsidRPr="00A5149D">
        <w:rPr>
          <w:rFonts w:ascii="Lato" w:hAnsi="Lato"/>
        </w:rPr>
        <w:t xml:space="preserve">Aktualizované znenie Prepravného poriadku </w:t>
      </w:r>
      <w:r w:rsidR="00B14596">
        <w:rPr>
          <w:rFonts w:ascii="Lato" w:hAnsi="Lato"/>
        </w:rPr>
        <w:t>Objednávateľ</w:t>
      </w:r>
      <w:r w:rsidR="00B14596" w:rsidRPr="00A5149D">
        <w:rPr>
          <w:rFonts w:ascii="Lato" w:hAnsi="Lato"/>
        </w:rPr>
        <w:t xml:space="preserve"> </w:t>
      </w:r>
      <w:r w:rsidR="002E7138" w:rsidRPr="00A5149D">
        <w:rPr>
          <w:rFonts w:ascii="Lato" w:hAnsi="Lato"/>
        </w:rPr>
        <w:t xml:space="preserve">písomne oznámi Dopravcovi </w:t>
      </w:r>
      <w:r w:rsidR="00DF0FFD" w:rsidRPr="00E24FA9">
        <w:rPr>
          <w:rFonts w:ascii="Lato" w:hAnsi="Lato"/>
        </w:rPr>
        <w:t xml:space="preserve">dostatočne </w:t>
      </w:r>
      <w:r w:rsidR="00DF0FFD" w:rsidRPr="00E24FA9">
        <w:rPr>
          <w:rFonts w:ascii="Lato" w:hAnsi="Lato"/>
        </w:rPr>
        <w:lastRenderedPageBreak/>
        <w:t>vopred, spravidla</w:t>
      </w:r>
      <w:r w:rsidR="00DF0FFD" w:rsidRPr="00A5149D">
        <w:rPr>
          <w:rFonts w:ascii="Lato" w:hAnsi="Lato"/>
        </w:rPr>
        <w:t xml:space="preserve"> </w:t>
      </w:r>
      <w:r w:rsidR="002E7138" w:rsidRPr="00A5149D">
        <w:rPr>
          <w:rFonts w:ascii="Lato" w:hAnsi="Lato"/>
        </w:rPr>
        <w:t>najneskôr 60 dní pred zavedením zmeny. Aktualizované znenie je pre Dopravcu záväzné od</w:t>
      </w:r>
      <w:r w:rsidR="005E6DBA" w:rsidRPr="00A5149D">
        <w:rPr>
          <w:rFonts w:ascii="Lato" w:hAnsi="Lato"/>
        </w:rPr>
        <w:t> </w:t>
      </w:r>
      <w:r w:rsidR="002E7138" w:rsidRPr="00A5149D">
        <w:rPr>
          <w:rFonts w:ascii="Lato" w:hAnsi="Lato"/>
        </w:rPr>
        <w:t xml:space="preserve">termínu zavedenia zmeny </w:t>
      </w:r>
      <w:r w:rsidR="00B14596">
        <w:rPr>
          <w:rFonts w:ascii="Lato" w:hAnsi="Lato"/>
        </w:rPr>
        <w:t>Objednávateľom</w:t>
      </w:r>
      <w:r w:rsidR="002E7138" w:rsidRPr="00A5149D">
        <w:rPr>
          <w:rFonts w:ascii="Lato" w:hAnsi="Lato"/>
        </w:rPr>
        <w:t xml:space="preserve">. Dopravca je povinný takúto zmenu Prepravného poriadku bezvýhradne akceptovať. </w:t>
      </w:r>
      <w:bookmarkEnd w:id="112"/>
      <w:r w:rsidR="00412070" w:rsidRPr="00412070">
        <w:rPr>
          <w:rFonts w:ascii="Lato" w:hAnsi="Lato"/>
        </w:rPr>
        <w:t>Dopravca nie je oprávnený jednostranne meniť obsah Prepravného poriadku.</w:t>
      </w:r>
    </w:p>
    <w:p w14:paraId="0100D976" w14:textId="77777777" w:rsidR="00ED3478" w:rsidRDefault="0069284C" w:rsidP="001A797C">
      <w:pPr>
        <w:pStyle w:val="ListParagraph"/>
        <w:widowControl w:val="0"/>
        <w:numPr>
          <w:ilvl w:val="0"/>
          <w:numId w:val="7"/>
        </w:numPr>
        <w:spacing w:after="120" w:line="240" w:lineRule="auto"/>
        <w:ind w:left="1134" w:hanging="425"/>
        <w:contextualSpacing w:val="0"/>
        <w:jc w:val="both"/>
        <w:rPr>
          <w:rFonts w:ascii="Lato" w:hAnsi="Lato"/>
        </w:rPr>
      </w:pPr>
      <w:bookmarkStart w:id="114" w:name="_Ref74576740"/>
      <w:r w:rsidRPr="00A5149D">
        <w:rPr>
          <w:rFonts w:ascii="Lato" w:hAnsi="Lato"/>
        </w:rPr>
        <w:t xml:space="preserve">Poskytovať Službu </w:t>
      </w:r>
      <w:r w:rsidR="00E33A71" w:rsidRPr="00A5149D">
        <w:rPr>
          <w:rFonts w:ascii="Lato" w:hAnsi="Lato"/>
        </w:rPr>
        <w:t>v súlade s</w:t>
      </w:r>
      <w:r w:rsidR="0003782B" w:rsidRPr="00A5149D">
        <w:rPr>
          <w:rFonts w:ascii="Lato" w:hAnsi="Lato"/>
        </w:rPr>
        <w:t> </w:t>
      </w:r>
      <w:r w:rsidR="00E33A71" w:rsidRPr="00A5149D">
        <w:rPr>
          <w:rFonts w:ascii="Lato" w:hAnsi="Lato"/>
          <w:b/>
          <w:bCs/>
        </w:rPr>
        <w:t>Tarifou</w:t>
      </w:r>
      <w:r w:rsidR="0003782B" w:rsidRPr="00A5149D">
        <w:rPr>
          <w:rFonts w:ascii="Lato" w:hAnsi="Lato"/>
        </w:rPr>
        <w:t>,</w:t>
      </w:r>
      <w:r w:rsidR="00D07D60" w:rsidRPr="00A5149D">
        <w:rPr>
          <w:rFonts w:ascii="Lato" w:hAnsi="Lato"/>
        </w:rPr>
        <w:t xml:space="preserve"> ktorá je súčasťou Prepravného poriadku a</w:t>
      </w:r>
      <w:r w:rsidR="0003782B" w:rsidRPr="00A5149D">
        <w:rPr>
          <w:rFonts w:ascii="Lato" w:hAnsi="Lato"/>
        </w:rPr>
        <w:t xml:space="preserve"> ktorej </w:t>
      </w:r>
      <w:r w:rsidR="00E33A71" w:rsidRPr="00A5149D">
        <w:rPr>
          <w:rFonts w:ascii="Lato" w:hAnsi="Lato"/>
        </w:rPr>
        <w:t>znenie</w:t>
      </w:r>
      <w:r w:rsidR="00DC7B1E" w:rsidRPr="00A5149D">
        <w:rPr>
          <w:rFonts w:ascii="Lato" w:hAnsi="Lato"/>
        </w:rPr>
        <w:t xml:space="preserve"> je</w:t>
      </w:r>
      <w:r w:rsidR="00E33A71" w:rsidRPr="00A5149D">
        <w:rPr>
          <w:rFonts w:ascii="Lato" w:hAnsi="Lato"/>
        </w:rPr>
        <w:t xml:space="preserve"> v čase uzavretia Zmluvy</w:t>
      </w:r>
      <w:r w:rsidR="00DC7B1E" w:rsidRPr="00A5149D">
        <w:rPr>
          <w:rFonts w:ascii="Lato" w:hAnsi="Lato"/>
        </w:rPr>
        <w:t xml:space="preserve"> obsiahnuté v</w:t>
      </w:r>
      <w:r w:rsidR="00E33A71" w:rsidRPr="00A5149D">
        <w:rPr>
          <w:rFonts w:ascii="Lato" w:hAnsi="Lato"/>
        </w:rPr>
        <w:t xml:space="preserve"> Príloh</w:t>
      </w:r>
      <w:r w:rsidR="00B97B1B" w:rsidRPr="00A5149D">
        <w:rPr>
          <w:rFonts w:ascii="Lato" w:hAnsi="Lato"/>
        </w:rPr>
        <w:t>e</w:t>
      </w:r>
      <w:r w:rsidR="00E33A71" w:rsidRPr="00A5149D">
        <w:rPr>
          <w:rFonts w:ascii="Lato" w:hAnsi="Lato"/>
        </w:rPr>
        <w:t xml:space="preserve"> č. </w:t>
      </w:r>
      <w:r w:rsidR="00673DE4" w:rsidRPr="00A5149D">
        <w:rPr>
          <w:rFonts w:ascii="Lato" w:hAnsi="Lato"/>
        </w:rPr>
        <w:t>3</w:t>
      </w:r>
      <w:r w:rsidR="00E33A71" w:rsidRPr="00A5149D">
        <w:rPr>
          <w:rFonts w:ascii="Lato" w:hAnsi="Lato"/>
        </w:rPr>
        <w:t xml:space="preserve"> Zmluvy. </w:t>
      </w:r>
      <w:r w:rsidR="00130DFF" w:rsidRPr="00A5149D">
        <w:rPr>
          <w:rFonts w:ascii="Lato" w:hAnsi="Lato"/>
        </w:rPr>
        <w:t>Dopravca vyslovene súhlasí</w:t>
      </w:r>
      <w:r w:rsidR="00E33A71" w:rsidRPr="00A5149D">
        <w:rPr>
          <w:rFonts w:ascii="Lato" w:hAnsi="Lato"/>
        </w:rPr>
        <w:t>, že</w:t>
      </w:r>
      <w:r w:rsidR="00130DFF" w:rsidRPr="00A5149D">
        <w:rPr>
          <w:rFonts w:ascii="Lato" w:hAnsi="Lato"/>
        </w:rPr>
        <w:t xml:space="preserve"> </w:t>
      </w:r>
      <w:r w:rsidR="00E33A71" w:rsidRPr="00A5149D">
        <w:rPr>
          <w:rFonts w:ascii="Lato" w:hAnsi="Lato"/>
        </w:rPr>
        <w:t>Objednávateľ je</w:t>
      </w:r>
      <w:r w:rsidR="00130DFF" w:rsidRPr="00A5149D">
        <w:rPr>
          <w:rFonts w:ascii="Lato" w:hAnsi="Lato"/>
        </w:rPr>
        <w:t xml:space="preserve"> </w:t>
      </w:r>
      <w:r w:rsidR="00130DFF" w:rsidRPr="00E24FA9">
        <w:rPr>
          <w:rFonts w:ascii="Lato" w:hAnsi="Lato"/>
        </w:rPr>
        <w:t xml:space="preserve">oprávnený Tarifu </w:t>
      </w:r>
      <w:r w:rsidR="00130DFF" w:rsidRPr="00E24FA9">
        <w:rPr>
          <w:rFonts w:ascii="Lato" w:hAnsi="Lato"/>
          <w:b/>
          <w:bCs/>
        </w:rPr>
        <w:t xml:space="preserve">jednostranne </w:t>
      </w:r>
      <w:r w:rsidR="00E33A71" w:rsidRPr="00E24FA9">
        <w:rPr>
          <w:rFonts w:ascii="Lato" w:hAnsi="Lato"/>
          <w:b/>
          <w:bCs/>
        </w:rPr>
        <w:t>aktualizovať</w:t>
      </w:r>
      <w:r w:rsidR="00130DFF" w:rsidRPr="00E24FA9">
        <w:rPr>
          <w:rFonts w:ascii="Lato" w:hAnsi="Lato"/>
          <w:b/>
          <w:bCs/>
        </w:rPr>
        <w:t>, resp. meniť</w:t>
      </w:r>
      <w:r w:rsidR="00130DFF" w:rsidRPr="00E24FA9">
        <w:rPr>
          <w:rFonts w:ascii="Lato" w:hAnsi="Lato"/>
        </w:rPr>
        <w:t xml:space="preserve">. </w:t>
      </w:r>
      <w:r w:rsidR="00E33A71" w:rsidRPr="00E24FA9">
        <w:rPr>
          <w:rFonts w:ascii="Lato" w:hAnsi="Lato"/>
        </w:rPr>
        <w:t>Aktualizované znenie Tarify Objednávateľ písomne oznámi Dopravcovi dostatočne vopred, spravidla</w:t>
      </w:r>
      <w:r w:rsidR="00487A73" w:rsidRPr="00E24FA9">
        <w:rPr>
          <w:rFonts w:ascii="Lato" w:hAnsi="Lato"/>
        </w:rPr>
        <w:t xml:space="preserve"> najneskôr</w:t>
      </w:r>
      <w:r w:rsidR="00E33A71" w:rsidRPr="00E24FA9">
        <w:rPr>
          <w:rFonts w:ascii="Lato" w:hAnsi="Lato"/>
        </w:rPr>
        <w:t xml:space="preserve"> </w:t>
      </w:r>
      <w:r w:rsidR="00AF0A94" w:rsidRPr="00E24FA9">
        <w:rPr>
          <w:rFonts w:ascii="Lato" w:hAnsi="Lato"/>
        </w:rPr>
        <w:t>60</w:t>
      </w:r>
      <w:r w:rsidR="00673DE4" w:rsidRPr="00E24FA9">
        <w:rPr>
          <w:rFonts w:ascii="Lato" w:hAnsi="Lato"/>
        </w:rPr>
        <w:t xml:space="preserve"> </w:t>
      </w:r>
      <w:r w:rsidR="00AF0A94" w:rsidRPr="00E24FA9">
        <w:rPr>
          <w:rFonts w:ascii="Lato" w:hAnsi="Lato"/>
        </w:rPr>
        <w:t>dní</w:t>
      </w:r>
      <w:r w:rsidR="00E33A71" w:rsidRPr="00E24FA9">
        <w:rPr>
          <w:rFonts w:ascii="Lato" w:hAnsi="Lato"/>
        </w:rPr>
        <w:t xml:space="preserve"> pred zavedením</w:t>
      </w:r>
      <w:r w:rsidR="00C653E0" w:rsidRPr="00E24FA9">
        <w:rPr>
          <w:rFonts w:ascii="Lato" w:hAnsi="Lato"/>
        </w:rPr>
        <w:t xml:space="preserve"> predmetnej</w:t>
      </w:r>
      <w:r w:rsidR="00E33A71" w:rsidRPr="00E24FA9">
        <w:rPr>
          <w:rFonts w:ascii="Lato" w:hAnsi="Lato"/>
        </w:rPr>
        <w:t xml:space="preserve"> zmeny. Aktualizované znenie je pre Dopravcu záväzné od termínu zavedenia zmeny Objednávateľom. Dopravca je povinný</w:t>
      </w:r>
      <w:r w:rsidR="00C653E0" w:rsidRPr="00E24FA9">
        <w:rPr>
          <w:rFonts w:ascii="Lato" w:hAnsi="Lato"/>
        </w:rPr>
        <w:t xml:space="preserve"> bezvýhradne</w:t>
      </w:r>
      <w:r w:rsidR="00E33A71" w:rsidRPr="00E24FA9">
        <w:rPr>
          <w:rFonts w:ascii="Lato" w:hAnsi="Lato"/>
        </w:rPr>
        <w:t xml:space="preserve"> </w:t>
      </w:r>
      <w:r w:rsidR="00C653E0" w:rsidRPr="00E24FA9">
        <w:rPr>
          <w:rFonts w:ascii="Lato" w:hAnsi="Lato"/>
        </w:rPr>
        <w:t>danú</w:t>
      </w:r>
      <w:r w:rsidR="00E33A71" w:rsidRPr="00E24FA9">
        <w:rPr>
          <w:rFonts w:ascii="Lato" w:hAnsi="Lato"/>
        </w:rPr>
        <w:t xml:space="preserve"> </w:t>
      </w:r>
      <w:r w:rsidR="00E33A71" w:rsidRPr="00A5149D">
        <w:rPr>
          <w:rFonts w:ascii="Lato" w:hAnsi="Lato"/>
        </w:rPr>
        <w:t>zmenu Tarify</w:t>
      </w:r>
      <w:r w:rsidR="00DC7B1E" w:rsidRPr="00A5149D">
        <w:rPr>
          <w:rFonts w:ascii="Lato" w:hAnsi="Lato"/>
        </w:rPr>
        <w:t xml:space="preserve"> </w:t>
      </w:r>
      <w:r w:rsidR="00E33A71" w:rsidRPr="00A5149D">
        <w:rPr>
          <w:rFonts w:ascii="Lato" w:hAnsi="Lato"/>
        </w:rPr>
        <w:t>akceptovať</w:t>
      </w:r>
      <w:bookmarkEnd w:id="114"/>
      <w:r w:rsidRPr="00A5149D">
        <w:rPr>
          <w:rFonts w:ascii="Lato" w:hAnsi="Lato"/>
        </w:rPr>
        <w:t>.</w:t>
      </w:r>
    </w:p>
    <w:p w14:paraId="18A33B64" w14:textId="77777777" w:rsidR="002E7138" w:rsidRPr="00A5149D" w:rsidRDefault="0069284C" w:rsidP="001A797C">
      <w:pPr>
        <w:pStyle w:val="ListParagraph"/>
        <w:widowControl w:val="0"/>
        <w:numPr>
          <w:ilvl w:val="0"/>
          <w:numId w:val="7"/>
        </w:numPr>
        <w:spacing w:after="120" w:line="240" w:lineRule="auto"/>
        <w:ind w:left="1134" w:hanging="425"/>
        <w:contextualSpacing w:val="0"/>
        <w:jc w:val="both"/>
        <w:rPr>
          <w:rFonts w:ascii="Lato" w:hAnsi="Lato"/>
        </w:rPr>
      </w:pPr>
      <w:bookmarkStart w:id="115" w:name="_Ref52284532"/>
      <w:r w:rsidRPr="00A5149D">
        <w:rPr>
          <w:rFonts w:ascii="Lato" w:hAnsi="Lato"/>
        </w:rPr>
        <w:t xml:space="preserve">Poskytovať Službu vždy </w:t>
      </w:r>
      <w:r w:rsidR="002E7138" w:rsidRPr="00A5149D">
        <w:rPr>
          <w:rFonts w:ascii="Lato" w:hAnsi="Lato"/>
        </w:rPr>
        <w:t xml:space="preserve">podľa aktuálne schválených </w:t>
      </w:r>
      <w:r w:rsidR="002E7138" w:rsidRPr="00A5149D">
        <w:rPr>
          <w:rFonts w:ascii="Lato" w:hAnsi="Lato"/>
          <w:b/>
          <w:bCs/>
        </w:rPr>
        <w:t>Cestovných poriadkov</w:t>
      </w:r>
      <w:r w:rsidR="002E7138" w:rsidRPr="00A5149D">
        <w:rPr>
          <w:rFonts w:ascii="Lato" w:hAnsi="Lato"/>
        </w:rPr>
        <w:t xml:space="preserve">, </w:t>
      </w:r>
      <w:r w:rsidR="00521B39" w:rsidRPr="00A5149D">
        <w:rPr>
          <w:rFonts w:ascii="Lato" w:hAnsi="Lato"/>
        </w:rPr>
        <w:t>ktor</w:t>
      </w:r>
      <w:r w:rsidR="00521B39">
        <w:rPr>
          <w:rFonts w:ascii="Lato" w:hAnsi="Lato"/>
        </w:rPr>
        <w:t>ých znenie v čase uzatvorenia tejto Zmluvy</w:t>
      </w:r>
      <w:r w:rsidR="00521B39" w:rsidRPr="00A5149D">
        <w:rPr>
          <w:rFonts w:ascii="Lato" w:hAnsi="Lato"/>
        </w:rPr>
        <w:t xml:space="preserve"> </w:t>
      </w:r>
      <w:r w:rsidR="002E7138" w:rsidRPr="00A5149D">
        <w:rPr>
          <w:rFonts w:ascii="Lato" w:hAnsi="Lato"/>
        </w:rPr>
        <w:t>tvor</w:t>
      </w:r>
      <w:r w:rsidR="00521B39">
        <w:rPr>
          <w:rFonts w:ascii="Lato" w:hAnsi="Lato"/>
        </w:rPr>
        <w:t>í</w:t>
      </w:r>
      <w:r w:rsidR="002E7138" w:rsidRPr="00A5149D">
        <w:rPr>
          <w:rFonts w:ascii="Lato" w:hAnsi="Lato"/>
        </w:rPr>
        <w:t xml:space="preserve"> Prílohu č. 2 Zmluvy</w:t>
      </w:r>
      <w:r w:rsidRPr="00A5149D">
        <w:rPr>
          <w:rFonts w:ascii="Lato" w:hAnsi="Lato"/>
        </w:rPr>
        <w:t>.</w:t>
      </w:r>
    </w:p>
    <w:p w14:paraId="492A35A8" w14:textId="77777777" w:rsidR="00E33A71" w:rsidRPr="00A5149D" w:rsidRDefault="00F238E4" w:rsidP="001A797C">
      <w:pPr>
        <w:pStyle w:val="ListParagraph"/>
        <w:widowControl w:val="0"/>
        <w:numPr>
          <w:ilvl w:val="0"/>
          <w:numId w:val="7"/>
        </w:numPr>
        <w:spacing w:after="120" w:line="240" w:lineRule="auto"/>
        <w:ind w:left="1134" w:hanging="425"/>
        <w:contextualSpacing w:val="0"/>
        <w:jc w:val="both"/>
        <w:rPr>
          <w:rFonts w:ascii="Lato" w:hAnsi="Lato"/>
        </w:rPr>
      </w:pPr>
      <w:bookmarkStart w:id="116" w:name="_Ref86657978"/>
      <w:r w:rsidRPr="00E24FA9">
        <w:rPr>
          <w:rFonts w:ascii="Lato" w:hAnsi="Lato"/>
        </w:rPr>
        <w:t xml:space="preserve">Zabezpečiť, aby Vozidlá dopravcu, ktorými </w:t>
      </w:r>
      <w:r w:rsidR="008A1EC8" w:rsidRPr="00E24FA9">
        <w:rPr>
          <w:rFonts w:ascii="Lato" w:hAnsi="Lato"/>
        </w:rPr>
        <w:t>poskytuje</w:t>
      </w:r>
      <w:r w:rsidRPr="00E24FA9">
        <w:rPr>
          <w:rFonts w:ascii="Lato" w:hAnsi="Lato"/>
        </w:rPr>
        <w:t xml:space="preserve"> Službu spĺňali požiadavky týkajúce sa ich veku, tzn. </w:t>
      </w:r>
      <w:r w:rsidR="00E33A71" w:rsidRPr="00E24FA9">
        <w:rPr>
          <w:rFonts w:ascii="Lato" w:hAnsi="Lato"/>
        </w:rPr>
        <w:t xml:space="preserve">priemerný vek za celú dobu poskytovania Služby nesmie prekročiť </w:t>
      </w:r>
      <w:r w:rsidR="00852501" w:rsidRPr="009B6E41">
        <w:rPr>
          <w:rFonts w:ascii="Lato" w:hAnsi="Lato"/>
          <w:b/>
          <w:bCs/>
        </w:rPr>
        <w:t>1</w:t>
      </w:r>
      <w:r w:rsidR="00B41D91" w:rsidRPr="009B6E41">
        <w:rPr>
          <w:rFonts w:ascii="Lato" w:hAnsi="Lato"/>
          <w:b/>
          <w:bCs/>
        </w:rPr>
        <w:t>0</w:t>
      </w:r>
      <w:r w:rsidR="00852501" w:rsidRPr="009B6E41">
        <w:rPr>
          <w:rFonts w:ascii="Lato" w:hAnsi="Lato"/>
          <w:b/>
          <w:bCs/>
        </w:rPr>
        <w:t> </w:t>
      </w:r>
      <w:r w:rsidR="00E33A71" w:rsidRPr="009B6E41">
        <w:rPr>
          <w:rFonts w:ascii="Lato" w:hAnsi="Lato"/>
          <w:b/>
          <w:bCs/>
        </w:rPr>
        <w:t>rokov</w:t>
      </w:r>
      <w:r w:rsidR="00E33A71" w:rsidRPr="0085116B">
        <w:rPr>
          <w:rFonts w:ascii="Lato" w:hAnsi="Lato"/>
        </w:rPr>
        <w:t xml:space="preserve"> (vrátane) pričom do priemerného veku sa nezarátavajú zálohové vozidlá; pričom vek žiadneho jednotlivého Používaného vozidla (s výnimkou zálohových vozidiel) nesmie podľa údajov v technickom preukaze k 1. </w:t>
      </w:r>
      <w:r w:rsidR="00635934" w:rsidRPr="0085116B">
        <w:rPr>
          <w:rFonts w:ascii="Lato" w:hAnsi="Lato"/>
        </w:rPr>
        <w:t>januáru</w:t>
      </w:r>
      <w:r w:rsidR="00E33A71" w:rsidRPr="0085116B">
        <w:rPr>
          <w:rFonts w:ascii="Lato" w:hAnsi="Lato"/>
        </w:rPr>
        <w:t xml:space="preserve"> daného kalendárneho roka (v ktorom má byť vozidlo používané) presiahnuť </w:t>
      </w:r>
      <w:r w:rsidR="00852501" w:rsidRPr="0085116B">
        <w:rPr>
          <w:rFonts w:ascii="Lato" w:hAnsi="Lato"/>
        </w:rPr>
        <w:t>1</w:t>
      </w:r>
      <w:r w:rsidR="00FD7356" w:rsidRPr="0085116B">
        <w:rPr>
          <w:rFonts w:ascii="Lato" w:hAnsi="Lato"/>
        </w:rPr>
        <w:t>5</w:t>
      </w:r>
      <w:r w:rsidR="00852501" w:rsidRPr="00A5149D">
        <w:rPr>
          <w:rFonts w:ascii="Lato" w:hAnsi="Lato"/>
        </w:rPr>
        <w:t xml:space="preserve"> </w:t>
      </w:r>
      <w:r w:rsidR="00E33A71" w:rsidRPr="00A5149D">
        <w:rPr>
          <w:rFonts w:ascii="Lato" w:hAnsi="Lato"/>
        </w:rPr>
        <w:t>rokov (vrátane)</w:t>
      </w:r>
      <w:r w:rsidR="00EB3E30" w:rsidRPr="00A5149D">
        <w:rPr>
          <w:rFonts w:ascii="Lato" w:hAnsi="Lato"/>
        </w:rPr>
        <w:t>,</w:t>
      </w:r>
      <w:r w:rsidR="00016D6B" w:rsidRPr="00A5149D">
        <w:rPr>
          <w:rFonts w:ascii="Lato" w:hAnsi="Lato"/>
        </w:rPr>
        <w:t xml:space="preserve"> a to s ohľadom na aktuálne znenie </w:t>
      </w:r>
      <w:r w:rsidR="007D4EC4" w:rsidRPr="00A5149D">
        <w:rPr>
          <w:rFonts w:ascii="Lato" w:hAnsi="Lato"/>
        </w:rPr>
        <w:t>Štandardov kvality</w:t>
      </w:r>
      <w:r w:rsidR="00016D6B" w:rsidRPr="00A5149D">
        <w:rPr>
          <w:rFonts w:ascii="Lato" w:hAnsi="Lato"/>
        </w:rPr>
        <w:t xml:space="preserve">, ktoré tvoria </w:t>
      </w:r>
      <w:r w:rsidR="00B62CD4" w:rsidRPr="00A5149D">
        <w:rPr>
          <w:rFonts w:ascii="Lato" w:hAnsi="Lato"/>
        </w:rPr>
        <w:t>P</w:t>
      </w:r>
      <w:r w:rsidR="00016D6B" w:rsidRPr="00A5149D">
        <w:rPr>
          <w:rFonts w:ascii="Lato" w:hAnsi="Lato"/>
        </w:rPr>
        <w:t>rílohu</w:t>
      </w:r>
      <w:r w:rsidR="00C02E9D" w:rsidRPr="00A5149D">
        <w:rPr>
          <w:rFonts w:ascii="Lato" w:hAnsi="Lato"/>
        </w:rPr>
        <w:t xml:space="preserve"> č.</w:t>
      </w:r>
      <w:r w:rsidR="00016D6B" w:rsidRPr="00A5149D">
        <w:rPr>
          <w:rFonts w:ascii="Lato" w:hAnsi="Lato"/>
        </w:rPr>
        <w:t xml:space="preserve"> 4 Zmluvy</w:t>
      </w:r>
      <w:bookmarkEnd w:id="115"/>
      <w:r w:rsidR="0069284C" w:rsidRPr="00A5149D">
        <w:rPr>
          <w:rFonts w:ascii="Lato" w:hAnsi="Lato"/>
        </w:rPr>
        <w:t>.</w:t>
      </w:r>
      <w:bookmarkEnd w:id="116"/>
    </w:p>
    <w:p w14:paraId="73595A90" w14:textId="77777777" w:rsidR="007848BD" w:rsidRPr="00A5149D" w:rsidRDefault="0069284C" w:rsidP="001A797C">
      <w:pPr>
        <w:pStyle w:val="ListParagraph"/>
        <w:widowControl w:val="0"/>
        <w:numPr>
          <w:ilvl w:val="0"/>
          <w:numId w:val="7"/>
        </w:numPr>
        <w:spacing w:after="120" w:line="240" w:lineRule="auto"/>
        <w:ind w:left="1134" w:hanging="425"/>
        <w:contextualSpacing w:val="0"/>
        <w:jc w:val="both"/>
        <w:rPr>
          <w:rFonts w:ascii="Lato" w:hAnsi="Lato"/>
        </w:rPr>
      </w:pPr>
      <w:bookmarkStart w:id="117" w:name="_Ref98506948"/>
      <w:r w:rsidRPr="00A5149D">
        <w:rPr>
          <w:rFonts w:ascii="Lato" w:hAnsi="Lato"/>
        </w:rPr>
        <w:t xml:space="preserve">Poskytovať </w:t>
      </w:r>
      <w:r w:rsidRPr="00215272">
        <w:rPr>
          <w:rFonts w:ascii="Lato" w:hAnsi="Lato"/>
        </w:rPr>
        <w:t xml:space="preserve">Službu </w:t>
      </w:r>
      <w:r w:rsidR="007848BD" w:rsidRPr="00215272">
        <w:rPr>
          <w:rFonts w:ascii="Lato" w:hAnsi="Lato"/>
        </w:rPr>
        <w:t>vozidlami vybavenými GPS modulom sledovania polohy a GPRS komunikačným modulom</w:t>
      </w:r>
      <w:r w:rsidR="0049507A" w:rsidRPr="00215272">
        <w:rPr>
          <w:rFonts w:ascii="Lato" w:hAnsi="Lato"/>
        </w:rPr>
        <w:t xml:space="preserve"> a zabezpečiť po dobu poskytovania Služby ich funkčnosť a plnohodnotné používanie</w:t>
      </w:r>
      <w:r w:rsidRPr="00215272">
        <w:rPr>
          <w:rFonts w:ascii="Lato" w:hAnsi="Lato"/>
        </w:rPr>
        <w:t>.</w:t>
      </w:r>
      <w:bookmarkEnd w:id="117"/>
    </w:p>
    <w:p w14:paraId="45F43774" w14:textId="77777777" w:rsidR="00E33A71" w:rsidRPr="00A5149D" w:rsidRDefault="0069284C" w:rsidP="001A797C">
      <w:pPr>
        <w:pStyle w:val="ListParagraph"/>
        <w:widowControl w:val="0"/>
        <w:numPr>
          <w:ilvl w:val="0"/>
          <w:numId w:val="7"/>
        </w:numPr>
        <w:spacing w:after="120" w:line="240" w:lineRule="auto"/>
        <w:ind w:left="1134" w:hanging="425"/>
        <w:contextualSpacing w:val="0"/>
        <w:jc w:val="both"/>
        <w:rPr>
          <w:rFonts w:ascii="Lato" w:hAnsi="Lato"/>
        </w:rPr>
      </w:pPr>
      <w:r w:rsidRPr="00A5149D">
        <w:rPr>
          <w:rFonts w:ascii="Lato" w:hAnsi="Lato"/>
        </w:rPr>
        <w:t xml:space="preserve">Poskytovať Službu </w:t>
      </w:r>
      <w:r w:rsidR="00E33A71" w:rsidRPr="00A5149D">
        <w:rPr>
          <w:rFonts w:ascii="Lato" w:hAnsi="Lato"/>
        </w:rPr>
        <w:t>v súlade s technickými normami SR a EÚ, ako aj v súlade so všeobecne záväznými právnymi predpismi, najmä zákonom č. 56/2012 Z. z.</w:t>
      </w:r>
      <w:r w:rsidR="008100E2" w:rsidRPr="00A5149D">
        <w:rPr>
          <w:rFonts w:ascii="Lato" w:hAnsi="Lato"/>
        </w:rPr>
        <w:t xml:space="preserve"> a vyhláškou č. 5/2020</w:t>
      </w:r>
      <w:r w:rsidR="00F07F64" w:rsidRPr="00A5149D">
        <w:rPr>
          <w:rFonts w:ascii="Lato" w:hAnsi="Lato"/>
        </w:rPr>
        <w:t xml:space="preserve"> Z.</w:t>
      </w:r>
      <w:r w:rsidR="00A40629">
        <w:t> </w:t>
      </w:r>
      <w:r w:rsidR="00F07F64" w:rsidRPr="00A5149D">
        <w:rPr>
          <w:rFonts w:ascii="Lato" w:hAnsi="Lato"/>
        </w:rPr>
        <w:t>z.</w:t>
      </w:r>
    </w:p>
    <w:p w14:paraId="450041C5" w14:textId="77777777" w:rsidR="00E33A71" w:rsidRPr="00A5149D" w:rsidRDefault="0069284C" w:rsidP="001A797C">
      <w:pPr>
        <w:pStyle w:val="ListParagraph"/>
        <w:widowControl w:val="0"/>
        <w:numPr>
          <w:ilvl w:val="0"/>
          <w:numId w:val="7"/>
        </w:numPr>
        <w:spacing w:after="120" w:line="240" w:lineRule="auto"/>
        <w:ind w:left="1134" w:hanging="425"/>
        <w:contextualSpacing w:val="0"/>
        <w:jc w:val="both"/>
        <w:rPr>
          <w:rFonts w:ascii="Lato" w:hAnsi="Lato"/>
        </w:rPr>
      </w:pPr>
      <w:r w:rsidRPr="00A5149D">
        <w:rPr>
          <w:rFonts w:ascii="Lato" w:hAnsi="Lato"/>
        </w:rPr>
        <w:t xml:space="preserve">Poskytovať Službu </w:t>
      </w:r>
      <w:r w:rsidR="00E33A71" w:rsidRPr="00A5149D">
        <w:rPr>
          <w:rFonts w:ascii="Lato" w:hAnsi="Lato"/>
        </w:rPr>
        <w:t xml:space="preserve">v súlade s pravidlami časovej nadväznosti Spojov a s pravidlami ich dodržiavania, ktoré budú Dopravcovi primerane vopred oznámené </w:t>
      </w:r>
      <w:r w:rsidR="00AF0A94" w:rsidRPr="00A5149D">
        <w:rPr>
          <w:rFonts w:ascii="Lato" w:hAnsi="Lato"/>
        </w:rPr>
        <w:t>zo strany Objednávateľa alebo Organizátora</w:t>
      </w:r>
      <w:r w:rsidRPr="00A5149D">
        <w:rPr>
          <w:rFonts w:ascii="Lato" w:hAnsi="Lato"/>
        </w:rPr>
        <w:t>.</w:t>
      </w:r>
    </w:p>
    <w:p w14:paraId="35E7FA3C" w14:textId="77777777" w:rsidR="00E33A71" w:rsidRPr="00A5149D" w:rsidRDefault="0069284C" w:rsidP="001A797C">
      <w:pPr>
        <w:pStyle w:val="ListParagraph"/>
        <w:widowControl w:val="0"/>
        <w:numPr>
          <w:ilvl w:val="0"/>
          <w:numId w:val="7"/>
        </w:numPr>
        <w:spacing w:after="120" w:line="240" w:lineRule="auto"/>
        <w:ind w:left="1134" w:hanging="425"/>
        <w:contextualSpacing w:val="0"/>
        <w:jc w:val="both"/>
        <w:rPr>
          <w:rFonts w:ascii="Lato" w:hAnsi="Lato"/>
        </w:rPr>
      </w:pPr>
      <w:r w:rsidRPr="00A5149D">
        <w:rPr>
          <w:rFonts w:ascii="Lato" w:hAnsi="Lato"/>
        </w:rPr>
        <w:t xml:space="preserve">Poskytovať Službu </w:t>
      </w:r>
      <w:r w:rsidR="00E33A71" w:rsidRPr="00A5149D">
        <w:rPr>
          <w:rFonts w:ascii="Lato" w:hAnsi="Lato"/>
        </w:rPr>
        <w:t>v súlade s ďalšími povinnosťami, ktoré pre Dopravcu vyplývajú z tejto Zmluvy.</w:t>
      </w:r>
    </w:p>
    <w:p w14:paraId="1F779735" w14:textId="002BD23C" w:rsidR="003D3BAA" w:rsidRPr="001A0B9C" w:rsidRDefault="003D3BAA" w:rsidP="001A797C">
      <w:pPr>
        <w:pStyle w:val="Heading2"/>
        <w:keepNext w:val="0"/>
        <w:keepLines w:val="0"/>
        <w:widowControl w:val="0"/>
      </w:pPr>
      <w:r w:rsidRPr="00A5149D">
        <w:t xml:space="preserve">Dodatočné </w:t>
      </w:r>
      <w:r w:rsidR="00517097" w:rsidRPr="00A5149D">
        <w:t>náklad</w:t>
      </w:r>
      <w:r w:rsidR="00517097">
        <w:t>y</w:t>
      </w:r>
      <w:r w:rsidR="00517097" w:rsidRPr="00A5149D">
        <w:t xml:space="preserve"> </w:t>
      </w:r>
      <w:r w:rsidRPr="00A5149D">
        <w:t xml:space="preserve">Dopravcu vyvolané aktualizáciou v zmysle bodu </w:t>
      </w:r>
      <w:r w:rsidR="00572D6E">
        <w:fldChar w:fldCharType="begin"/>
      </w:r>
      <w:r w:rsidR="00572D6E">
        <w:instrText xml:space="preserve"> REF _Ref51928816 \r \h  \* MERGEFORMAT </w:instrText>
      </w:r>
      <w:r w:rsidR="00572D6E">
        <w:fldChar w:fldCharType="separate"/>
      </w:r>
      <w:r w:rsidR="001C7151">
        <w:t>6.1</w:t>
      </w:r>
      <w:r w:rsidR="00572D6E">
        <w:fldChar w:fldCharType="end"/>
      </w:r>
      <w:r w:rsidRPr="00A5149D">
        <w:t xml:space="preserve"> písm. </w:t>
      </w:r>
      <w:r w:rsidR="00572D6E">
        <w:fldChar w:fldCharType="begin"/>
      </w:r>
      <w:r w:rsidR="00572D6E">
        <w:instrText xml:space="preserve"> REF _Ref74576736 \r \h  \* MERGEFORMAT </w:instrText>
      </w:r>
      <w:r w:rsidR="00572D6E">
        <w:fldChar w:fldCharType="separate"/>
      </w:r>
      <w:r w:rsidR="001C7151">
        <w:t>b)</w:t>
      </w:r>
      <w:r w:rsidR="00572D6E">
        <w:fldChar w:fldCharType="end"/>
      </w:r>
      <w:r w:rsidRPr="00A5149D">
        <w:t xml:space="preserve">, </w:t>
      </w:r>
      <w:r w:rsidR="00572D6E">
        <w:fldChar w:fldCharType="begin"/>
      </w:r>
      <w:r w:rsidR="00572D6E">
        <w:instrText xml:space="preserve"> REF _Ref74576738 \r \h  \* MERGEFORMAT </w:instrText>
      </w:r>
      <w:r w:rsidR="00572D6E">
        <w:fldChar w:fldCharType="separate"/>
      </w:r>
      <w:r w:rsidR="001C7151">
        <w:t>c)</w:t>
      </w:r>
      <w:r w:rsidR="00572D6E">
        <w:fldChar w:fldCharType="end"/>
      </w:r>
      <w:r w:rsidRPr="00A5149D">
        <w:t xml:space="preserve"> a </w:t>
      </w:r>
      <w:r w:rsidR="00572D6E">
        <w:fldChar w:fldCharType="begin"/>
      </w:r>
      <w:r w:rsidR="00572D6E">
        <w:instrText xml:space="preserve"> REF _Ref74576740 \r \h  \* MERGEFORMAT </w:instrText>
      </w:r>
      <w:r w:rsidR="00572D6E">
        <w:fldChar w:fldCharType="separate"/>
      </w:r>
      <w:r w:rsidR="001C7151">
        <w:t>d)</w:t>
      </w:r>
      <w:r w:rsidR="00572D6E">
        <w:fldChar w:fldCharType="end"/>
      </w:r>
      <w:r w:rsidRPr="00A5149D">
        <w:t xml:space="preserve"> budú hradené v zmysle bodu </w:t>
      </w:r>
      <w:r w:rsidR="00572D6E">
        <w:fldChar w:fldCharType="begin"/>
      </w:r>
      <w:r w:rsidR="00572D6E">
        <w:instrText xml:space="preserve"> REF _Ref52178238 \r \h  \* MERGEFORMAT </w:instrText>
      </w:r>
      <w:r w:rsidR="00572D6E">
        <w:fldChar w:fldCharType="separate"/>
      </w:r>
      <w:r w:rsidR="001C7151">
        <w:t>5.4.8</w:t>
      </w:r>
      <w:r w:rsidR="00572D6E">
        <w:fldChar w:fldCharType="end"/>
      </w:r>
      <w:r w:rsidRPr="00A5149D">
        <w:t xml:space="preserve"> </w:t>
      </w:r>
      <w:r w:rsidRPr="001A0B9C">
        <w:t>Zmluvy.</w:t>
      </w:r>
    </w:p>
    <w:p w14:paraId="49F083B3" w14:textId="77777777" w:rsidR="009F7EB8" w:rsidRPr="001A0B9C" w:rsidRDefault="009F7EB8" w:rsidP="001A797C">
      <w:pPr>
        <w:pStyle w:val="Heading2"/>
        <w:keepNext w:val="0"/>
        <w:keepLines w:val="0"/>
        <w:widowControl w:val="0"/>
      </w:pPr>
      <w:r w:rsidRPr="001A0B9C">
        <w:t xml:space="preserve">Za nedodržanie Štandardov kvality si môže Objednávateľ uplatniť voči Dopravcovi zmluvnú pokutu v súlade s Prílohou č.  5 – Pokuty za porušenie </w:t>
      </w:r>
      <w:r w:rsidRPr="00A302ED">
        <w:t xml:space="preserve">Štandardov kvality </w:t>
      </w:r>
      <w:bookmarkStart w:id="118" w:name="_Hlk109207553"/>
      <w:r w:rsidRPr="00A302ED">
        <w:t>IDS Východ</w:t>
      </w:r>
      <w:bookmarkEnd w:id="118"/>
      <w:r w:rsidRPr="001A0B9C">
        <w:t>.</w:t>
      </w:r>
      <w:r w:rsidR="00143A7D" w:rsidRPr="001A0B9C">
        <w:t xml:space="preserve"> </w:t>
      </w:r>
    </w:p>
    <w:p w14:paraId="2AF953C1" w14:textId="5282D731" w:rsidR="00EB3E30" w:rsidRPr="00A5149D" w:rsidRDefault="00EB3E30" w:rsidP="001A797C">
      <w:pPr>
        <w:pStyle w:val="Heading2"/>
        <w:keepNext w:val="0"/>
        <w:keepLines w:val="0"/>
        <w:widowControl w:val="0"/>
      </w:pPr>
      <w:r w:rsidRPr="001A0B9C">
        <w:t>V prípade rozporu medzi požiadavkami obsiahnutými v dokumentoch, na ktoré odkazuje</w:t>
      </w:r>
      <w:r w:rsidRPr="00A5149D">
        <w:t xml:space="preserve"> bod </w:t>
      </w:r>
      <w:r w:rsidR="00572D6E">
        <w:fldChar w:fldCharType="begin"/>
      </w:r>
      <w:r w:rsidR="00572D6E">
        <w:instrText xml:space="preserve"> REF _Ref51928816 \r \h  \* MERGEFORMAT </w:instrText>
      </w:r>
      <w:r w:rsidR="00572D6E">
        <w:fldChar w:fldCharType="separate"/>
      </w:r>
      <w:r w:rsidR="001C7151">
        <w:t>6.1</w:t>
      </w:r>
      <w:r w:rsidR="00572D6E">
        <w:fldChar w:fldCharType="end"/>
      </w:r>
      <w:r w:rsidRPr="00A5149D">
        <w:t xml:space="preserve"> Zmluvy, je Dopravca povinný splniť prísnejšiu požiadavku. Objednávateľ a Organizátor je oprávnený kontrolovať u Dopravcu plnenie týchto povinností a Dopravca je povinný poskytnúť Objednávateľovi a Organizátorovi k takej kontrole potrebnú súčinnosť.</w:t>
      </w:r>
    </w:p>
    <w:p w14:paraId="3A0ED1E7" w14:textId="76D97B5A" w:rsidR="00624999" w:rsidRPr="00A5149D" w:rsidRDefault="00726E77" w:rsidP="001A797C">
      <w:pPr>
        <w:pStyle w:val="Heading2"/>
        <w:keepNext w:val="0"/>
        <w:keepLines w:val="0"/>
        <w:widowControl w:val="0"/>
      </w:pPr>
      <w:bookmarkStart w:id="119" w:name="_Ref54002110"/>
      <w:r w:rsidRPr="00A5149D">
        <w:t>Dopravca sa zaväzuje viesť počas celej doby trvania Zmluvy aktuálny zoznam Používaných vozidiel, ktorými zabezpečuje plnenie záväzkov vyplývajúcich zo Zmluvy</w:t>
      </w:r>
      <w:r w:rsidR="003A23BF" w:rsidRPr="00A5149D">
        <w:t>. Vzor zoznamu Používaných vozidiel je uvedený v </w:t>
      </w:r>
      <w:r w:rsidR="003032B1" w:rsidRPr="00A5149D">
        <w:t>P</w:t>
      </w:r>
      <w:r w:rsidR="003A23BF" w:rsidRPr="00A5149D">
        <w:t xml:space="preserve">rílohe </w:t>
      </w:r>
      <w:r w:rsidR="00C02E9D" w:rsidRPr="00A5149D">
        <w:t xml:space="preserve">č. </w:t>
      </w:r>
      <w:r w:rsidR="00673DE4" w:rsidRPr="00A5149D">
        <w:t>8</w:t>
      </w:r>
      <w:r w:rsidR="003A23BF" w:rsidRPr="00A5149D">
        <w:t xml:space="preserve"> Zmluvy</w:t>
      </w:r>
      <w:r w:rsidR="003A23BF" w:rsidRPr="00E24FA9">
        <w:t xml:space="preserve">. </w:t>
      </w:r>
      <w:r w:rsidR="00444D12" w:rsidRPr="00E24FA9">
        <w:t xml:space="preserve">Objednávateľ je oprávnený jednostranne meniť štruktúru tohto zoznamu Používaných vozidiel, pričom predmetnú zmenu oznámi Dopravcovi </w:t>
      </w:r>
      <w:r w:rsidR="005717D1">
        <w:t xml:space="preserve">spravidla </w:t>
      </w:r>
      <w:r w:rsidR="00444D12" w:rsidRPr="00E24FA9">
        <w:t xml:space="preserve">najneskôr 60 dní pred jej účinnosťou. </w:t>
      </w:r>
      <w:r w:rsidR="00DB5EA5" w:rsidRPr="00E24FA9">
        <w:t xml:space="preserve">Dopravca </w:t>
      </w:r>
      <w:r w:rsidR="00DB5EA5" w:rsidRPr="00A5149D">
        <w:t xml:space="preserve">je povinný týmto zoznamom preukázať splnenie povinnosti podľa bodu </w:t>
      </w:r>
      <w:r w:rsidR="00572D6E">
        <w:fldChar w:fldCharType="begin"/>
      </w:r>
      <w:r w:rsidR="00572D6E">
        <w:instrText xml:space="preserve"> REF _Ref51928816 \r \h  \* MERGEFORMAT </w:instrText>
      </w:r>
      <w:r w:rsidR="00572D6E">
        <w:fldChar w:fldCharType="separate"/>
      </w:r>
      <w:r w:rsidR="001C7151">
        <w:t>6.1</w:t>
      </w:r>
      <w:r w:rsidR="00572D6E">
        <w:fldChar w:fldCharType="end"/>
      </w:r>
      <w:r w:rsidR="00DB5EA5" w:rsidRPr="00A5149D">
        <w:t xml:space="preserve"> písm. </w:t>
      </w:r>
      <w:r w:rsidR="00650FEF">
        <w:fldChar w:fldCharType="begin"/>
      </w:r>
      <w:r w:rsidR="000822F9">
        <w:instrText xml:space="preserve"> REF _Ref86657978 \r \h </w:instrText>
      </w:r>
      <w:r w:rsidR="00650FEF">
        <w:fldChar w:fldCharType="separate"/>
      </w:r>
      <w:r w:rsidR="001C7151">
        <w:t>f)</w:t>
      </w:r>
      <w:r w:rsidR="00650FEF">
        <w:fldChar w:fldCharType="end"/>
      </w:r>
      <w:r w:rsidR="000822F9">
        <w:t xml:space="preserve"> </w:t>
      </w:r>
      <w:r w:rsidR="00DB5EA5" w:rsidRPr="00A5149D">
        <w:t>Zmluvy, a to jeho poskytnutím</w:t>
      </w:r>
      <w:r w:rsidR="00624999" w:rsidRPr="00A5149D">
        <w:t xml:space="preserve"> Objednávateľovi a Organizátorovi v lehote do </w:t>
      </w:r>
      <w:r w:rsidR="003A718D" w:rsidRPr="00A5149D">
        <w:t>10</w:t>
      </w:r>
      <w:r w:rsidR="00624999" w:rsidRPr="00A5149D">
        <w:t xml:space="preserve"> dní od začiatku príslušného kalendárneho roka</w:t>
      </w:r>
      <w:r w:rsidR="003032B1" w:rsidRPr="00A5149D">
        <w:t xml:space="preserve"> s údajmi aktualizovanými k 1.</w:t>
      </w:r>
      <w:r w:rsidR="002F3202" w:rsidRPr="00A5149D">
        <w:t> </w:t>
      </w:r>
      <w:r w:rsidR="00AF0A94" w:rsidRPr="00A5149D">
        <w:t>januáru</w:t>
      </w:r>
      <w:r w:rsidR="003032B1" w:rsidRPr="00A5149D">
        <w:t xml:space="preserve"> príslušného kalendárneho roka.</w:t>
      </w:r>
      <w:bookmarkEnd w:id="119"/>
    </w:p>
    <w:p w14:paraId="65976CFF" w14:textId="77777777" w:rsidR="00F07F64" w:rsidRDefault="00F07F64" w:rsidP="001A797C">
      <w:pPr>
        <w:pStyle w:val="Heading2"/>
        <w:keepNext w:val="0"/>
        <w:keepLines w:val="0"/>
        <w:widowControl w:val="0"/>
      </w:pPr>
      <w:r w:rsidRPr="00A5149D">
        <w:t xml:space="preserve">Dopravca je povinný poskytovať Službu v súlade s technickými normami SR a EÚ, ako aj </w:t>
      </w:r>
      <w:r w:rsidRPr="00A5149D">
        <w:lastRenderedPageBreak/>
        <w:t>v</w:t>
      </w:r>
      <w:r w:rsidR="00064EDF">
        <w:t> </w:t>
      </w:r>
      <w:r w:rsidRPr="00A5149D">
        <w:t>súlade so</w:t>
      </w:r>
      <w:r w:rsidR="004D43F1" w:rsidRPr="00A5149D">
        <w:t> </w:t>
      </w:r>
      <w:r w:rsidRPr="00A5149D">
        <w:t>všeobecne záväznými právnymi predpismi, najmä zákonom č. 56/2012 Z. z. a vyhláškou č.</w:t>
      </w:r>
      <w:r w:rsidR="00166A60" w:rsidRPr="00A5149D">
        <w:t> </w:t>
      </w:r>
      <w:r w:rsidRPr="00A5149D">
        <w:t>5/2020 Z. z. a dbať pri plnení predmetu Zmluvy na dodržiavanie platných bezpečnostných, zdravotných, hygienických a iných predpisov, vrátane predpisov týkajúcich sa ochrany životného prostredia a dodržiavať emisné limity vozidiel.</w:t>
      </w:r>
    </w:p>
    <w:p w14:paraId="7D3D69EB" w14:textId="3DB42F1D" w:rsidR="00E37B93" w:rsidRPr="00E37B93" w:rsidRDefault="00E37B93" w:rsidP="00843502">
      <w:pPr>
        <w:pStyle w:val="Heading2"/>
        <w:keepNext w:val="0"/>
        <w:keepLines w:val="0"/>
        <w:widowControl w:val="0"/>
      </w:pPr>
      <w:bookmarkStart w:id="120" w:name="_Ref122002684"/>
      <w:r>
        <w:t xml:space="preserve">Dopravca je povinný pri poskytovaní Služby dodržať minimálny percentuálny podiel ekologických vozidiel podľa </w:t>
      </w:r>
      <w:r w:rsidRPr="002C5D9B">
        <w:t>zákona č. 214/2021 Z. z. o podpore ekologických vozidiel cestnej dopravy v znení neskorších predpisov</w:t>
      </w:r>
      <w:r w:rsidR="005011A4">
        <w:t xml:space="preserve"> (ďalej ako </w:t>
      </w:r>
      <w:r w:rsidR="005011A4" w:rsidRPr="00843502">
        <w:rPr>
          <w:b/>
          <w:bCs/>
          <w:i/>
          <w:iCs/>
        </w:rPr>
        <w:t>„zákon č. 214/2021 Z. z.“</w:t>
      </w:r>
      <w:r w:rsidR="005011A4">
        <w:t>)</w:t>
      </w:r>
      <w:r>
        <w:t>. Z hľadiska hospodárnosti pri prevádzke ekologických vozidiel a zabezpečení potrebnej infraštruktúry</w:t>
      </w:r>
      <w:r w:rsidR="005011A4">
        <w:t xml:space="preserve"> pre ich prevádzku sa Zmluvné strany dohodli, že minimálny percentuálny podiel ekologických vozidiel bude v plnej miere zabezpečený vozidlami s nulovými emisiami podľa definície zákona č. 214/2021 Z. z</w:t>
      </w:r>
      <w:r w:rsidR="00792411">
        <w:t>.</w:t>
      </w:r>
      <w:bookmarkEnd w:id="120"/>
      <w:r w:rsidR="00403B77">
        <w:t xml:space="preserve"> </w:t>
      </w:r>
      <w:r w:rsidR="00E3281F">
        <w:t xml:space="preserve">Dopravca zabezpečuje dodržanie uvedeného minimálneho percentuálneho podielu v rámci kategórie vozidiel M a S prostredníctvom </w:t>
      </w:r>
      <w:r w:rsidR="00C66825">
        <w:t>Ekologických vozidiel dopravcu.</w:t>
      </w:r>
      <w:r w:rsidR="00A11990">
        <w:t xml:space="preserve"> Ako Ekologické vozidlá dopravcu môžu byť využívané výlučne plne elektrické vozidlá.</w:t>
      </w:r>
    </w:p>
    <w:p w14:paraId="3815632B" w14:textId="77777777" w:rsidR="00727409" w:rsidRPr="00E24FA9" w:rsidRDefault="003A23BF" w:rsidP="001A797C">
      <w:pPr>
        <w:pStyle w:val="Heading2"/>
        <w:keepNext w:val="0"/>
        <w:keepLines w:val="0"/>
        <w:widowControl w:val="0"/>
      </w:pPr>
      <w:bookmarkStart w:id="121" w:name="_Ref53998038"/>
      <w:r w:rsidRPr="00A5149D">
        <w:t>Dopravca je povinný bezodkladne informovať Objednávateľa a Organizátora o zámere vykonať zmeny v zložení vozidlového parku a jeho výbave určenej pre poskytovanie Služby podľa tejto Zmluvy, najmä o všetkých skutočnostiach, ktoré by mohli mať vplyv na plnenie povinností podľa Zmluvy</w:t>
      </w:r>
      <w:r w:rsidR="00E335A6" w:rsidRPr="00A5149D">
        <w:t xml:space="preserve">, aby Objednávateľ mohol usmerniť Dopravcu v závislosti od aktuálnych potrieb Objednávateľa (napr. zmena </w:t>
      </w:r>
      <w:r w:rsidR="00E335A6" w:rsidRPr="00E24FA9">
        <w:t>dĺžky novo</w:t>
      </w:r>
      <w:r w:rsidR="00085364" w:rsidRPr="00E24FA9">
        <w:t>-</w:t>
      </w:r>
      <w:r w:rsidR="00E335A6" w:rsidRPr="00E24FA9">
        <w:t>obstarávaného vozidla, zmena kapacity vozidla a pod.). Objednávateľ je povinný oznámiť Dopravcovi svoje prípadné usmernenia</w:t>
      </w:r>
      <w:r w:rsidR="00444D12" w:rsidRPr="00E24FA9">
        <w:t xml:space="preserve"> a pokyny</w:t>
      </w:r>
      <w:r w:rsidR="00E335A6" w:rsidRPr="00E24FA9">
        <w:t xml:space="preserve"> podľa tohto bodu Zmluvy do 15 dní odo</w:t>
      </w:r>
      <w:r w:rsidR="004D43F1" w:rsidRPr="00E24FA9">
        <w:t> </w:t>
      </w:r>
      <w:r w:rsidR="00E335A6" w:rsidRPr="00E24FA9">
        <w:t>dňa doručenia písomnej informácie Dopravcu o zámere meniť zloženie vozidlového parku</w:t>
      </w:r>
      <w:r w:rsidR="00444D12" w:rsidRPr="00E24FA9">
        <w:t xml:space="preserve"> a zaväzuje sa ich akceptovať</w:t>
      </w:r>
      <w:r w:rsidR="00E335A6" w:rsidRPr="00E24FA9">
        <w:t xml:space="preserve">. </w:t>
      </w:r>
      <w:r w:rsidR="007C3664" w:rsidRPr="00E24FA9">
        <w:t xml:space="preserve"> </w:t>
      </w:r>
      <w:r w:rsidRPr="00E24FA9">
        <w:t xml:space="preserve">Dopravca je povinný pri každej zmene v zložení vozidlového parku poskytnúť Objednávateľovi a Organizátorovi aktuálny zoznam </w:t>
      </w:r>
      <w:r w:rsidR="00DB5EA5" w:rsidRPr="00E24FA9">
        <w:t xml:space="preserve">Používaných </w:t>
      </w:r>
      <w:r w:rsidRPr="00E24FA9">
        <w:t>vozidiel, a to v lehote do 10</w:t>
      </w:r>
      <w:r w:rsidR="00C02E9D" w:rsidRPr="00E24FA9">
        <w:t xml:space="preserve"> </w:t>
      </w:r>
      <w:r w:rsidRPr="00E24FA9">
        <w:t xml:space="preserve">dní od </w:t>
      </w:r>
      <w:r w:rsidR="003A718D" w:rsidRPr="00E24FA9">
        <w:t>vykonanej</w:t>
      </w:r>
      <w:r w:rsidRPr="00E24FA9">
        <w:t xml:space="preserve"> zmeny</w:t>
      </w:r>
      <w:r w:rsidR="00AF0A94" w:rsidRPr="00E24FA9">
        <w:t xml:space="preserve"> (podľa Prílohy </w:t>
      </w:r>
      <w:r w:rsidR="00C02E9D" w:rsidRPr="00E24FA9">
        <w:t>č. 8</w:t>
      </w:r>
      <w:r w:rsidR="00AF0A94" w:rsidRPr="00E24FA9">
        <w:t xml:space="preserve"> Zmluvy)</w:t>
      </w:r>
      <w:r w:rsidRPr="00E24FA9">
        <w:t>.</w:t>
      </w:r>
      <w:bookmarkEnd w:id="121"/>
    </w:p>
    <w:p w14:paraId="278A39C5" w14:textId="77777777" w:rsidR="003D7747" w:rsidRPr="00A5149D" w:rsidRDefault="004717D1" w:rsidP="001A797C">
      <w:pPr>
        <w:pStyle w:val="Heading2"/>
        <w:keepNext w:val="0"/>
        <w:keepLines w:val="0"/>
        <w:widowControl w:val="0"/>
      </w:pPr>
      <w:bookmarkStart w:id="122" w:name="_Hlk122016955"/>
      <w:r w:rsidRPr="00A5149D">
        <w:t xml:space="preserve">Za </w:t>
      </w:r>
      <w:r w:rsidRPr="00A86621">
        <w:t xml:space="preserve">účelom preukázania plnenia povinností podľa Zmluvy a jej príloh je Dopravca povinný mať všetky nové </w:t>
      </w:r>
      <w:r w:rsidR="0024211F">
        <w:t>Vozidlá dopravcu</w:t>
      </w:r>
      <w:r w:rsidRPr="00A86621">
        <w:t>, v zmysle</w:t>
      </w:r>
      <w:r w:rsidRPr="00A5149D">
        <w:t xml:space="preserve"> definície pojmu podľa Štandardov kvality, certifikované </w:t>
      </w:r>
      <w:r w:rsidR="007D3C2B">
        <w:t xml:space="preserve">Objednávateľom resp. v prípade zapojenia do IDS Východ </w:t>
      </w:r>
      <w:r w:rsidRPr="00A5149D">
        <w:t>Organizátorom, a to najneskôr 10 kalendárnych dní pred uvedeným daných vozidiel do</w:t>
      </w:r>
      <w:r w:rsidR="000822F9">
        <w:t> </w:t>
      </w:r>
      <w:r w:rsidRPr="00A5149D">
        <w:t xml:space="preserve">prevádzky v súvislosti s poskytovaním Služby. Dopravca je povinný vyzvať </w:t>
      </w:r>
      <w:r w:rsidR="007D3C2B">
        <w:t xml:space="preserve">Objednávateľa resp. </w:t>
      </w:r>
      <w:r w:rsidRPr="00A5149D">
        <w:t>Organizátora na</w:t>
      </w:r>
      <w:r w:rsidR="000822F9">
        <w:t> </w:t>
      </w:r>
      <w:r w:rsidRPr="00A5149D">
        <w:t xml:space="preserve">certifikáciu nových vozidiel tak, aby bolo možné zabezpečiť certifikáciu všetkých nových vozidiel v lehote podľa predchádzajúcej vety s ohľadom na možnosť a kapacity </w:t>
      </w:r>
      <w:r w:rsidR="007D3C2B">
        <w:t xml:space="preserve">Objednávateľa resp. </w:t>
      </w:r>
      <w:r w:rsidRPr="00A5149D">
        <w:t xml:space="preserve">Organizátora ako aj počet nových vozidiel pripravených na certifikáciu. V prípade, ak sa </w:t>
      </w:r>
      <w:r w:rsidR="00521B39">
        <w:t>Objednávateľ</w:t>
      </w:r>
      <w:r w:rsidR="00521B39" w:rsidRPr="00A5149D">
        <w:t xml:space="preserve"> </w:t>
      </w:r>
      <w:r w:rsidR="007D3C2B">
        <w:t xml:space="preserve">resp. </w:t>
      </w:r>
      <w:r w:rsidRPr="00A5149D">
        <w:t>Organizátor nevyjadrí do 8 kalendárnych dní od vyzvania Dopravcom platí, že nové vozidlo je certifikované a bude uvedené do prevádzky.</w:t>
      </w:r>
      <w:bookmarkEnd w:id="122"/>
    </w:p>
    <w:p w14:paraId="7CD7098A" w14:textId="77777777" w:rsidR="00EB3E30" w:rsidRDefault="00EB3E30" w:rsidP="001A797C">
      <w:pPr>
        <w:pStyle w:val="Heading2"/>
        <w:keepNext w:val="0"/>
        <w:keepLines w:val="0"/>
        <w:widowControl w:val="0"/>
      </w:pPr>
      <w:bookmarkStart w:id="123" w:name="_Ref54011341"/>
      <w:r w:rsidRPr="00A5149D">
        <w:t>Dopravca je povinný po celú dobu trvania Zmluvy pri poskytovaní Služby mať platné a účinné všetky potrebné povolenia a licencie na prevádzkovanie Autobusových liniek, a v prípade potreby o príslušné povolenia a/alebo licencie na príslušnom Dopravnom správnom orgáne riadne a včas požiadať.</w:t>
      </w:r>
      <w:bookmarkEnd w:id="123"/>
    </w:p>
    <w:p w14:paraId="6095DE34" w14:textId="77777777" w:rsidR="00EB3E30" w:rsidRPr="00A5149D" w:rsidRDefault="00EB3E30" w:rsidP="001A797C">
      <w:pPr>
        <w:pStyle w:val="Heading2"/>
        <w:keepNext w:val="0"/>
        <w:keepLines w:val="0"/>
        <w:widowControl w:val="0"/>
      </w:pPr>
      <w:bookmarkStart w:id="124" w:name="_Hlk37842921"/>
      <w:r w:rsidRPr="00A5149D">
        <w:t>Dopravca je povinný zabezpečiť, aby jeho zamestnanci a/alebo zástupcovia vo vzťahu k cestujúcim dodržovali normy slušného správania a konali v súlade s dobrými mravmi, ovládali plynule slovenský jazyk a aby v prípade mimoriadnych situácií v doprave na</w:t>
      </w:r>
      <w:r w:rsidR="000822F9">
        <w:t> </w:t>
      </w:r>
      <w:r w:rsidRPr="00A5149D">
        <w:t>príslušných Spojoch informovali cestujúcich o zvolenom postupe riešenia daných mimoriadnych situácií</w:t>
      </w:r>
      <w:bookmarkEnd w:id="124"/>
      <w:r w:rsidRPr="00A5149D">
        <w:t>.</w:t>
      </w:r>
    </w:p>
    <w:p w14:paraId="707A6075" w14:textId="77777777" w:rsidR="00EB3E30" w:rsidRPr="00A5149D" w:rsidRDefault="00EB3E30" w:rsidP="001A797C">
      <w:pPr>
        <w:pStyle w:val="Heading2"/>
        <w:keepNext w:val="0"/>
        <w:keepLines w:val="0"/>
        <w:widowControl w:val="0"/>
      </w:pPr>
      <w:bookmarkStart w:id="125" w:name="_Ref98507042"/>
      <w:r w:rsidRPr="00A5149D">
        <w:t xml:space="preserve">V prípade, že Dopravca získa informáciu, že bude v určitý deň vyhlásený štrajk alebo výluka podľa zákona o kolektívnom vyjednávaní alebo podľa iných predpisov, ktorou bude alebo môže byť dotknuté plnenie tejto </w:t>
      </w:r>
      <w:r w:rsidR="00EE6D0C" w:rsidRPr="00A5149D">
        <w:t>Z</w:t>
      </w:r>
      <w:r w:rsidRPr="00A5149D">
        <w:t>mluvy, je Dopravca povinný o tejto skutočnosti bezodkladne informovať Objednávateľa. Dopravca je povinný minimalizovať dopady štrajku alebo výluky na plnenie tejto Zmluvy a súčasne je povinný postupovať pri riešení situácie v</w:t>
      </w:r>
      <w:r w:rsidR="007D4976">
        <w:t> </w:t>
      </w:r>
      <w:r w:rsidRPr="00A5149D">
        <w:t>maximálnej súčinnosti s</w:t>
      </w:r>
      <w:r w:rsidR="001C280B" w:rsidRPr="00A5149D">
        <w:t> </w:t>
      </w:r>
      <w:r w:rsidRPr="00A5149D">
        <w:t>Objednávateľom.</w:t>
      </w:r>
      <w:bookmarkEnd w:id="125"/>
    </w:p>
    <w:p w14:paraId="21D3541A" w14:textId="1512E7FB" w:rsidR="00F453CB" w:rsidRDefault="00F453CB" w:rsidP="001A797C">
      <w:pPr>
        <w:pStyle w:val="Heading2"/>
        <w:keepNext w:val="0"/>
        <w:keepLines w:val="0"/>
        <w:widowControl w:val="0"/>
      </w:pPr>
      <w:r w:rsidRPr="00A5149D">
        <w:t xml:space="preserve">Dopravca je povinný </w:t>
      </w:r>
      <w:r w:rsidR="00CC13F8" w:rsidRPr="00A5149D">
        <w:t>vykonávať</w:t>
      </w:r>
      <w:r w:rsidRPr="00A5149D">
        <w:t xml:space="preserve"> tarifné vybav</w:t>
      </w:r>
      <w:r w:rsidR="00CC13F8" w:rsidRPr="00A5149D">
        <w:t>ovanie</w:t>
      </w:r>
      <w:r w:rsidRPr="00A5149D">
        <w:t xml:space="preserve"> cestujúcich elektronickým vybavovacím </w:t>
      </w:r>
      <w:r w:rsidRPr="00A5149D">
        <w:lastRenderedPageBreak/>
        <w:t xml:space="preserve">systémom </w:t>
      </w:r>
      <w:r w:rsidR="00B32567" w:rsidRPr="00A5149D">
        <w:t>spĺňajúcim</w:t>
      </w:r>
      <w:r w:rsidRPr="00A5149D">
        <w:t xml:space="preserve"> </w:t>
      </w:r>
      <w:r w:rsidR="00B32567" w:rsidRPr="00A5149D">
        <w:t xml:space="preserve">požiadavky </w:t>
      </w:r>
      <w:r w:rsidRPr="00A5149D">
        <w:t xml:space="preserve">Štandardov kvality. Pre vylúčenie </w:t>
      </w:r>
      <w:r w:rsidR="00B32567" w:rsidRPr="00A5149D">
        <w:t>akýchkoľvek pochybností platí, že obstaranie tarifného vybavovacieho systému a</w:t>
      </w:r>
      <w:r w:rsidR="00CC13F8" w:rsidRPr="00A5149D">
        <w:t xml:space="preserve"> zabezpečenie</w:t>
      </w:r>
      <w:r w:rsidR="00B32567" w:rsidRPr="00A5149D">
        <w:t> jeho aktualizáci</w:t>
      </w:r>
      <w:r w:rsidR="00CC13F8" w:rsidRPr="00A5149D">
        <w:t>í</w:t>
      </w:r>
      <w:r w:rsidR="00B32567" w:rsidRPr="00A5149D">
        <w:t xml:space="preserve"> </w:t>
      </w:r>
      <w:r w:rsidR="00CC13F8" w:rsidRPr="00A5149D">
        <w:t>je</w:t>
      </w:r>
      <w:r w:rsidR="00B32567" w:rsidRPr="00A5149D">
        <w:t xml:space="preserve"> v réžii a na vlastné náklady Dopravcu, tzn. náklady sú súčasťou predloženej Ponuky dopravcu</w:t>
      </w:r>
      <w:r w:rsidR="009A4190" w:rsidRPr="00A5149D">
        <w:t>. Týmto nie je dotknuté právo Objednávateľa na uplatnenie ustanovenia bodu</w:t>
      </w:r>
      <w:r w:rsidR="00CC13F8" w:rsidRPr="00A5149D">
        <w:t xml:space="preserve"> </w:t>
      </w:r>
      <w:r w:rsidR="00572D6E">
        <w:fldChar w:fldCharType="begin"/>
      </w:r>
      <w:r w:rsidR="00572D6E">
        <w:instrText xml:space="preserve"> REF _Ref83633053 \r \h  \* MERGEFORMAT </w:instrText>
      </w:r>
      <w:r w:rsidR="00572D6E">
        <w:fldChar w:fldCharType="separate"/>
      </w:r>
      <w:r w:rsidR="001C7151">
        <w:t>6.16</w:t>
      </w:r>
      <w:r w:rsidR="00572D6E">
        <w:fldChar w:fldCharType="end"/>
      </w:r>
      <w:r w:rsidR="00CC13F8" w:rsidRPr="00A5149D">
        <w:t xml:space="preserve"> Zmluvy</w:t>
      </w:r>
      <w:r w:rsidR="002C5D72">
        <w:t>.</w:t>
      </w:r>
    </w:p>
    <w:p w14:paraId="434E3CFE" w14:textId="4C67E2CF" w:rsidR="00BC74C5" w:rsidRPr="00CA49D5" w:rsidRDefault="00BC74C5" w:rsidP="00843502">
      <w:pPr>
        <w:pStyle w:val="Heading2"/>
        <w:keepNext w:val="0"/>
        <w:keepLines w:val="0"/>
        <w:widowControl w:val="0"/>
      </w:pPr>
      <w:r w:rsidRPr="00CA49D5">
        <w:t xml:space="preserve">Dopravca </w:t>
      </w:r>
      <w:r w:rsidR="0017029B" w:rsidRPr="00CA49D5">
        <w:t xml:space="preserve">je </w:t>
      </w:r>
      <w:r w:rsidRPr="00CA49D5">
        <w:t xml:space="preserve">povinný </w:t>
      </w:r>
      <w:r w:rsidR="009C6184" w:rsidRPr="00CA49D5">
        <w:t xml:space="preserve">na vlastné náklady </w:t>
      </w:r>
      <w:r w:rsidRPr="00CA49D5">
        <w:t xml:space="preserve">zabezpečiť zariadenia tarifného vybavovania cestujúcich (vrátane zariadení revíznej kontroly cestovných lístkov), ktoré budú kompatibilné s Dopravnými kartami používanými v IDS Východ. Kartové štandardy Dopravných kariet vrátane minimálnych technických požiadaviek na kompatibilitu sú popísané v Prílohe č. </w:t>
      </w:r>
      <w:r w:rsidR="00A94F77" w:rsidRPr="00CA49D5">
        <w:t xml:space="preserve">10 </w:t>
      </w:r>
      <w:r w:rsidRPr="00CA49D5">
        <w:t xml:space="preserve">tejto Zmluvy (Kartový štandard). Dopravca vyslovene súhlasí, že Objednávateľ je oprávnený Kartový štandard jednostranne aktualizovať resp. meniť. Aktualizované znenie Kartového štandardu Objednávateľ písomne oznámi Dopravcovi dostatočne vopred, spravidla najneskôr 60 dní pred zavedením predmetnej zmeny. Aktualizované znenie je pre Dopravcu záväzné od termínu zavedenia zmeny Objednávateľom. Dopravca je povinný bezvýhradne danú zmenu Kartového štandardu akceptovať. Pre prípad zmeny Kartového štandardu sa postupuje podľa bodu </w:t>
      </w:r>
      <w:r w:rsidR="00572D6E">
        <w:fldChar w:fldCharType="begin"/>
      </w:r>
      <w:r w:rsidR="00572D6E">
        <w:instrText xml:space="preserve"> REF _Ref52178238 \r \h  \* MERGEFORMAT </w:instrText>
      </w:r>
      <w:r w:rsidR="00572D6E">
        <w:fldChar w:fldCharType="separate"/>
      </w:r>
      <w:r w:rsidR="001C7151">
        <w:t>5.4.8</w:t>
      </w:r>
      <w:r w:rsidR="00572D6E">
        <w:fldChar w:fldCharType="end"/>
      </w:r>
      <w:r w:rsidRPr="00CA49D5">
        <w:t xml:space="preserve"> tejto Zmluvy.</w:t>
      </w:r>
    </w:p>
    <w:p w14:paraId="2B86A40E" w14:textId="77777777" w:rsidR="00BC74C5" w:rsidRDefault="00BC74C5" w:rsidP="001A797C">
      <w:pPr>
        <w:widowControl w:val="0"/>
        <w:spacing w:after="120" w:line="240" w:lineRule="auto"/>
        <w:ind w:left="709"/>
        <w:jc w:val="both"/>
        <w:rPr>
          <w:rFonts w:ascii="Lato" w:hAnsi="Lato"/>
        </w:rPr>
      </w:pPr>
      <w:r w:rsidRPr="00CA49D5">
        <w:rPr>
          <w:rFonts w:ascii="Lato" w:hAnsi="Lato"/>
        </w:rPr>
        <w:t xml:space="preserve">S cieľom zabezpečiť interoperabilitu akceptačných zariadení Dopravcu s Dopravnými kartami a systémami používanými v IDS Východ sa Dopravca zaväzuje najneskôr do 90 dní odo dňa </w:t>
      </w:r>
      <w:r w:rsidR="00FC3F98" w:rsidRPr="00CA49D5">
        <w:rPr>
          <w:rFonts w:ascii="Lato" w:hAnsi="Lato"/>
        </w:rPr>
        <w:t xml:space="preserve">oznámenia Objednávateľa </w:t>
      </w:r>
      <w:r w:rsidRPr="00CA49D5">
        <w:rPr>
          <w:rFonts w:ascii="Lato" w:hAnsi="Lato"/>
        </w:rPr>
        <w:t xml:space="preserve">pristúpiť do systému vzájomného uznávania Dopravných kariet a následného rozúčtovania tržieb z cestovného v rámci projektu Slovenský dopravný pas (ďalej ako </w:t>
      </w:r>
      <w:r w:rsidRPr="00CA49D5">
        <w:rPr>
          <w:rFonts w:ascii="Lato" w:hAnsi="Lato"/>
          <w:b/>
          <w:bCs/>
          <w:i/>
          <w:iCs/>
        </w:rPr>
        <w:t>„SDP“</w:t>
      </w:r>
      <w:r w:rsidRPr="00CA49D5">
        <w:rPr>
          <w:rFonts w:ascii="Lato" w:hAnsi="Lato"/>
        </w:rPr>
        <w:t>), a to v prípade, že v danom systéme ešte nie je zapojený. Podmienky zapojenia do SDP sú uverejnené na webovom sídle Zväzu autobusovej dopravy. Dopravca je povinný v tomto ohľade poskytnúť súčinnosť pri uzatvorení zmluvy s dodávateľom bezkontaktných čipových kariet a informačných systémov pre prácu s Dopravnými kartami v rámci SDP (ďalej ako „</w:t>
      </w:r>
      <w:r w:rsidRPr="00CA49D5">
        <w:rPr>
          <w:rFonts w:ascii="Lato" w:hAnsi="Lato"/>
          <w:b/>
          <w:bCs/>
          <w:i/>
          <w:iCs/>
        </w:rPr>
        <w:t>Určený dodávateľ</w:t>
      </w:r>
      <w:r w:rsidRPr="00CA49D5">
        <w:rPr>
          <w:rFonts w:ascii="Lato" w:hAnsi="Lato"/>
        </w:rPr>
        <w:t xml:space="preserve">“). </w:t>
      </w:r>
    </w:p>
    <w:p w14:paraId="6750875F" w14:textId="77777777" w:rsidR="00BC74C5" w:rsidRPr="009E07C4" w:rsidRDefault="00BC74C5" w:rsidP="00843502">
      <w:pPr>
        <w:pStyle w:val="Heading2"/>
        <w:keepNext w:val="0"/>
        <w:keepLines w:val="0"/>
        <w:widowControl w:val="0"/>
      </w:pPr>
      <w:bookmarkStart w:id="126" w:name="_Ref122094063"/>
      <w:r w:rsidRPr="00A5149D">
        <w:t>Dopravca</w:t>
      </w:r>
      <w:r>
        <w:t xml:space="preserve"> a Objednávateľ</w:t>
      </w:r>
      <w:r w:rsidRPr="00A5149D">
        <w:t xml:space="preserve"> sa zaväzuj</w:t>
      </w:r>
      <w:r>
        <w:t xml:space="preserve">ú, že s </w:t>
      </w:r>
      <w:r w:rsidRPr="00A5149D">
        <w:t>dodávateľmi hardvérového a softvérového vybavenia pre tarifno-vybavovacie a informačné systémy</w:t>
      </w:r>
      <w:r>
        <w:t xml:space="preserve"> pre účely plnenia Služieb </w:t>
      </w:r>
      <w:r w:rsidRPr="00C2699A">
        <w:rPr>
          <w:b/>
          <w:bCs/>
        </w:rPr>
        <w:t xml:space="preserve">nedojednajú </w:t>
      </w:r>
      <w:r w:rsidRPr="00C2699A">
        <w:rPr>
          <w:b/>
          <w:bCs/>
          <w:u w:val="single"/>
        </w:rPr>
        <w:t>v zmluvách</w:t>
      </w:r>
      <w:r w:rsidRPr="00C2699A">
        <w:rPr>
          <w:b/>
          <w:bCs/>
        </w:rPr>
        <w:t xml:space="preserve"> také ustanovenia</w:t>
      </w:r>
      <w:r>
        <w:t>, ktoré by  vylučovali ich prepojenie s inými hardvérovými a softvérovými systémami výlučne na základe zmluvného (záväzkového) obmedzenia (t. j. by vytvárali tzv. uzavreté systémy), pokiaľ technické rozhranie týchto hardvérových a softvérových systémov inak takéto prepojenie bude umožňovať</w:t>
      </w:r>
      <w:r w:rsidRPr="00A5149D">
        <w:t>. Dopravca</w:t>
      </w:r>
      <w:r>
        <w:t xml:space="preserve"> a Objednávateľ</w:t>
      </w:r>
      <w:r w:rsidRPr="00A5149D">
        <w:t xml:space="preserve"> sa zaväzuj</w:t>
      </w:r>
      <w:r>
        <w:t>ú</w:t>
      </w:r>
      <w:r w:rsidRPr="00A5149D">
        <w:t>, že obstaranie a</w:t>
      </w:r>
      <w:r>
        <w:t> </w:t>
      </w:r>
      <w:r w:rsidRPr="00A5149D">
        <w:t>zabezpečenie</w:t>
      </w:r>
      <w:r>
        <w:t xml:space="preserve"> </w:t>
      </w:r>
      <w:r w:rsidRPr="00A5149D">
        <w:t>tarifno-vybavovacieho a informačného systému bud</w:t>
      </w:r>
      <w:r>
        <w:t>ú</w:t>
      </w:r>
      <w:r w:rsidRPr="00A5149D">
        <w:t xml:space="preserve"> realizovať takým spôsobom, pri ktorom obstarávané hardvérové vybavenie nebude limitovať </w:t>
      </w:r>
      <w:r>
        <w:t xml:space="preserve">(okrem limitácie vyvolanej objektívnou technickou povahou a vlastnosťami daného hardvéru) </w:t>
      </w:r>
      <w:r w:rsidRPr="00A5149D">
        <w:t>Dopravcu</w:t>
      </w:r>
      <w:r>
        <w:t xml:space="preserve"> a Objednávateľa</w:t>
      </w:r>
      <w:r w:rsidRPr="00A5149D">
        <w:t xml:space="preserve"> v možnostiach slobodného výberu softvérového vybavenia, a naopak, obstarávané softvérové vybavenie nebude limitovať </w:t>
      </w:r>
      <w:r>
        <w:t xml:space="preserve">(okrem limitácie vyvolanej objektívnou technickou povahou a vlastnosťami daného softvéru) </w:t>
      </w:r>
      <w:r w:rsidRPr="00A5149D">
        <w:t>Dopravcu</w:t>
      </w:r>
      <w:r>
        <w:t xml:space="preserve"> a Objednávateľa</w:t>
      </w:r>
      <w:r w:rsidRPr="00A5149D">
        <w:t xml:space="preserve"> v možnostiach slobodného výberu hardvérového vybavenia. </w:t>
      </w:r>
      <w:r w:rsidRPr="007F1D4D">
        <w:t>Prepojenie existujúc</w:t>
      </w:r>
      <w:r>
        <w:t>ich hardvérových a softvérových</w:t>
      </w:r>
      <w:r w:rsidRPr="007F1D4D">
        <w:t xml:space="preserve"> systém</w:t>
      </w:r>
      <w:r>
        <w:t>ov</w:t>
      </w:r>
      <w:r w:rsidRPr="007F1D4D">
        <w:t xml:space="preserve"> s</w:t>
      </w:r>
      <w:r>
        <w:t xml:space="preserve"> inými hardvérovými </w:t>
      </w:r>
      <w:r w:rsidRPr="006D7D53">
        <w:t>a softvérovými systémami bude realizované výlučne na úrovni hardvérových a</w:t>
      </w:r>
      <w:r>
        <w:t> </w:t>
      </w:r>
      <w:r w:rsidRPr="006D7D53">
        <w:t>softvérových rozhraní (API)</w:t>
      </w:r>
      <w:r>
        <w:t>,</w:t>
      </w:r>
      <w:r w:rsidRPr="006D7D53">
        <w:t> bez nutnosti zásahu do hardvéru existujúcich zariadení, t.</w:t>
      </w:r>
      <w:r>
        <w:t xml:space="preserve"> </w:t>
      </w:r>
      <w:r w:rsidRPr="006D7D53">
        <w:t xml:space="preserve">j. bude možné ho realizovať ako prepojenie jednotlivých </w:t>
      </w:r>
      <w:r>
        <w:t>systémov</w:t>
      </w:r>
      <w:r w:rsidRPr="006D7D53">
        <w:t xml:space="preserve"> cez definované rozhrania.</w:t>
      </w:r>
      <w:bookmarkEnd w:id="126"/>
    </w:p>
    <w:p w14:paraId="176642FF" w14:textId="3F0AAF3A" w:rsidR="00BC74C5" w:rsidRPr="00BC74C5" w:rsidRDefault="009A4766" w:rsidP="001A797C">
      <w:pPr>
        <w:pStyle w:val="Heading2"/>
        <w:keepNext w:val="0"/>
        <w:keepLines w:val="0"/>
        <w:widowControl w:val="0"/>
      </w:pPr>
      <w:bookmarkStart w:id="127" w:name="_Ref71094227"/>
      <w:bookmarkStart w:id="128" w:name="_Ref83633053"/>
      <w:r w:rsidRPr="00A5149D">
        <w:t>Dopravca vyslovene súhlasí s tým, že v priebehu platnosti Zmluvy môže Objednávateľ</w:t>
      </w:r>
      <w:r>
        <w:t xml:space="preserve"> </w:t>
      </w:r>
      <w:r w:rsidRPr="00A5149D">
        <w:t>rozhodnúť Pokynom objednávateľa</w:t>
      </w:r>
      <w:r>
        <w:t>, že sám obstará a Dopravcovi dodá zariadenia a/alebo softvér</w:t>
      </w:r>
      <w:r w:rsidRPr="00A5149D">
        <w:t xml:space="preserve"> tarifno-vybavovacích systémov</w:t>
      </w:r>
      <w:r>
        <w:t xml:space="preserve"> pre účely zabezpečenia Služieb</w:t>
      </w:r>
      <w:r w:rsidRPr="00A5149D">
        <w:t xml:space="preserve">. </w:t>
      </w:r>
      <w:r>
        <w:t xml:space="preserve">V takom prípade sa Dopravca zaväzuje tieto systémy od Objednávateľa alebo Organizátora prevziať a využívať pre účely zabezpečovania Služieb. </w:t>
      </w:r>
      <w:r w:rsidRPr="00A5149D">
        <w:t xml:space="preserve">V prípade, že by sa takáto zmena dotkla </w:t>
      </w:r>
      <w:r>
        <w:t>Jednotkových</w:t>
      </w:r>
      <w:r w:rsidRPr="00A5149D">
        <w:t xml:space="preserve"> nákladov Dopravcu spojených s poskytovaním Služby, Zmluvné strany zohľadnia túto skutočnosť adekvátnou úpravou príslušných Jednotkových nákladov na poskytovanie Služby v Zmluve</w:t>
      </w:r>
      <w:bookmarkEnd w:id="127"/>
      <w:r w:rsidRPr="00A5149D">
        <w:t xml:space="preserve">, pričom sa na takúto úpravu primerane použijú ustanovenia bodu </w:t>
      </w:r>
      <w:r w:rsidR="00572D6E">
        <w:fldChar w:fldCharType="begin"/>
      </w:r>
      <w:r w:rsidR="00572D6E">
        <w:instrText xml:space="preserve"> REF _Ref52178238 \r \h  \* MERGEFORMAT </w:instrText>
      </w:r>
      <w:r w:rsidR="00572D6E">
        <w:fldChar w:fldCharType="separate"/>
      </w:r>
      <w:r w:rsidR="001C7151">
        <w:t>5.4.8</w:t>
      </w:r>
      <w:r w:rsidR="00572D6E">
        <w:fldChar w:fldCharType="end"/>
      </w:r>
      <w:r w:rsidRPr="00A5149D">
        <w:t xml:space="preserve"> Zmluvy.</w:t>
      </w:r>
      <w:bookmarkEnd w:id="128"/>
    </w:p>
    <w:p w14:paraId="4924F14D" w14:textId="77777777" w:rsidR="00631E2B" w:rsidRPr="00E24FA9" w:rsidRDefault="00631E2B" w:rsidP="001A797C">
      <w:pPr>
        <w:pStyle w:val="Heading2"/>
        <w:keepNext w:val="0"/>
        <w:keepLines w:val="0"/>
        <w:widowControl w:val="0"/>
      </w:pPr>
      <w:bookmarkStart w:id="129" w:name="_Ref54010031"/>
      <w:r w:rsidRPr="00A5149D">
        <w:t>Dopravca je povinný zabezpečiť po dobu poskytovania Služby funkčnosť vybavovacích a predajných zariadení Používaných vozidiel a</w:t>
      </w:r>
      <w:r w:rsidR="00784D9A">
        <w:t> </w:t>
      </w:r>
      <w:r w:rsidRPr="00E24FA9">
        <w:t>funkčnosť</w:t>
      </w:r>
      <w:r w:rsidR="00784D9A" w:rsidRPr="00E24FA9">
        <w:t xml:space="preserve"> a plnohodnotné používanie</w:t>
      </w:r>
      <w:r w:rsidRPr="00E24FA9">
        <w:t xml:space="preserve"> všetkých </w:t>
      </w:r>
      <w:r w:rsidRPr="00E24FA9">
        <w:lastRenderedPageBreak/>
        <w:t>ostatných zariadení vyplývajúcich Dopravcovi zo Štandardov kvality.</w:t>
      </w:r>
    </w:p>
    <w:p w14:paraId="2949E773" w14:textId="77777777" w:rsidR="00EB3E30" w:rsidRPr="00A5149D" w:rsidRDefault="00EB3E30" w:rsidP="001A797C">
      <w:pPr>
        <w:pStyle w:val="Heading2"/>
        <w:keepNext w:val="0"/>
        <w:keepLines w:val="0"/>
        <w:widowControl w:val="0"/>
      </w:pPr>
      <w:bookmarkStart w:id="130" w:name="_Ref98507130"/>
      <w:r w:rsidRPr="00A5149D">
        <w:t xml:space="preserve">Dopravca je povinný na požiadanie Objednávateľa alebo Organizátora predložiť Objednávateľovi resp. Organizátorovi v elektronickej podobe v </w:t>
      </w:r>
      <w:r w:rsidR="00AB3FBC" w:rsidRPr="00A5149D">
        <w:t>požadovanom formáte</w:t>
      </w:r>
      <w:r w:rsidR="006F082D" w:rsidRPr="00A5149D">
        <w:t xml:space="preserve"> </w:t>
      </w:r>
      <w:r w:rsidRPr="00A5149D">
        <w:t>všetky dáta o predaji cestovného v nezmenenej podobe tak, ako boli zapísané a vyčítané z vybavovacieho a predajného zariadenia. Do týchto dát nemá Dopravca právo neskôr akokoľvek zasahovať alebo ich dodatočne pozmeňovať. Dopravca sa zaväzuje nevykonávať žiadnu manipuláciu s údajmi o predaji cestovného.</w:t>
      </w:r>
      <w:r w:rsidR="00E5528D">
        <w:t xml:space="preserve"> Uvedené údaje je Dopravca povinný priebežne poskytovať aj prostredníctvom elektronickej aplikácie na sledovanie aktuálneho vývoja ekonomických a prevádzkových údajov.</w:t>
      </w:r>
      <w:r w:rsidR="00AB3FBC" w:rsidRPr="00A5149D">
        <w:t xml:space="preserve"> V prípade poruchy vybavovacieho zariadenia je Dopravca povinný predkladať informácie o Tržbách samostatne.</w:t>
      </w:r>
      <w:bookmarkEnd w:id="129"/>
      <w:bookmarkEnd w:id="130"/>
    </w:p>
    <w:p w14:paraId="1340DD67" w14:textId="77777777" w:rsidR="00817BD7" w:rsidRPr="00A5149D" w:rsidRDefault="00504015" w:rsidP="001A797C">
      <w:pPr>
        <w:pStyle w:val="Heading2"/>
        <w:keepNext w:val="0"/>
        <w:keepLines w:val="0"/>
        <w:widowControl w:val="0"/>
      </w:pPr>
      <w:bookmarkStart w:id="131" w:name="_Ref98507191"/>
      <w:r w:rsidRPr="00A5149D">
        <w:t>Dopravca je povinný</w:t>
      </w:r>
      <w:r w:rsidR="004F77B6" w:rsidRPr="00A5149D">
        <w:t xml:space="preserve"> priebežne </w:t>
      </w:r>
      <w:r w:rsidR="002A2A85" w:rsidRPr="00A5149D">
        <w:t xml:space="preserve">(v reálnom čase) </w:t>
      </w:r>
      <w:r w:rsidRPr="00A5149D">
        <w:t>poskytovať Objednávateľovi a</w:t>
      </w:r>
      <w:r w:rsidR="004F77B6" w:rsidRPr="00A5149D">
        <w:t> </w:t>
      </w:r>
      <w:r w:rsidRPr="00A5149D">
        <w:t>Organizátorovi</w:t>
      </w:r>
      <w:r w:rsidR="004F77B6" w:rsidRPr="00A5149D">
        <w:t xml:space="preserve"> všetky dáta o aktuáln</w:t>
      </w:r>
      <w:r w:rsidR="000E12FC" w:rsidRPr="00A5149D">
        <w:t>ych</w:t>
      </w:r>
      <w:r w:rsidR="004F77B6" w:rsidRPr="00A5149D">
        <w:t xml:space="preserve"> poloh</w:t>
      </w:r>
      <w:r w:rsidR="000E12FC" w:rsidRPr="00A5149D">
        <w:t>ách</w:t>
      </w:r>
      <w:r w:rsidR="004F77B6" w:rsidRPr="00A5149D">
        <w:t xml:space="preserve"> </w:t>
      </w:r>
      <w:r w:rsidR="000E12FC" w:rsidRPr="00A5149D">
        <w:t xml:space="preserve">všetkých </w:t>
      </w:r>
      <w:r w:rsidR="004F77B6" w:rsidRPr="00A5149D">
        <w:t>vozidiel zabezpečujúcich Službu, a to</w:t>
      </w:r>
      <w:r w:rsidRPr="00A5149D">
        <w:t xml:space="preserve"> v elektronickej podobe,</w:t>
      </w:r>
      <w:r w:rsidR="002A2A85" w:rsidRPr="00A5149D">
        <w:t xml:space="preserve"> </w:t>
      </w:r>
      <w:r w:rsidRPr="00A5149D">
        <w:t>v požadovanom formáte a v stanovenej frekvencii.</w:t>
      </w:r>
      <w:r w:rsidR="000E12FC" w:rsidRPr="00A5149D">
        <w:t xml:space="preserve"> Dáta o aktuálnych polohách vozidiel musia byť vždy spojené s informáciou o linke a spoji, ktorého sa týkajú.</w:t>
      </w:r>
      <w:r w:rsidRPr="00A5149D">
        <w:t xml:space="preserve"> </w:t>
      </w:r>
      <w:r w:rsidR="00605007" w:rsidRPr="00A5149D">
        <w:t>Dopravca vyslovene súhlasí, že t</w:t>
      </w:r>
      <w:r w:rsidRPr="00A5149D">
        <w:t>ieto dáta môže Objednávateľ a Organizátor poskytovať tretím osobám za</w:t>
      </w:r>
      <w:r w:rsidR="001C280B" w:rsidRPr="00A5149D">
        <w:t> </w:t>
      </w:r>
      <w:r w:rsidRPr="00A5149D">
        <w:t>účelom informovania cestujúcej verejnosti a organizovania dopravných služieb.</w:t>
      </w:r>
      <w:bookmarkEnd w:id="131"/>
    </w:p>
    <w:p w14:paraId="3A7A7BDB" w14:textId="77777777" w:rsidR="007A33C2" w:rsidRDefault="007A33C2" w:rsidP="001A797C">
      <w:pPr>
        <w:pStyle w:val="Heading2"/>
        <w:keepNext w:val="0"/>
        <w:keepLines w:val="0"/>
        <w:widowControl w:val="0"/>
      </w:pPr>
      <w:r w:rsidRPr="00A5149D">
        <w:t>Dopravca je povinný poskytovať údaje na základe vyžiadania bez zbytočného odkladu, pričom v odôvodnených zložitých prípadoch je možné písomne dohodnúť lehotu, ktorá je primeraná rozsahu a potrebe spracovania vyžadovaných údajov.</w:t>
      </w:r>
    </w:p>
    <w:p w14:paraId="07EE4652" w14:textId="77777777" w:rsidR="002C5D72" w:rsidRPr="00071F99" w:rsidRDefault="002C5D72" w:rsidP="001A797C">
      <w:pPr>
        <w:pStyle w:val="Heading2"/>
        <w:keepNext w:val="0"/>
        <w:keepLines w:val="0"/>
        <w:widowControl w:val="0"/>
      </w:pPr>
      <w:r w:rsidRPr="00071F99">
        <w:t>Dopravca je povinný vykonávať prepravnú kontrolu v rozsahu a </w:t>
      </w:r>
      <w:r w:rsidR="00E76951" w:rsidRPr="00071F99">
        <w:t>podľa</w:t>
      </w:r>
      <w:r w:rsidRPr="00071F99">
        <w:t xml:space="preserve"> podmienok určených v Štandardoch kvality.</w:t>
      </w:r>
    </w:p>
    <w:p w14:paraId="5B0C6F62" w14:textId="77777777" w:rsidR="00631E2B" w:rsidRPr="00A5149D" w:rsidRDefault="00EB3E30" w:rsidP="001A797C">
      <w:pPr>
        <w:pStyle w:val="Heading2"/>
        <w:keepNext w:val="0"/>
        <w:keepLines w:val="0"/>
        <w:widowControl w:val="0"/>
      </w:pPr>
      <w:bookmarkStart w:id="132" w:name="_Ref54007520"/>
      <w:r w:rsidRPr="00A5149D">
        <w:t xml:space="preserve">Dopravca nie je oprávnený bez predchádzajúceho výslovného pokynu alebo súhlasu Objednávateľa meniť obsah </w:t>
      </w:r>
      <w:r w:rsidR="00C02E9D" w:rsidRPr="00A5149D">
        <w:t>CP</w:t>
      </w:r>
      <w:r w:rsidRPr="00A5149D">
        <w:t>.</w:t>
      </w:r>
      <w:bookmarkEnd w:id="132"/>
    </w:p>
    <w:p w14:paraId="0719FA44" w14:textId="77777777" w:rsidR="007D3C2B" w:rsidRDefault="0038434A" w:rsidP="001A797C">
      <w:pPr>
        <w:pStyle w:val="Heading2"/>
        <w:keepNext w:val="0"/>
        <w:keepLines w:val="0"/>
        <w:widowControl w:val="0"/>
      </w:pPr>
      <w:bookmarkStart w:id="133" w:name="_Ref68594965"/>
      <w:r w:rsidRPr="003307B7">
        <w:t xml:space="preserve">Dopravca je povinný </w:t>
      </w:r>
      <w:r w:rsidR="006D49EE" w:rsidRPr="003307B7">
        <w:t xml:space="preserve">k dátumu začatia poskytovania Služby </w:t>
      </w:r>
      <w:r w:rsidRPr="003307B7">
        <w:t>zabezpečiť</w:t>
      </w:r>
      <w:r w:rsidR="001C280B" w:rsidRPr="003307B7">
        <w:t xml:space="preserve"> </w:t>
      </w:r>
      <w:r w:rsidR="001C280B" w:rsidRPr="0085116B">
        <w:t>minimálne</w:t>
      </w:r>
      <w:r w:rsidR="006D49EE" w:rsidRPr="0085116B">
        <w:t xml:space="preserve"> </w:t>
      </w:r>
      <w:r w:rsidR="00E27C54" w:rsidRPr="0085116B">
        <w:t>50</w:t>
      </w:r>
      <w:r w:rsidR="006D49EE" w:rsidRPr="0085116B">
        <w:t>%</w:t>
      </w:r>
      <w:r w:rsidR="006D49EE" w:rsidRPr="00E24FA9">
        <w:t xml:space="preserve"> </w:t>
      </w:r>
      <w:r w:rsidR="006D49EE" w:rsidRPr="0042608C">
        <w:t xml:space="preserve">podiel </w:t>
      </w:r>
      <w:r w:rsidR="009361AB" w:rsidRPr="0042608C">
        <w:t>klimatizovaných vozidiel</w:t>
      </w:r>
      <w:r w:rsidR="009361AB" w:rsidRPr="00A5149D">
        <w:t xml:space="preserve"> voči celkovému počtu vozidiel, ktorými bude zabezpečovať poskytovanie dopravných služieb v súlade s touto Zmluvou.</w:t>
      </w:r>
    </w:p>
    <w:p w14:paraId="0AA2B941" w14:textId="09AB9A25" w:rsidR="007D3C2B" w:rsidRDefault="003B71BA" w:rsidP="001A797C">
      <w:pPr>
        <w:pStyle w:val="Heading2"/>
        <w:keepNext w:val="0"/>
        <w:keepLines w:val="0"/>
        <w:widowControl w:val="0"/>
      </w:pPr>
      <w:r>
        <w:t xml:space="preserve">Dopravca sa zaväzuje k dátumu začatia poskytovania Služby alebo postupne počas trvania Zmluvy vymeniť každý pôvodný označník (s výnimkou označníkov, ktoré sú súčasťou elektronickej tabule) za nový označník, ktorý bude </w:t>
      </w:r>
      <w:r w:rsidR="0094161A">
        <w:t>vy</w:t>
      </w:r>
      <w:r>
        <w:t>hovovať podmienkam uvedeným</w:t>
      </w:r>
      <w:r w:rsidRPr="003B71BA">
        <w:t xml:space="preserve"> v Štandardoch kvality</w:t>
      </w:r>
      <w:r>
        <w:t xml:space="preserve">. Bez ohľadu na prvú vetu tohto ustanovenia sa </w:t>
      </w:r>
      <w:r w:rsidR="007D3C2B" w:rsidRPr="0017182B">
        <w:t xml:space="preserve">Dopravca </w:t>
      </w:r>
      <w:r>
        <w:t>zaväzuje</w:t>
      </w:r>
      <w:r w:rsidR="007D3C2B" w:rsidRPr="0017182B">
        <w:t xml:space="preserve"> zabezpečiť, aby k dátumu začatia poskytovania Služby a následne po celú dobu poskytovania Služby boli nástupné aj výstupné miesta zastávok (tzv. zastávkové stanovištia), ktoré budú využívané pri plnení Zmluvy v rámci prevádzky jednotlivých Autobusových liniek, vybavené označníkmi zastávok v súlade s podmienkami uvedenými v</w:t>
      </w:r>
      <w:r w:rsidR="007D3C2B">
        <w:t> </w:t>
      </w:r>
      <w:r w:rsidR="007D3C2B" w:rsidRPr="0017182B">
        <w:t>Štandardoch kvality a udržiavané v dobrom technickom stave s aktuálnymi zobrazovanými informáciami.</w:t>
      </w:r>
      <w:r>
        <w:t xml:space="preserve"> .</w:t>
      </w:r>
      <w:r w:rsidR="007D3C2B" w:rsidRPr="0017182B">
        <w:t>Dopravca je povinný zriaďovať a spravovať označníky zastávok na vlastné náklady. Dopravca sa zaväzuje, že prevedie vlastníctvo vo vzťahu k ním zriadeným označníkom zastávok</w:t>
      </w:r>
      <w:r w:rsidR="00A07791">
        <w:t xml:space="preserve"> (s výnimkou označníkov, ktoré sú súčasťou elektronickej tabule)</w:t>
      </w:r>
      <w:r w:rsidR="007D3C2B" w:rsidRPr="0017182B">
        <w:t xml:space="preserve"> po ukončení Zmluvy z dôvodov uvedených v bode </w:t>
      </w:r>
      <w:r w:rsidR="00572D6E">
        <w:fldChar w:fldCharType="begin"/>
      </w:r>
      <w:r w:rsidR="00572D6E">
        <w:instrText xml:space="preserve"> REF _Ref71096621 \r \h  \* MERGEFORMAT </w:instrText>
      </w:r>
      <w:r w:rsidR="00572D6E">
        <w:fldChar w:fldCharType="separate"/>
      </w:r>
      <w:r w:rsidR="001C7151">
        <w:t>11.4</w:t>
      </w:r>
      <w:r w:rsidR="00572D6E">
        <w:fldChar w:fldCharType="end"/>
      </w:r>
      <w:r w:rsidR="007D3C2B" w:rsidRPr="0017182B">
        <w:t xml:space="preserve"> Zmluvy na </w:t>
      </w:r>
      <w:r w:rsidR="00A07791">
        <w:t>Objednávateľa</w:t>
      </w:r>
      <w:r w:rsidR="00A654FC" w:rsidRPr="0017182B">
        <w:t xml:space="preserve"> </w:t>
      </w:r>
      <w:r w:rsidR="007D3C2B" w:rsidRPr="0017182B">
        <w:t xml:space="preserve">alebo dopravcu, ktorý bude vybraný pre následné zabezpečenie dopravnej obslužnosti pre </w:t>
      </w:r>
      <w:r w:rsidR="007D3C2B">
        <w:t>Vymedzené územie</w:t>
      </w:r>
      <w:r w:rsidR="007D3C2B" w:rsidRPr="008142D6">
        <w:t xml:space="preserve"> podľa postupov zákona č. 343/2015 Z. z., za cenu 0,01 EUR/ks bez DPH, a to najneskôr ku dňu začatia poskytovania dopravných služieb vo verejnom záujme vybraným dopravcom. Dopravca sa zaväzuje, že počas trvania tejto Zmluvy nepredá ním zriadené označníky a prípadné elektronické tabule inej osobe ako osobe uvedenej v predchádzajúcej vete</w:t>
      </w:r>
      <w:r w:rsidR="007D3C2B">
        <w:t>.</w:t>
      </w:r>
      <w:r w:rsidR="00A07791">
        <w:t xml:space="preserve"> </w:t>
      </w:r>
    </w:p>
    <w:p w14:paraId="1FA9AF15" w14:textId="77777777" w:rsidR="0023665C" w:rsidRPr="00A5149D" w:rsidRDefault="0023665C" w:rsidP="001A797C">
      <w:pPr>
        <w:pStyle w:val="Heading2"/>
        <w:keepNext w:val="0"/>
        <w:keepLines w:val="0"/>
        <w:widowControl w:val="0"/>
      </w:pPr>
      <w:bookmarkStart w:id="134" w:name="_Ref87335341"/>
      <w:bookmarkEnd w:id="133"/>
      <w:r w:rsidRPr="00A5149D">
        <w:t xml:space="preserve">Dopravca je povinný rešpektovať </w:t>
      </w:r>
      <w:r w:rsidR="008516CC">
        <w:t xml:space="preserve">Objednávateľom dodaný dizajnmanuál na </w:t>
      </w:r>
      <w:r w:rsidRPr="00A5149D">
        <w:t>predpísané riešenie vonkajšieho vzhľadu vozidiel a je povinný sa v tejto oblasti riadiť Štandardmi kvality.</w:t>
      </w:r>
      <w:r w:rsidR="00A8323D">
        <w:t xml:space="preserve"> Objednávateľ je zároveň oprávnený určiť iba konkrétnu skupinu vozidiel pre účel uplatnenia dodaného dizajnmanuálu.</w:t>
      </w:r>
      <w:r w:rsidR="005D09B5" w:rsidRPr="005D09B5">
        <w:t xml:space="preserve"> </w:t>
      </w:r>
      <w:r w:rsidR="005D09B5">
        <w:t>Aplikáciu dizajnmanuálu</w:t>
      </w:r>
      <w:r w:rsidR="005D09B5" w:rsidRPr="00A5149D">
        <w:t xml:space="preserve"> </w:t>
      </w:r>
      <w:r w:rsidR="00B85C34">
        <w:t xml:space="preserve">na vozidlá </w:t>
      </w:r>
      <w:r w:rsidR="005D09B5" w:rsidRPr="00A5149D">
        <w:t xml:space="preserve">zabezpečuje </w:t>
      </w:r>
      <w:r w:rsidR="005D09B5">
        <w:t xml:space="preserve">Dopravca </w:t>
      </w:r>
      <w:r w:rsidR="005D09B5" w:rsidRPr="00A5149D">
        <w:t>na</w:t>
      </w:r>
      <w:r w:rsidR="00C52796">
        <w:t> </w:t>
      </w:r>
      <w:r w:rsidR="005D09B5" w:rsidRPr="00A5149D">
        <w:t>náklady Objednávateľ</w:t>
      </w:r>
      <w:r w:rsidR="005D09B5">
        <w:t>a.</w:t>
      </w:r>
      <w:bookmarkEnd w:id="134"/>
    </w:p>
    <w:p w14:paraId="4BAE8282" w14:textId="77777777" w:rsidR="0023665C" w:rsidRDefault="0023665C" w:rsidP="001A797C">
      <w:pPr>
        <w:pStyle w:val="Heading2"/>
        <w:keepNext w:val="0"/>
        <w:keepLines w:val="0"/>
        <w:widowControl w:val="0"/>
      </w:pPr>
      <w:bookmarkStart w:id="135" w:name="_Ref137556784"/>
      <w:r w:rsidRPr="00A5149D">
        <w:lastRenderedPageBreak/>
        <w:t xml:space="preserve">Dopravca je povinný </w:t>
      </w:r>
      <w:r w:rsidR="000C55F0" w:rsidRPr="00A5149D">
        <w:t xml:space="preserve">bezodplatne </w:t>
      </w:r>
      <w:r w:rsidRPr="00A5149D">
        <w:t>poskyt</w:t>
      </w:r>
      <w:r w:rsidR="000C55F0" w:rsidRPr="00A5149D">
        <w:t xml:space="preserve">ovať Objednávateľovi a/alebo Organizátorovi </w:t>
      </w:r>
      <w:r w:rsidRPr="00A5149D">
        <w:t>plochy vozidiel pre účel</w:t>
      </w:r>
      <w:r w:rsidR="000C55F0" w:rsidRPr="00A5149D">
        <w:t xml:space="preserve"> inštalácie polepov na ľubovoľne dlhý čas. Inštaláciu a odstraňovanie </w:t>
      </w:r>
      <w:r w:rsidR="008516CC">
        <w:t>predmetných polepov</w:t>
      </w:r>
      <w:r w:rsidR="000C55F0" w:rsidRPr="00A5149D">
        <w:t xml:space="preserve"> zabezpečuje na vlastné náklady Objednávateľ</w:t>
      </w:r>
      <w:r w:rsidR="008516CC">
        <w:t xml:space="preserve"> a/alebo Organizátor</w:t>
      </w:r>
      <w:r w:rsidR="000C55F0" w:rsidRPr="00A5149D">
        <w:t>.</w:t>
      </w:r>
      <w:bookmarkEnd w:id="135"/>
    </w:p>
    <w:p w14:paraId="00D192D1" w14:textId="77777777" w:rsidR="00F442E8" w:rsidRDefault="00310727" w:rsidP="001A797C">
      <w:pPr>
        <w:pStyle w:val="Heading2"/>
        <w:keepNext w:val="0"/>
        <w:keepLines w:val="0"/>
        <w:widowControl w:val="0"/>
      </w:pPr>
      <w:bookmarkStart w:id="136" w:name="_Ref53995973"/>
      <w:r w:rsidRPr="00A5149D">
        <w:t xml:space="preserve">Dopravca je povinný zabezpečiť po dobu poskytovania Služby </w:t>
      </w:r>
      <w:r w:rsidR="00AF7CA2" w:rsidRPr="00A5149D">
        <w:t>dostatok</w:t>
      </w:r>
      <w:r w:rsidR="00CE1FE0" w:rsidRPr="00A5149D">
        <w:t xml:space="preserve"> Používaných vozidiel (vrátane prevádzkovej zálohy)</w:t>
      </w:r>
      <w:r w:rsidR="00AF7CA2" w:rsidRPr="00A5149D">
        <w:t xml:space="preserve">, servisných služieb, náhradných dielov, personálu vrátane </w:t>
      </w:r>
      <w:r w:rsidR="00B13099" w:rsidRPr="00A5149D">
        <w:t>vodičov</w:t>
      </w:r>
      <w:r w:rsidR="00AF7CA2" w:rsidRPr="00A5149D">
        <w:t xml:space="preserve"> a ďalších potrebných vecí</w:t>
      </w:r>
      <w:r w:rsidR="00CE1FE0" w:rsidRPr="00A5149D">
        <w:t>,</w:t>
      </w:r>
      <w:r w:rsidR="00B13099" w:rsidRPr="00A5149D">
        <w:t xml:space="preserve"> </w:t>
      </w:r>
      <w:r w:rsidR="00CE1FE0" w:rsidRPr="00A5149D">
        <w:t>všetko v</w:t>
      </w:r>
      <w:r w:rsidR="00AF7CA2" w:rsidRPr="00A5149D">
        <w:t> </w:t>
      </w:r>
      <w:r w:rsidR="00CE1FE0" w:rsidRPr="00A5149D">
        <w:t>počte</w:t>
      </w:r>
      <w:r w:rsidR="00AF7CA2" w:rsidRPr="00A5149D">
        <w:t xml:space="preserve"> a rozsahu</w:t>
      </w:r>
      <w:r w:rsidR="00CE1FE0" w:rsidRPr="00A5149D">
        <w:t xml:space="preserve"> podľa uváženia a</w:t>
      </w:r>
      <w:r w:rsidR="00C52796">
        <w:t> </w:t>
      </w:r>
      <w:r w:rsidR="00CE1FE0" w:rsidRPr="00A5149D">
        <w:t>na</w:t>
      </w:r>
      <w:r w:rsidR="00C52796">
        <w:t> </w:t>
      </w:r>
      <w:r w:rsidR="00CE1FE0" w:rsidRPr="00A5149D">
        <w:t>vlastné riziko Dopravcu tak, aby bol Dopravca za každých okolností schopný zabezpečiť riadne a včasné poskytovanie Služby podľa Zmluvy</w:t>
      </w:r>
      <w:r w:rsidR="00B13099" w:rsidRPr="00A5149D">
        <w:t>.</w:t>
      </w:r>
      <w:bookmarkEnd w:id="136"/>
      <w:r w:rsidR="00D9610B" w:rsidRPr="00A5149D">
        <w:t xml:space="preserve"> Dopravca sa zaväzuje </w:t>
      </w:r>
      <w:r w:rsidR="00777206" w:rsidRPr="00A5149D">
        <w:t>vykonávať</w:t>
      </w:r>
      <w:r w:rsidR="00D9610B" w:rsidRPr="00A5149D">
        <w:t xml:space="preserve"> kontrolné prehliadky</w:t>
      </w:r>
      <w:r w:rsidR="00777206" w:rsidRPr="00A5149D">
        <w:t xml:space="preserve"> vozidiel používaných na plnenie Zmluvy a servisné zásahy na nich na</w:t>
      </w:r>
      <w:r w:rsidR="00C52796">
        <w:t> </w:t>
      </w:r>
      <w:r w:rsidR="00777206" w:rsidRPr="00A5149D">
        <w:t xml:space="preserve">pravidelnej báze štandardizovaným a kontrolovateľným spôsobom. Dopravca je za týmto účelom povinný buď udržiavať vlastné opravárenské kapacity alebo </w:t>
      </w:r>
      <w:r w:rsidR="00777206" w:rsidRPr="00D946F6">
        <w:t>zabezpečiť pravidelný preventívny servis a opravárenské kapacity subdodávkou od tretej osoby.</w:t>
      </w:r>
    </w:p>
    <w:p w14:paraId="02FA0A63" w14:textId="77777777" w:rsidR="00F442E8" w:rsidRDefault="00F442E8" w:rsidP="00843502">
      <w:pPr>
        <w:pStyle w:val="Heading2"/>
        <w:keepNext w:val="0"/>
        <w:keepLines w:val="0"/>
        <w:widowControl w:val="0"/>
        <w:rPr>
          <w:rFonts w:cs="Segoe UI"/>
        </w:rPr>
      </w:pPr>
      <w:bookmarkStart w:id="137" w:name="_Ref117064524"/>
      <w:r w:rsidRPr="00D83FC5">
        <w:rPr>
          <w:rFonts w:cs="Segoe UI"/>
        </w:rPr>
        <w:t>Dopravca je povinný mať k dispozícií vlastný elektronický dispečing</w:t>
      </w:r>
      <w:r w:rsidR="007807F4">
        <w:rPr>
          <w:rFonts w:cs="Segoe UI"/>
        </w:rPr>
        <w:t xml:space="preserve"> (Dispečerské pracovisko dopravcu)</w:t>
      </w:r>
      <w:r w:rsidRPr="00D83FC5">
        <w:rPr>
          <w:rFonts w:cs="Segoe UI"/>
        </w:rPr>
        <w:t xml:space="preserve">, ktorý musí byť plne funkčný a v činnosti počas doby zabezpečovania Služby. </w:t>
      </w:r>
      <w:r w:rsidR="009E5750" w:rsidRPr="00D83FC5">
        <w:rPr>
          <w:rFonts w:cs="Segoe UI"/>
        </w:rPr>
        <w:t>E</w:t>
      </w:r>
      <w:r w:rsidRPr="00D83FC5">
        <w:rPr>
          <w:rFonts w:cs="Segoe UI"/>
        </w:rPr>
        <w:t>lektronick</w:t>
      </w:r>
      <w:r w:rsidR="009E5750" w:rsidRPr="00D83FC5">
        <w:rPr>
          <w:rFonts w:cs="Segoe UI"/>
        </w:rPr>
        <w:t>ý</w:t>
      </w:r>
      <w:r w:rsidRPr="00D83FC5">
        <w:rPr>
          <w:rFonts w:cs="Segoe UI"/>
        </w:rPr>
        <w:t xml:space="preserve"> dispečing musí pokrývať súvisle a bez výpadkov čas medzi prvým a posledným zabezpečovaným Spojom </w:t>
      </w:r>
      <w:r w:rsidR="009E5750" w:rsidRPr="00D83FC5">
        <w:rPr>
          <w:rFonts w:cs="Segoe UI"/>
        </w:rPr>
        <w:t>počas</w:t>
      </w:r>
      <w:r w:rsidRPr="00D83FC5">
        <w:rPr>
          <w:rFonts w:cs="Segoe UI"/>
        </w:rPr>
        <w:t xml:space="preserve"> dňa. Minimálne funkčné požiadavky na dispečing sú identifikácia vozidla v reálnom čase, spracovanie periodicky prijímaných GPS polôh vozidla a</w:t>
      </w:r>
      <w:r w:rsidR="009E5750" w:rsidRPr="00D83FC5">
        <w:rPr>
          <w:rFonts w:cs="Segoe UI"/>
        </w:rPr>
        <w:t> </w:t>
      </w:r>
      <w:r w:rsidRPr="00D83FC5">
        <w:rPr>
          <w:rFonts w:cs="Segoe UI"/>
        </w:rPr>
        <w:t>ich</w:t>
      </w:r>
      <w:r w:rsidR="009E5750" w:rsidRPr="00D83FC5">
        <w:rPr>
          <w:rFonts w:cs="Segoe UI"/>
        </w:rPr>
        <w:t xml:space="preserve"> </w:t>
      </w:r>
      <w:r w:rsidRPr="00D83FC5">
        <w:rPr>
          <w:rFonts w:cs="Segoe UI"/>
        </w:rPr>
        <w:t>verifikácia na časové a</w:t>
      </w:r>
      <w:r w:rsidR="009E5750" w:rsidRPr="00D83FC5">
        <w:rPr>
          <w:rFonts w:cs="Segoe UI"/>
        </w:rPr>
        <w:t> </w:t>
      </w:r>
      <w:r w:rsidRPr="00D83FC5">
        <w:rPr>
          <w:rFonts w:cs="Segoe UI"/>
        </w:rPr>
        <w:t xml:space="preserve">geografické údaje z platných </w:t>
      </w:r>
      <w:r w:rsidR="009E5750" w:rsidRPr="00D83FC5">
        <w:rPr>
          <w:rFonts w:cs="Segoe UI"/>
        </w:rPr>
        <w:t>CP</w:t>
      </w:r>
      <w:r w:rsidRPr="00D83FC5">
        <w:rPr>
          <w:rFonts w:cs="Segoe UI"/>
        </w:rPr>
        <w:t>, evidencia okamžitej rýchlosti vozidla, evidencia platobnej transakcie, zobrazenie spracovaných údajov na vybraných výkono</w:t>
      </w:r>
      <w:r w:rsidR="009E5750" w:rsidRPr="00D83FC5">
        <w:rPr>
          <w:rFonts w:cs="Segoe UI"/>
        </w:rPr>
        <w:t>ch</w:t>
      </w:r>
      <w:r w:rsidRPr="00D83FC5">
        <w:rPr>
          <w:rFonts w:cs="Segoe UI"/>
        </w:rPr>
        <w:t xml:space="preserve"> na mapovom podklade a</w:t>
      </w:r>
      <w:r w:rsidR="009E5750" w:rsidRPr="00D83FC5">
        <w:rPr>
          <w:rFonts w:cs="Segoe UI"/>
        </w:rPr>
        <w:t> </w:t>
      </w:r>
      <w:r w:rsidRPr="00D83FC5">
        <w:rPr>
          <w:rFonts w:cs="Segoe UI"/>
        </w:rPr>
        <w:t xml:space="preserve">archivácia týchto údajov minimálne </w:t>
      </w:r>
      <w:r w:rsidR="001F5B2E" w:rsidRPr="00D83FC5">
        <w:rPr>
          <w:rFonts w:cs="Segoe UI"/>
        </w:rPr>
        <w:t>po dobu</w:t>
      </w:r>
      <w:r w:rsidRPr="00D83FC5">
        <w:rPr>
          <w:rFonts w:cs="Segoe UI"/>
        </w:rPr>
        <w:t xml:space="preserve"> 3 mesiacov.</w:t>
      </w:r>
      <w:bookmarkEnd w:id="137"/>
    </w:p>
    <w:p w14:paraId="4D6D1CC1" w14:textId="77777777" w:rsidR="009A4766" w:rsidRPr="009A4766" w:rsidRDefault="009A4766" w:rsidP="00843502">
      <w:pPr>
        <w:pStyle w:val="Heading2"/>
        <w:keepNext w:val="0"/>
        <w:keepLines w:val="0"/>
        <w:widowControl w:val="0"/>
      </w:pPr>
      <w:bookmarkStart w:id="138" w:name="_Ref141790294"/>
      <w:r w:rsidRPr="00A5149D">
        <w:t>Pri zriaďovaní aký</w:t>
      </w:r>
      <w:r w:rsidR="005F4251">
        <w:t>ch</w:t>
      </w:r>
      <w:r w:rsidRPr="00A5149D">
        <w:t xml:space="preserve">koľvek informačných systémov pre cestujúcich (vizuálnych aj akustických) na staniciach, zastávkach, na webe, alebo vo vozidlách, </w:t>
      </w:r>
      <w:r>
        <w:t>bude</w:t>
      </w:r>
      <w:r w:rsidRPr="00A5149D">
        <w:t xml:space="preserve"> Dopravca povinný riadiť sa inštrukciami a pokynmi </w:t>
      </w:r>
      <w:r>
        <w:t xml:space="preserve">Objednávateľa alebo </w:t>
      </w:r>
      <w:r w:rsidRPr="00A5149D">
        <w:t xml:space="preserve">Organizátora a postupovať v zmysle Štandardov kvality. Dopravca </w:t>
      </w:r>
      <w:r>
        <w:t>bude mať</w:t>
      </w:r>
      <w:r w:rsidRPr="00A5149D">
        <w:t xml:space="preserve"> zároveň povinnosť oznámiť Objednávateľovi a Organizátorovi akýkoľvek vlastný zámer v súvislosti s informačnými systémami pre cestujúcich a vopred ho s</w:t>
      </w:r>
      <w:r>
        <w:t> Objednávateľom alebo</w:t>
      </w:r>
      <w:r w:rsidRPr="00A5149D">
        <w:t> Organizátorom prerokovať.</w:t>
      </w:r>
      <w:bookmarkEnd w:id="138"/>
    </w:p>
    <w:p w14:paraId="6DF50491" w14:textId="77777777" w:rsidR="00A5149D" w:rsidRDefault="00065A05" w:rsidP="00843502">
      <w:pPr>
        <w:pStyle w:val="Heading2"/>
        <w:keepNext w:val="0"/>
        <w:keepLines w:val="0"/>
        <w:widowControl w:val="0"/>
      </w:pPr>
      <w:bookmarkStart w:id="139" w:name="_Ref108437375"/>
      <w:r w:rsidRPr="00D946F6">
        <w:t>Dopravca je povinný písomne oznámiť Objednávateľovi</w:t>
      </w:r>
      <w:r w:rsidR="00077DC2" w:rsidRPr="00D946F6">
        <w:t xml:space="preserve"> a Organizátorovi</w:t>
      </w:r>
      <w:r w:rsidRPr="00D946F6">
        <w:t xml:space="preserve"> zámer uzatvoriť zmluvu o poskytovaní dopravných služieb (zmluvnej prepravy) pre tretie strany, ktoré </w:t>
      </w:r>
      <w:r w:rsidR="00446416" w:rsidRPr="00D946F6">
        <w:t>majú byť realizované priamo Spojmi v rámci zabezpečovania Služby</w:t>
      </w:r>
      <w:r w:rsidR="001B3C78" w:rsidRPr="00D946F6">
        <w:t xml:space="preserve">. Dopravca nie je oprávnený </w:t>
      </w:r>
      <w:r w:rsidR="0004651D" w:rsidRPr="00D946F6">
        <w:t xml:space="preserve">mať </w:t>
      </w:r>
      <w:r w:rsidR="001B3C78" w:rsidRPr="00D946F6">
        <w:t>takúto zmluvu uzatvor</w:t>
      </w:r>
      <w:r w:rsidR="0004651D" w:rsidRPr="00D946F6">
        <w:t>enú</w:t>
      </w:r>
      <w:r w:rsidR="001B3C78" w:rsidRPr="00D946F6">
        <w:t xml:space="preserve"> bez súhlasu Objednávateľa</w:t>
      </w:r>
      <w:r w:rsidR="00077DC2" w:rsidRPr="00D946F6">
        <w:t xml:space="preserve"> a Organizátora</w:t>
      </w:r>
      <w:r w:rsidR="001B3C78" w:rsidRPr="00D946F6">
        <w:t>.</w:t>
      </w:r>
      <w:bookmarkEnd w:id="139"/>
    </w:p>
    <w:p w14:paraId="6BBD2835" w14:textId="77777777" w:rsidR="00FE3617" w:rsidRPr="00593C8B" w:rsidRDefault="00FE3617" w:rsidP="00843502">
      <w:pPr>
        <w:pStyle w:val="Heading2"/>
        <w:keepNext w:val="0"/>
        <w:keepLines w:val="0"/>
        <w:widowControl w:val="0"/>
      </w:pPr>
      <w:r>
        <w:t xml:space="preserve">Pre prípad, že pre splnenie akejkoľvek povinnosti Dopravcu podľa tejto Zmluvy sa bude vyžadovať súhlas tretích (dotknutých) osôb so spracúvaním ich osobných údajov podľa príslušných </w:t>
      </w:r>
      <w:r w:rsidRPr="00593C8B">
        <w:t>právnych predpisov, Dopravca sa zaväzuje tieto súhlasy obstarať a zabezpečiť tak, aby nedochádzalo k porušeniu právnych predpisov v oblasti ochrany osobných údajov.</w:t>
      </w:r>
    </w:p>
    <w:p w14:paraId="52BC6B12" w14:textId="070FB79D" w:rsidR="009A4766" w:rsidRPr="00593C8B" w:rsidRDefault="009A4766" w:rsidP="00843502">
      <w:pPr>
        <w:pStyle w:val="Heading2"/>
        <w:keepNext w:val="0"/>
        <w:keepLines w:val="0"/>
        <w:widowControl w:val="0"/>
      </w:pPr>
      <w:bookmarkStart w:id="140" w:name="_Ref122093980"/>
      <w:r w:rsidRPr="00843502">
        <w:t xml:space="preserve">Po ukončení Zmluvy z dôvodov uvedených v bode </w:t>
      </w:r>
      <w:r w:rsidR="00572D6E">
        <w:fldChar w:fldCharType="begin"/>
      </w:r>
      <w:r w:rsidR="00572D6E">
        <w:instrText xml:space="preserve"> REF _Ref71096621 \r \h  \* MERGEFORMAT </w:instrText>
      </w:r>
      <w:r w:rsidR="00572D6E">
        <w:fldChar w:fldCharType="separate"/>
      </w:r>
      <w:r w:rsidR="001C7151">
        <w:t>11.4</w:t>
      </w:r>
      <w:r w:rsidR="00572D6E">
        <w:fldChar w:fldCharType="end"/>
      </w:r>
      <w:r w:rsidRPr="00843502">
        <w:t xml:space="preserve"> Zmluvy bude Dopravca povinný odstúpiť kompletnú dokumentáciu a evidenciu o Dopravných kartách vrátane postúpenia ich finančných zostatkov na Objednávateľa / Organizátora alebo dopravcu, ktorý bude vybraný pre následné zabezpečenie dopravnej obslužnosti pre Vymedzené územie podľa postupov zákona č. 343/2015 Z. z., a to najneskôr s účinnosťou odo dňa začatia poskytovania dopravných služieb vo verejnom záujme vybraným dopravcom. Dopravca sa tiež zaväzuje vyriešiť finančné a tržbové vysporiadanie všetkých časových predplatných cestovných lístkov, ktorých platnosť je </w:t>
      </w:r>
      <w:r w:rsidRPr="00593C8B">
        <w:t>dlhšia ako platnosť Zmluvy.</w:t>
      </w:r>
      <w:bookmarkEnd w:id="140"/>
    </w:p>
    <w:p w14:paraId="21646815" w14:textId="77777777" w:rsidR="009A4766" w:rsidRPr="009A4766" w:rsidRDefault="009A4766" w:rsidP="00843502">
      <w:pPr>
        <w:widowControl w:val="0"/>
      </w:pPr>
    </w:p>
    <w:p w14:paraId="23F9BF9A" w14:textId="77777777" w:rsidR="00F442E8" w:rsidRPr="00F442E8" w:rsidRDefault="00F442E8" w:rsidP="00843502">
      <w:pPr>
        <w:widowControl w:val="0"/>
      </w:pPr>
    </w:p>
    <w:p w14:paraId="3F3845D8" w14:textId="77777777" w:rsidR="00C00322" w:rsidRPr="00A5149D" w:rsidRDefault="00C00322" w:rsidP="001A797C">
      <w:pPr>
        <w:pStyle w:val="Heading1"/>
        <w:keepNext w:val="0"/>
        <w:keepLines w:val="0"/>
        <w:widowControl w:val="0"/>
        <w:ind w:left="0"/>
      </w:pPr>
      <w:r w:rsidRPr="00A5149D">
        <w:br/>
        <w:t>INTEGRÁCIA</w:t>
      </w:r>
    </w:p>
    <w:p w14:paraId="6CDC5392" w14:textId="77777777" w:rsidR="00FF5E93" w:rsidRPr="00A5149D" w:rsidRDefault="00FF5E93" w:rsidP="001A797C">
      <w:pPr>
        <w:pStyle w:val="Heading2"/>
        <w:keepNext w:val="0"/>
        <w:keepLines w:val="0"/>
        <w:widowControl w:val="0"/>
      </w:pPr>
      <w:r w:rsidRPr="00A5149D">
        <w:t xml:space="preserve">Zmluvné stany majú spoločný záujem na kvalitnej a efektívnej verejnej osobnej doprave a sú si vedomé, že spoločensky najvýhodnejšou formou prevádzkovania verejnej osobnej dopravy </w:t>
      </w:r>
      <w:r w:rsidRPr="00A5149D">
        <w:lastRenderedPageBreak/>
        <w:t>je integrovaný dopravný systém, umožňujúci koordinovať verejnú osobnú dopravu v rámci celého funkčného regiónu Východné Slovensko a priľahlých záujmových území, a to podľa jednoduchých a</w:t>
      </w:r>
      <w:r w:rsidR="00582CF5" w:rsidRPr="00A5149D">
        <w:t> </w:t>
      </w:r>
      <w:r w:rsidRPr="00A5149D">
        <w:t>zrozumiteľných pravidiel pre cestujúcich a pri zaistení zodpovedajúcej kvality a kvantity verejnej dopravy a efektívneho využitia finančných prostriedkov potrebných pre jej fungovanie.</w:t>
      </w:r>
    </w:p>
    <w:p w14:paraId="5B7EFBA7" w14:textId="77777777" w:rsidR="00310087" w:rsidRPr="00A5149D" w:rsidRDefault="00FF5E93" w:rsidP="001A797C">
      <w:pPr>
        <w:pStyle w:val="Heading2"/>
        <w:keepNext w:val="0"/>
        <w:keepLines w:val="0"/>
        <w:widowControl w:val="0"/>
      </w:pPr>
      <w:r w:rsidRPr="00A5149D">
        <w:t xml:space="preserve">Objednávateľ </w:t>
      </w:r>
      <w:r w:rsidR="00D0716B">
        <w:t>má v záujme podporovať</w:t>
      </w:r>
      <w:r w:rsidRPr="00A5149D">
        <w:t xml:space="preserve"> rozvoj integrovaného dopravného systému (ďalej ako </w:t>
      </w:r>
      <w:r w:rsidRPr="00A5149D">
        <w:rPr>
          <w:b/>
          <w:bCs/>
          <w:i/>
          <w:iCs/>
        </w:rPr>
        <w:t>„IDS“</w:t>
      </w:r>
      <w:r w:rsidRPr="00A5149D">
        <w:t>) na území funkčného regiónu Východné Slovensko a priľahlých záujmových území. Za účelom tvorby a organizácie takéhoto IDS založili Košický samosprávny kraj a</w:t>
      </w:r>
      <w:r w:rsidR="00485C8D">
        <w:t> </w:t>
      </w:r>
      <w:r w:rsidRPr="00A5149D">
        <w:t xml:space="preserve">Prešovský samosprávny kraj spoločnosť IDS Východ, s.r.o. – nezávislého organizátora IDS na území funkčného regiónu Východné Slovensko a priľahlých záujmových území </w:t>
      </w:r>
      <w:r w:rsidR="007D4EC4" w:rsidRPr="00A5149D">
        <w:t>(</w:t>
      </w:r>
      <w:r w:rsidRPr="00A5149D">
        <w:t xml:space="preserve">ďalej ako </w:t>
      </w:r>
      <w:r w:rsidRPr="00A5149D">
        <w:rPr>
          <w:b/>
          <w:bCs/>
          <w:i/>
          <w:iCs/>
        </w:rPr>
        <w:t>„Organizátor“</w:t>
      </w:r>
      <w:r w:rsidRPr="00A5149D">
        <w:t>). Názov</w:t>
      </w:r>
      <w:r w:rsidR="007D4EC4" w:rsidRPr="00A5149D">
        <w:t xml:space="preserve"> IDS na území funkčného regiónu Východné Slovensko</w:t>
      </w:r>
      <w:r w:rsidRPr="00A5149D">
        <w:t xml:space="preserve"> je </w:t>
      </w:r>
      <w:r w:rsidRPr="00A5149D">
        <w:rPr>
          <w:b/>
          <w:bCs/>
        </w:rPr>
        <w:t>IDS Východ</w:t>
      </w:r>
      <w:r w:rsidRPr="00A5149D">
        <w:t>.</w:t>
      </w:r>
      <w:r w:rsidR="007D4EC4" w:rsidRPr="00A5149D">
        <w:t xml:space="preserve"> V tejto súvislosti </w:t>
      </w:r>
      <w:r w:rsidR="0066167B" w:rsidRPr="00A5149D">
        <w:t>t</w:t>
      </w:r>
      <w:r w:rsidRPr="00A5149D">
        <w:t>áto</w:t>
      </w:r>
      <w:r w:rsidR="0066167B" w:rsidRPr="00A5149D">
        <w:t xml:space="preserve"> Zmluva</w:t>
      </w:r>
      <w:r w:rsidRPr="00A5149D">
        <w:t xml:space="preserve"> </w:t>
      </w:r>
      <w:r w:rsidR="0066167B" w:rsidRPr="00A5149D">
        <w:t>predstavuje</w:t>
      </w:r>
      <w:r w:rsidRPr="00A5149D">
        <w:t xml:space="preserve"> zmluvný rámec pre spoluprácu Zmluvných strán pri</w:t>
      </w:r>
      <w:r w:rsidR="00485C8D">
        <w:t> </w:t>
      </w:r>
      <w:r w:rsidRPr="00A5149D">
        <w:t>rozvoji a prevádzke IDS Východ</w:t>
      </w:r>
      <w:r w:rsidR="00D0716B">
        <w:t xml:space="preserve"> pre prípad, že sa Objednávateľ rozhodne, že Vymedzené územie sa stane súčasťou IDS Východ</w:t>
      </w:r>
      <w:r w:rsidRPr="00A5149D">
        <w:t>.</w:t>
      </w:r>
      <w:r w:rsidR="002F0807">
        <w:t xml:space="preserve"> </w:t>
      </w:r>
    </w:p>
    <w:p w14:paraId="31891A00" w14:textId="77777777" w:rsidR="00D0716B" w:rsidRDefault="000A2592" w:rsidP="001A797C">
      <w:pPr>
        <w:pStyle w:val="Heading2"/>
        <w:keepNext w:val="0"/>
        <w:keepLines w:val="0"/>
        <w:widowControl w:val="0"/>
      </w:pPr>
      <w:bookmarkStart w:id="141" w:name="_Ref121734796"/>
      <w:bookmarkStart w:id="142" w:name="_Ref53740601"/>
      <w:r w:rsidRPr="00A5149D">
        <w:t xml:space="preserve">V tomto ohľade </w:t>
      </w:r>
      <w:r w:rsidR="00D0716B">
        <w:t>Dopravca berie na vedomie, že v prípade, ak sa Objednávateľ rozhodne, že Vymedzené územie sa stane súčasťou IDS Východ, budú sa uplatňovať nasledovné pravidlá:</w:t>
      </w:r>
      <w:bookmarkEnd w:id="141"/>
    </w:p>
    <w:p w14:paraId="73B72DCA" w14:textId="77777777" w:rsidR="00D0716B" w:rsidRDefault="000A2592" w:rsidP="001A797C">
      <w:pPr>
        <w:pStyle w:val="ListParagraph"/>
        <w:widowControl w:val="0"/>
        <w:numPr>
          <w:ilvl w:val="0"/>
          <w:numId w:val="10"/>
        </w:numPr>
        <w:spacing w:after="120" w:line="240" w:lineRule="auto"/>
        <w:ind w:left="1134" w:hanging="425"/>
        <w:contextualSpacing w:val="0"/>
        <w:jc w:val="both"/>
        <w:rPr>
          <w:rFonts w:ascii="Lato" w:hAnsi="Lato"/>
        </w:rPr>
      </w:pPr>
      <w:r w:rsidRPr="00593C8B">
        <w:rPr>
          <w:rFonts w:ascii="Lato" w:hAnsi="Lato"/>
        </w:rPr>
        <w:t xml:space="preserve">Objednávateľ </w:t>
      </w:r>
      <w:r w:rsidR="00D0716B">
        <w:rPr>
          <w:rFonts w:ascii="Lato" w:hAnsi="Lato"/>
        </w:rPr>
        <w:t xml:space="preserve">s Organizátorom uzatvorí osobitnú mandátnu zmluvu, ktorou </w:t>
      </w:r>
      <w:r w:rsidRPr="00593C8B">
        <w:rPr>
          <w:rFonts w:ascii="Lato" w:hAnsi="Lato"/>
        </w:rPr>
        <w:t>zavia</w:t>
      </w:r>
      <w:r w:rsidR="00D0716B">
        <w:rPr>
          <w:rFonts w:ascii="Lato" w:hAnsi="Lato"/>
        </w:rPr>
        <w:t>že</w:t>
      </w:r>
      <w:r w:rsidRPr="00593C8B">
        <w:rPr>
          <w:rFonts w:ascii="Lato" w:hAnsi="Lato"/>
        </w:rPr>
        <w:t xml:space="preserve"> a súčasne </w:t>
      </w:r>
      <w:r w:rsidR="00D0716B" w:rsidRPr="00593C8B">
        <w:rPr>
          <w:rFonts w:ascii="Lato" w:hAnsi="Lato"/>
        </w:rPr>
        <w:t>splnomocn</w:t>
      </w:r>
      <w:r w:rsidR="00D0716B">
        <w:rPr>
          <w:rFonts w:ascii="Lato" w:hAnsi="Lato"/>
        </w:rPr>
        <w:t>í</w:t>
      </w:r>
      <w:r w:rsidR="00D0716B" w:rsidRPr="00593C8B">
        <w:rPr>
          <w:rFonts w:ascii="Lato" w:hAnsi="Lato"/>
        </w:rPr>
        <w:t xml:space="preserve"> </w:t>
      </w:r>
      <w:r w:rsidRPr="00593C8B">
        <w:rPr>
          <w:rFonts w:ascii="Lato" w:hAnsi="Lato"/>
        </w:rPr>
        <w:t xml:space="preserve">Organizátora, aby na jeho účet a v jeho mene </w:t>
      </w:r>
      <w:r w:rsidR="00D0716B">
        <w:rPr>
          <w:rFonts w:ascii="Lato" w:hAnsi="Lato"/>
        </w:rPr>
        <w:t xml:space="preserve">za účelom zabezpečenia integrácie do IDS Východ </w:t>
      </w:r>
      <w:r w:rsidR="00DA191F">
        <w:rPr>
          <w:rFonts w:ascii="Lato" w:hAnsi="Lato"/>
        </w:rPr>
        <w:t xml:space="preserve">a následného poskytovania Služby v rámci IDS Východ </w:t>
      </w:r>
      <w:r w:rsidR="00D0716B">
        <w:rPr>
          <w:rFonts w:ascii="Lato" w:hAnsi="Lato"/>
        </w:rPr>
        <w:t>zariaďoval</w:t>
      </w:r>
      <w:r w:rsidR="00D0716B" w:rsidRPr="00593C8B">
        <w:rPr>
          <w:rFonts w:ascii="Lato" w:hAnsi="Lato"/>
        </w:rPr>
        <w:t xml:space="preserve"> </w:t>
      </w:r>
      <w:r w:rsidRPr="00593C8B">
        <w:rPr>
          <w:rFonts w:ascii="Lato" w:hAnsi="Lato"/>
        </w:rPr>
        <w:t>záležitosti a </w:t>
      </w:r>
      <w:r w:rsidR="00D0716B">
        <w:rPr>
          <w:rFonts w:ascii="Lato" w:hAnsi="Lato"/>
        </w:rPr>
        <w:t>vykonával</w:t>
      </w:r>
      <w:r w:rsidR="00D0716B" w:rsidRPr="00593C8B">
        <w:rPr>
          <w:rFonts w:ascii="Lato" w:hAnsi="Lato"/>
        </w:rPr>
        <w:t xml:space="preserve"> </w:t>
      </w:r>
      <w:r w:rsidRPr="00593C8B">
        <w:rPr>
          <w:rFonts w:ascii="Lato" w:hAnsi="Lato"/>
        </w:rPr>
        <w:t xml:space="preserve">potrebné úkony </w:t>
      </w:r>
      <w:r w:rsidR="00D0716B">
        <w:rPr>
          <w:rFonts w:ascii="Lato" w:hAnsi="Lato"/>
        </w:rPr>
        <w:t>v rozsahu tejto Zmluvy (ďalej ako „</w:t>
      </w:r>
      <w:r w:rsidR="00D0716B" w:rsidRPr="00593C8B">
        <w:rPr>
          <w:rFonts w:ascii="Lato" w:hAnsi="Lato"/>
          <w:b/>
          <w:bCs/>
        </w:rPr>
        <w:t>Mandátna zmluva</w:t>
      </w:r>
      <w:r w:rsidR="00D0716B">
        <w:rPr>
          <w:rFonts w:ascii="Lato" w:hAnsi="Lato"/>
        </w:rPr>
        <w:t>“);</w:t>
      </w:r>
    </w:p>
    <w:p w14:paraId="55649CA3" w14:textId="77777777" w:rsidR="00D0716B" w:rsidRDefault="00D0716B" w:rsidP="001A797C">
      <w:pPr>
        <w:pStyle w:val="ListParagraph"/>
        <w:widowControl w:val="0"/>
        <w:numPr>
          <w:ilvl w:val="0"/>
          <w:numId w:val="10"/>
        </w:numPr>
        <w:spacing w:after="120" w:line="240" w:lineRule="auto"/>
        <w:ind w:left="1134" w:hanging="425"/>
        <w:contextualSpacing w:val="0"/>
        <w:jc w:val="both"/>
        <w:rPr>
          <w:rFonts w:ascii="Lato" w:hAnsi="Lato"/>
        </w:rPr>
      </w:pPr>
      <w:r>
        <w:rPr>
          <w:rFonts w:ascii="Lato" w:hAnsi="Lato"/>
        </w:rPr>
        <w:t>Objednávateľ so znením Mandátnej zmluvy oboznámi Dopravcu;</w:t>
      </w:r>
    </w:p>
    <w:p w14:paraId="0FD9F59B" w14:textId="77777777" w:rsidR="00D0716B" w:rsidRDefault="00D0716B" w:rsidP="001A797C">
      <w:pPr>
        <w:pStyle w:val="ListParagraph"/>
        <w:widowControl w:val="0"/>
        <w:numPr>
          <w:ilvl w:val="0"/>
          <w:numId w:val="10"/>
        </w:numPr>
        <w:spacing w:after="120" w:line="240" w:lineRule="auto"/>
        <w:ind w:left="1134" w:hanging="425"/>
        <w:contextualSpacing w:val="0"/>
        <w:jc w:val="both"/>
        <w:rPr>
          <w:rFonts w:ascii="Lato" w:hAnsi="Lato"/>
        </w:rPr>
      </w:pPr>
      <w:bookmarkStart w:id="143" w:name="_Ref121734794"/>
      <w:r>
        <w:rPr>
          <w:rFonts w:ascii="Lato" w:hAnsi="Lato"/>
        </w:rPr>
        <w:t xml:space="preserve">Objednávateľ písomne, najmenej </w:t>
      </w:r>
      <w:r w:rsidR="00321082">
        <w:rPr>
          <w:rFonts w:ascii="Lato" w:hAnsi="Lato"/>
          <w:lang w:val="en-GB"/>
        </w:rPr>
        <w:t xml:space="preserve">90 </w:t>
      </w:r>
      <w:r w:rsidRPr="00843502">
        <w:rPr>
          <w:rFonts w:ascii="Lato" w:hAnsi="Lato"/>
        </w:rPr>
        <w:t xml:space="preserve">kalendárnych dní vopred </w:t>
      </w:r>
      <w:r>
        <w:rPr>
          <w:rFonts w:ascii="Lato" w:hAnsi="Lato"/>
        </w:rPr>
        <w:t xml:space="preserve">oznámi Dopravcovi dátum, od ktorého sa budú uplatňovať povinnosti Dopravcu v súvislosti s integráciou Vymedzeného územia </w:t>
      </w:r>
      <w:r w:rsidR="00CE36FB">
        <w:rPr>
          <w:rFonts w:ascii="Lato" w:hAnsi="Lato"/>
        </w:rPr>
        <w:t xml:space="preserve">a Dopravcu </w:t>
      </w:r>
      <w:r>
        <w:rPr>
          <w:rFonts w:ascii="Lato" w:hAnsi="Lato"/>
        </w:rPr>
        <w:t>do IDS Východ;</w:t>
      </w:r>
      <w:bookmarkEnd w:id="143"/>
    </w:p>
    <w:p w14:paraId="37AFED5D" w14:textId="77777777" w:rsidR="00DF583B" w:rsidRDefault="00D0716B" w:rsidP="001A797C">
      <w:pPr>
        <w:pStyle w:val="ListParagraph"/>
        <w:widowControl w:val="0"/>
        <w:numPr>
          <w:ilvl w:val="0"/>
          <w:numId w:val="10"/>
        </w:numPr>
        <w:spacing w:after="120" w:line="240" w:lineRule="auto"/>
        <w:ind w:left="1134" w:hanging="425"/>
        <w:contextualSpacing w:val="0"/>
        <w:jc w:val="both"/>
        <w:rPr>
          <w:rFonts w:ascii="Lato" w:hAnsi="Lato"/>
        </w:rPr>
      </w:pPr>
      <w:r>
        <w:rPr>
          <w:rFonts w:ascii="Lato" w:hAnsi="Lato"/>
        </w:rPr>
        <w:t>Objednávateľ Dopravcovi osobitne písomne oznámi rozsah práv a povinností, ktoré na základe Mandátnej zmluvy bude Organizátor zabezpečovať a zariaďovať v mene a na účet Objednávateľa</w:t>
      </w:r>
      <w:r w:rsidR="00CE36FB">
        <w:rPr>
          <w:rFonts w:ascii="Lato" w:hAnsi="Lato"/>
        </w:rPr>
        <w:t xml:space="preserve"> a následne bude</w:t>
      </w:r>
      <w:r w:rsidR="00CE36FB" w:rsidRPr="00593C8B">
        <w:rPr>
          <w:rFonts w:ascii="Lato" w:hAnsi="Lato"/>
        </w:rPr>
        <w:t xml:space="preserve"> bezodkladne informovať Dopravcu o akýchkoľvek zmenách v rozsahu oprávnení Organizátora</w:t>
      </w:r>
      <w:r w:rsidR="00CE36FB">
        <w:rPr>
          <w:rFonts w:ascii="Lato" w:hAnsi="Lato"/>
        </w:rPr>
        <w:t>; a</w:t>
      </w:r>
      <w:bookmarkEnd w:id="142"/>
    </w:p>
    <w:p w14:paraId="7331C925" w14:textId="0D95AEC0" w:rsidR="00CE36FB" w:rsidRPr="001A7D38" w:rsidRDefault="00CE36FB" w:rsidP="001A797C">
      <w:pPr>
        <w:pStyle w:val="ListParagraph"/>
        <w:widowControl w:val="0"/>
        <w:numPr>
          <w:ilvl w:val="0"/>
          <w:numId w:val="10"/>
        </w:numPr>
        <w:spacing w:after="120" w:line="240" w:lineRule="auto"/>
        <w:ind w:left="1134" w:hanging="425"/>
        <w:contextualSpacing w:val="0"/>
        <w:jc w:val="both"/>
      </w:pPr>
      <w:r>
        <w:rPr>
          <w:rFonts w:ascii="Lato" w:hAnsi="Lato"/>
        </w:rPr>
        <w:t xml:space="preserve">V prípade, ak v súvislosti s integráciou Vymedzeného územia a Dopravcu do IDS Východ Dopravcovi vzniknú nové práva a povinnosti a s nimi spojené nové náklady, tieto sa vysporiadajú v rámci Príspevku postupom podľa bodu </w:t>
      </w:r>
      <w:r w:rsidR="00650FEF">
        <w:rPr>
          <w:rFonts w:ascii="Lato" w:hAnsi="Lato"/>
        </w:rPr>
        <w:fldChar w:fldCharType="begin"/>
      </w:r>
      <w:r>
        <w:rPr>
          <w:rFonts w:ascii="Lato" w:hAnsi="Lato"/>
        </w:rPr>
        <w:instrText xml:space="preserve"> REF _Ref52178238 \r \h </w:instrText>
      </w:r>
      <w:r w:rsidR="00650FEF">
        <w:rPr>
          <w:rFonts w:ascii="Lato" w:hAnsi="Lato"/>
        </w:rPr>
      </w:r>
      <w:r w:rsidR="00650FEF">
        <w:rPr>
          <w:rFonts w:ascii="Lato" w:hAnsi="Lato"/>
        </w:rPr>
        <w:fldChar w:fldCharType="separate"/>
      </w:r>
      <w:r w:rsidR="001C7151">
        <w:rPr>
          <w:rFonts w:ascii="Lato" w:hAnsi="Lato"/>
        </w:rPr>
        <w:t>5.4.8</w:t>
      </w:r>
      <w:r w:rsidR="00650FEF">
        <w:rPr>
          <w:rFonts w:ascii="Lato" w:hAnsi="Lato"/>
        </w:rPr>
        <w:fldChar w:fldCharType="end"/>
      </w:r>
      <w:r>
        <w:rPr>
          <w:rFonts w:ascii="Lato" w:hAnsi="Lato"/>
        </w:rPr>
        <w:t xml:space="preserve"> tejto Zmluvy.</w:t>
      </w:r>
    </w:p>
    <w:p w14:paraId="57FE91C4" w14:textId="77777777" w:rsidR="00CE36FB" w:rsidRDefault="00CE36FB" w:rsidP="001A797C">
      <w:pPr>
        <w:pStyle w:val="Heading2"/>
        <w:keepNext w:val="0"/>
        <w:keepLines w:val="0"/>
        <w:widowControl w:val="0"/>
      </w:pPr>
      <w:bookmarkStart w:id="144" w:name="_Ref54179796"/>
      <w:r>
        <w:t xml:space="preserve">Pre prípad, že sa Objednávateľ rozhodne o integrácii Vymedzeného územia do IDS Východ, budú sa uplatňovať nasledovné </w:t>
      </w:r>
      <w:r w:rsidR="00456A56">
        <w:t>podmienky</w:t>
      </w:r>
      <w:r>
        <w:t>:</w:t>
      </w:r>
    </w:p>
    <w:p w14:paraId="5C2AF9D2" w14:textId="77777777" w:rsidR="00FF5E93" w:rsidRPr="00A5149D" w:rsidRDefault="00FF5E93" w:rsidP="00843502">
      <w:pPr>
        <w:pStyle w:val="Heading3"/>
        <w:keepNext w:val="0"/>
        <w:keepLines w:val="0"/>
        <w:widowControl w:val="0"/>
        <w:ind w:left="709" w:hanging="709"/>
      </w:pPr>
      <w:bookmarkStart w:id="145" w:name="_Ref141789771"/>
      <w:r w:rsidRPr="00DA191F">
        <w:t>Dopravca</w:t>
      </w:r>
      <w:r w:rsidRPr="00A5149D">
        <w:t xml:space="preserve"> </w:t>
      </w:r>
      <w:r w:rsidR="00CE36FB">
        <w:t>bude</w:t>
      </w:r>
      <w:r w:rsidR="00685AA8" w:rsidRPr="00A5149D">
        <w:t xml:space="preserve"> povinný</w:t>
      </w:r>
      <w:r w:rsidRPr="00A5149D">
        <w:t>:</w:t>
      </w:r>
      <w:bookmarkEnd w:id="144"/>
      <w:bookmarkEnd w:id="145"/>
    </w:p>
    <w:p w14:paraId="77BEE386" w14:textId="77777777" w:rsidR="00FF5E93" w:rsidRPr="00A86621" w:rsidRDefault="00685AA8" w:rsidP="00843502">
      <w:pPr>
        <w:pStyle w:val="ListParagraph"/>
        <w:widowControl w:val="0"/>
        <w:numPr>
          <w:ilvl w:val="0"/>
          <w:numId w:val="116"/>
        </w:numPr>
        <w:spacing w:after="120" w:line="240" w:lineRule="auto"/>
        <w:ind w:left="1134" w:hanging="425"/>
        <w:contextualSpacing w:val="0"/>
        <w:jc w:val="both"/>
        <w:rPr>
          <w:rFonts w:ascii="Lato" w:hAnsi="Lato"/>
        </w:rPr>
      </w:pPr>
      <w:r w:rsidRPr="00A86621">
        <w:rPr>
          <w:rFonts w:ascii="Lato" w:hAnsi="Lato"/>
        </w:rPr>
        <w:t>Zapájať sa v plnej miere</w:t>
      </w:r>
      <w:r w:rsidR="00FF5E93" w:rsidRPr="00A86621">
        <w:rPr>
          <w:rFonts w:ascii="Lato" w:hAnsi="Lato"/>
        </w:rPr>
        <w:t xml:space="preserve"> do </w:t>
      </w:r>
      <w:r w:rsidR="0066167B" w:rsidRPr="00A86621">
        <w:rPr>
          <w:rFonts w:ascii="Lato" w:hAnsi="Lato"/>
        </w:rPr>
        <w:t>zabezpeč</w:t>
      </w:r>
      <w:r w:rsidRPr="00A86621">
        <w:rPr>
          <w:rFonts w:ascii="Lato" w:hAnsi="Lato"/>
        </w:rPr>
        <w:t>ovania</w:t>
      </w:r>
      <w:r w:rsidR="0066167B" w:rsidRPr="00A86621">
        <w:rPr>
          <w:rFonts w:ascii="Lato" w:hAnsi="Lato"/>
        </w:rPr>
        <w:t xml:space="preserve"> vzniku, </w:t>
      </w:r>
      <w:r w:rsidR="00FF5E93" w:rsidRPr="00A86621">
        <w:rPr>
          <w:rFonts w:ascii="Lato" w:hAnsi="Lato"/>
        </w:rPr>
        <w:t xml:space="preserve">rozvoja a prevádzky IDS Východ, a to </w:t>
      </w:r>
      <w:r w:rsidRPr="00A86621">
        <w:rPr>
          <w:rFonts w:ascii="Lato" w:hAnsi="Lato"/>
        </w:rPr>
        <w:t xml:space="preserve">aj </w:t>
      </w:r>
      <w:r w:rsidR="00FF5E93" w:rsidRPr="00A86621">
        <w:rPr>
          <w:rFonts w:ascii="Lato" w:hAnsi="Lato"/>
        </w:rPr>
        <w:t>bez osobitnej zmluvy medzi Dopravcom a</w:t>
      </w:r>
      <w:r w:rsidRPr="00A86621">
        <w:rPr>
          <w:rFonts w:ascii="Lato" w:hAnsi="Lato"/>
        </w:rPr>
        <w:t> </w:t>
      </w:r>
      <w:r w:rsidR="00FF5E93" w:rsidRPr="00A86621">
        <w:rPr>
          <w:rFonts w:ascii="Lato" w:hAnsi="Lato"/>
        </w:rPr>
        <w:t>Organizátorom</w:t>
      </w:r>
      <w:r w:rsidRPr="00A86621">
        <w:rPr>
          <w:rFonts w:ascii="Lato" w:hAnsi="Lato"/>
        </w:rPr>
        <w:t>.</w:t>
      </w:r>
    </w:p>
    <w:p w14:paraId="712B7DA5" w14:textId="5ADB279A" w:rsidR="00493F55" w:rsidRPr="00A86621" w:rsidRDefault="00685AA8" w:rsidP="001A797C">
      <w:pPr>
        <w:pStyle w:val="ListParagraph"/>
        <w:widowControl w:val="0"/>
        <w:numPr>
          <w:ilvl w:val="0"/>
          <w:numId w:val="116"/>
        </w:numPr>
        <w:spacing w:after="120" w:line="240" w:lineRule="auto"/>
        <w:ind w:left="1134" w:hanging="425"/>
        <w:contextualSpacing w:val="0"/>
        <w:jc w:val="both"/>
        <w:rPr>
          <w:rFonts w:ascii="Lato" w:hAnsi="Lato"/>
        </w:rPr>
      </w:pPr>
      <w:bookmarkStart w:id="146" w:name="_Hlk73711745"/>
      <w:r w:rsidRPr="00843502">
        <w:rPr>
          <w:rFonts w:ascii="Lato" w:hAnsi="Lato"/>
        </w:rPr>
        <w:t xml:space="preserve">V </w:t>
      </w:r>
      <w:r w:rsidR="00B14EB6" w:rsidRPr="00843502">
        <w:rPr>
          <w:rFonts w:ascii="Lato" w:hAnsi="Lato"/>
        </w:rPr>
        <w:t>plnej miere akceptovať</w:t>
      </w:r>
      <w:r w:rsidR="00EC2DCD" w:rsidRPr="00843502">
        <w:rPr>
          <w:rFonts w:ascii="Lato" w:hAnsi="Lato"/>
        </w:rPr>
        <w:t xml:space="preserve"> a dodržiavať</w:t>
      </w:r>
      <w:r w:rsidR="00B14EB6" w:rsidRPr="00843502">
        <w:rPr>
          <w:rFonts w:ascii="Lato" w:hAnsi="Lato"/>
        </w:rPr>
        <w:t xml:space="preserve"> pravidlá a princípy rozúčtovania tržieb z cestovného podľa Tarify IDS Východ medzi jednotlivých dopravcov, vrátane štruktúry údajov poskytovaných Zúčtovacím centrom</w:t>
      </w:r>
      <w:r w:rsidRPr="00843502">
        <w:rPr>
          <w:rFonts w:ascii="Lato" w:hAnsi="Lato"/>
        </w:rPr>
        <w:t xml:space="preserve">. </w:t>
      </w:r>
      <w:r w:rsidR="00F11F3A" w:rsidRPr="00843502">
        <w:rPr>
          <w:rFonts w:ascii="Lato" w:hAnsi="Lato"/>
        </w:rPr>
        <w:t xml:space="preserve">Pre vylúčenie akýchkoľvek pochybností platí, že v prípade, ak by stanovené princípy a pravidlá rozúčtovania mali vplyv na zmenu výšky Tržieb u Dopravcu, tak podľa bodu </w:t>
      </w:r>
      <w:r w:rsidR="00572D6E">
        <w:fldChar w:fldCharType="begin"/>
      </w:r>
      <w:r w:rsidR="00572D6E">
        <w:instrText xml:space="preserve"> REF _Ref115700279 \r \h  \* MERGEFORMAT </w:instrText>
      </w:r>
      <w:r w:rsidR="00572D6E">
        <w:fldChar w:fldCharType="separate"/>
      </w:r>
      <w:r w:rsidR="001C7151" w:rsidRPr="00FC1DFC">
        <w:rPr>
          <w:rFonts w:ascii="Lato" w:hAnsi="Lato"/>
        </w:rPr>
        <w:t>5.8</w:t>
      </w:r>
      <w:r w:rsidR="00572D6E">
        <w:fldChar w:fldCharType="end"/>
      </w:r>
      <w:r w:rsidR="00F11F3A" w:rsidRPr="00843502">
        <w:rPr>
          <w:rFonts w:ascii="Lato" w:hAnsi="Lato"/>
        </w:rPr>
        <w:t xml:space="preserve"> Zmluvy je riziko zmeny výšky tržieb na strane Objednávateľa. V prípade, ak by Dopravcovi vznikli v dôsledku stanovených princípov a pravidiel rozúčtovania prípadné dodatočné náklady spojené s hardvérovým a softvérovým zabezpečením tarifného systému, tie budú hradené podľa bodu </w:t>
      </w:r>
      <w:r w:rsidR="00572D6E">
        <w:fldChar w:fldCharType="begin"/>
      </w:r>
      <w:r w:rsidR="00572D6E">
        <w:instrText xml:space="preserve"> REF _Ref52178238 \r \h  \* MERGEFORMAT </w:instrText>
      </w:r>
      <w:r w:rsidR="00572D6E">
        <w:fldChar w:fldCharType="separate"/>
      </w:r>
      <w:r w:rsidR="001C7151" w:rsidRPr="00FC1DFC">
        <w:rPr>
          <w:rFonts w:ascii="Lato" w:hAnsi="Lato"/>
        </w:rPr>
        <w:t>5.4.8</w:t>
      </w:r>
      <w:r w:rsidR="00572D6E">
        <w:fldChar w:fldCharType="end"/>
      </w:r>
      <w:r w:rsidR="00F11F3A" w:rsidRPr="00843502">
        <w:rPr>
          <w:rFonts w:ascii="Lato" w:hAnsi="Lato"/>
        </w:rPr>
        <w:t xml:space="preserve"> Zmluvy. </w:t>
      </w:r>
      <w:bookmarkEnd w:id="146"/>
    </w:p>
    <w:p w14:paraId="2C80076C" w14:textId="77777777" w:rsidR="00FF5E93" w:rsidRPr="00A86621" w:rsidRDefault="00685AA8" w:rsidP="00843502">
      <w:pPr>
        <w:pStyle w:val="ListParagraph"/>
        <w:widowControl w:val="0"/>
        <w:numPr>
          <w:ilvl w:val="0"/>
          <w:numId w:val="116"/>
        </w:numPr>
        <w:spacing w:after="120" w:line="240" w:lineRule="auto"/>
        <w:ind w:left="1134" w:hanging="425"/>
        <w:contextualSpacing w:val="0"/>
        <w:jc w:val="both"/>
        <w:rPr>
          <w:rFonts w:ascii="Lato" w:hAnsi="Lato"/>
        </w:rPr>
      </w:pPr>
      <w:r w:rsidRPr="00A86621">
        <w:rPr>
          <w:rFonts w:ascii="Lato" w:hAnsi="Lato"/>
        </w:rPr>
        <w:t>S</w:t>
      </w:r>
      <w:r w:rsidR="00FF5E93" w:rsidRPr="00A86621">
        <w:rPr>
          <w:rFonts w:ascii="Lato" w:hAnsi="Lato"/>
        </w:rPr>
        <w:t>polupracovať</w:t>
      </w:r>
      <w:r w:rsidR="007C6A79" w:rsidRPr="00A86621">
        <w:rPr>
          <w:rFonts w:ascii="Lato" w:hAnsi="Lato"/>
        </w:rPr>
        <w:t xml:space="preserve"> v plnej miere</w:t>
      </w:r>
      <w:r w:rsidR="00FF5E93" w:rsidRPr="00A86621">
        <w:rPr>
          <w:rFonts w:ascii="Lato" w:hAnsi="Lato"/>
        </w:rPr>
        <w:t xml:space="preserve"> s Objednávateľom </w:t>
      </w:r>
      <w:r w:rsidR="006F082D" w:rsidRPr="00A86621">
        <w:rPr>
          <w:rFonts w:ascii="Lato" w:hAnsi="Lato"/>
        </w:rPr>
        <w:t>a</w:t>
      </w:r>
      <w:r w:rsidR="00FF5E93" w:rsidRPr="00A86621">
        <w:rPr>
          <w:rFonts w:ascii="Lato" w:hAnsi="Lato"/>
        </w:rPr>
        <w:t xml:space="preserve"> Organizátorom pri dopravnej integrácii, prevádzkovej integrácii, tarifnej integrácii, informačnej integrácii, administratívnej </w:t>
      </w:r>
      <w:r w:rsidR="00FF5E93" w:rsidRPr="00A86621">
        <w:rPr>
          <w:rFonts w:ascii="Lato" w:hAnsi="Lato"/>
        </w:rPr>
        <w:lastRenderedPageBreak/>
        <w:t>integrácii a dátovej integrácii, a to aj bez osobitnej zmluvy medzi Dopravcom a</w:t>
      </w:r>
      <w:r w:rsidRPr="00A86621">
        <w:rPr>
          <w:rFonts w:ascii="Lato" w:hAnsi="Lato"/>
        </w:rPr>
        <w:t> </w:t>
      </w:r>
      <w:r w:rsidR="00FF5E93" w:rsidRPr="00A86621">
        <w:rPr>
          <w:rFonts w:ascii="Lato" w:hAnsi="Lato"/>
        </w:rPr>
        <w:t>Organizátorom</w:t>
      </w:r>
      <w:r w:rsidRPr="00A86621">
        <w:rPr>
          <w:rFonts w:ascii="Lato" w:hAnsi="Lato"/>
        </w:rPr>
        <w:t>.</w:t>
      </w:r>
      <w:r w:rsidR="00E17E1C">
        <w:rPr>
          <w:rFonts w:ascii="Lato" w:hAnsi="Lato"/>
        </w:rPr>
        <w:t xml:space="preserve"> </w:t>
      </w:r>
    </w:p>
    <w:p w14:paraId="46A9840A" w14:textId="77777777" w:rsidR="00FF5E93" w:rsidRPr="00A86621" w:rsidRDefault="007C6A79" w:rsidP="00843502">
      <w:pPr>
        <w:pStyle w:val="ListParagraph"/>
        <w:widowControl w:val="0"/>
        <w:numPr>
          <w:ilvl w:val="0"/>
          <w:numId w:val="116"/>
        </w:numPr>
        <w:spacing w:after="120" w:line="240" w:lineRule="auto"/>
        <w:ind w:left="1134" w:hanging="425"/>
        <w:contextualSpacing w:val="0"/>
        <w:jc w:val="both"/>
        <w:rPr>
          <w:rFonts w:ascii="Lato" w:hAnsi="Lato"/>
        </w:rPr>
      </w:pPr>
      <w:r w:rsidRPr="00A86621">
        <w:rPr>
          <w:rFonts w:ascii="Lato" w:hAnsi="Lato"/>
        </w:rPr>
        <w:t>P</w:t>
      </w:r>
      <w:r w:rsidR="006F082D" w:rsidRPr="00A86621">
        <w:rPr>
          <w:rFonts w:ascii="Lato" w:hAnsi="Lato"/>
        </w:rPr>
        <w:t xml:space="preserve">riebežne </w:t>
      </w:r>
      <w:r w:rsidR="00FF5E93" w:rsidRPr="00A86621">
        <w:rPr>
          <w:rFonts w:ascii="Lato" w:hAnsi="Lato"/>
        </w:rPr>
        <w:t xml:space="preserve">poskytovať Objednávateľovi </w:t>
      </w:r>
      <w:r w:rsidR="006F082D" w:rsidRPr="00A86621">
        <w:rPr>
          <w:rFonts w:ascii="Lato" w:hAnsi="Lato"/>
        </w:rPr>
        <w:t>a</w:t>
      </w:r>
      <w:r w:rsidR="00FF5E93" w:rsidRPr="00A86621">
        <w:rPr>
          <w:rFonts w:ascii="Lato" w:hAnsi="Lato"/>
        </w:rPr>
        <w:t xml:space="preserve"> Organizátorovi</w:t>
      </w:r>
      <w:r w:rsidR="00186175" w:rsidRPr="00A86621">
        <w:rPr>
          <w:rFonts w:ascii="Lato" w:hAnsi="Lato"/>
        </w:rPr>
        <w:t xml:space="preserve"> bezodplatne</w:t>
      </w:r>
      <w:r w:rsidR="00FF5E93" w:rsidRPr="00A86621">
        <w:rPr>
          <w:rFonts w:ascii="Lato" w:hAnsi="Lato"/>
        </w:rPr>
        <w:t xml:space="preserve"> všetky potrebné údaje o jednotlivých Spojoch na Autobusových linkách a</w:t>
      </w:r>
      <w:r w:rsidR="00B14EB6" w:rsidRPr="00A86621">
        <w:rPr>
          <w:rFonts w:ascii="Lato" w:hAnsi="Lato"/>
        </w:rPr>
        <w:t xml:space="preserve"> </w:t>
      </w:r>
      <w:r w:rsidR="00FF5E93" w:rsidRPr="00A86621">
        <w:rPr>
          <w:rFonts w:ascii="Lato" w:hAnsi="Lato"/>
        </w:rPr>
        <w:t>o</w:t>
      </w:r>
      <w:r w:rsidR="00B14EB6" w:rsidRPr="00A86621">
        <w:rPr>
          <w:rFonts w:ascii="Lato" w:hAnsi="Lato"/>
        </w:rPr>
        <w:t> </w:t>
      </w:r>
      <w:r w:rsidR="00FF5E93" w:rsidRPr="00A86621">
        <w:rPr>
          <w:rFonts w:ascii="Lato" w:hAnsi="Lato"/>
        </w:rPr>
        <w:t>výbere cestovného, ktorými disponuje</w:t>
      </w:r>
      <w:r w:rsidR="00D35DEB" w:rsidRPr="00F11F3A">
        <w:rPr>
          <w:rFonts w:ascii="Lato" w:hAnsi="Lato"/>
        </w:rPr>
        <w:t>, a to aj prostredníctvom elektronickej aplikácie na sledovanie aktuálneho vývoja ekonomických a prevádzkových údajov v reálnom čase.</w:t>
      </w:r>
      <w:r w:rsidR="00D35DEB" w:rsidRPr="00A86621">
        <w:rPr>
          <w:rFonts w:ascii="Lato" w:hAnsi="Lato"/>
        </w:rPr>
        <w:t xml:space="preserve"> </w:t>
      </w:r>
      <w:r w:rsidR="001D4173" w:rsidRPr="00A86621">
        <w:rPr>
          <w:rFonts w:ascii="Lato" w:hAnsi="Lato"/>
        </w:rPr>
        <w:t xml:space="preserve">Poskytované </w:t>
      </w:r>
      <w:r w:rsidR="00550704" w:rsidRPr="00A86621">
        <w:rPr>
          <w:rFonts w:ascii="Lato" w:hAnsi="Lato"/>
        </w:rPr>
        <w:t xml:space="preserve">údaje </w:t>
      </w:r>
      <w:r w:rsidR="001D4173" w:rsidRPr="00A86621">
        <w:rPr>
          <w:rFonts w:ascii="Lato" w:hAnsi="Lato"/>
        </w:rPr>
        <w:t>budú dopravno-prevádzkového, tarifno-prevádzkového a prepravného charakteru, pričom budú použité na účel optimalizácie dopravno-prepravného a</w:t>
      </w:r>
      <w:r w:rsidR="00AB32CA" w:rsidRPr="00A86621">
        <w:rPr>
          <w:rFonts w:ascii="Lato" w:hAnsi="Lato"/>
        </w:rPr>
        <w:t> </w:t>
      </w:r>
      <w:r w:rsidR="001D4173" w:rsidRPr="00A86621">
        <w:rPr>
          <w:rFonts w:ascii="Lato" w:hAnsi="Lato"/>
        </w:rPr>
        <w:t>tarifného systému verejnej osobnej dopravy a zvyšovania jeho atraktivity z perspektívy cestujúcej verejnosti. Ide najmä, nie však výlučne</w:t>
      </w:r>
      <w:r w:rsidR="00186175" w:rsidRPr="00A86621">
        <w:rPr>
          <w:rFonts w:ascii="Lato" w:hAnsi="Lato"/>
        </w:rPr>
        <w:t>,</w:t>
      </w:r>
      <w:r w:rsidR="001D4173" w:rsidRPr="00A86621">
        <w:rPr>
          <w:rFonts w:ascii="Lato" w:hAnsi="Lato"/>
        </w:rPr>
        <w:t xml:space="preserve"> o:</w:t>
      </w:r>
    </w:p>
    <w:p w14:paraId="703B4A3F" w14:textId="77777777" w:rsidR="001D4173" w:rsidRPr="00A5149D" w:rsidRDefault="001D4173" w:rsidP="001A797C">
      <w:pPr>
        <w:pStyle w:val="ListParagraph"/>
        <w:widowControl w:val="0"/>
        <w:numPr>
          <w:ilvl w:val="1"/>
          <w:numId w:val="21"/>
        </w:numPr>
        <w:spacing w:after="120" w:line="240" w:lineRule="auto"/>
        <w:jc w:val="both"/>
        <w:rPr>
          <w:rFonts w:ascii="Lato" w:hAnsi="Lato"/>
        </w:rPr>
      </w:pPr>
      <w:r w:rsidRPr="00A86621">
        <w:rPr>
          <w:rFonts w:ascii="Lato" w:hAnsi="Lato"/>
        </w:rPr>
        <w:t>matice prepravných vzťahov podľa liniek a podľa spojov, taktiež podľa obcí a</w:t>
      </w:r>
      <w:r w:rsidRPr="00A5149D">
        <w:rPr>
          <w:rFonts w:ascii="Lato" w:hAnsi="Lato"/>
        </w:rPr>
        <w:t xml:space="preserve"> podľa zastávok;</w:t>
      </w:r>
    </w:p>
    <w:p w14:paraId="2D9C5231" w14:textId="77777777" w:rsidR="001D4173" w:rsidRPr="00A5149D" w:rsidRDefault="001D4173" w:rsidP="001A797C">
      <w:pPr>
        <w:pStyle w:val="ListParagraph"/>
        <w:widowControl w:val="0"/>
        <w:numPr>
          <w:ilvl w:val="1"/>
          <w:numId w:val="21"/>
        </w:numPr>
        <w:spacing w:after="120" w:line="240" w:lineRule="auto"/>
        <w:jc w:val="both"/>
        <w:rPr>
          <w:rFonts w:ascii="Lato" w:hAnsi="Lato"/>
        </w:rPr>
      </w:pPr>
      <w:r w:rsidRPr="00A5149D">
        <w:rPr>
          <w:rFonts w:ascii="Lato" w:hAnsi="Lato"/>
        </w:rPr>
        <w:t>prepravn</w:t>
      </w:r>
      <w:r w:rsidR="007C6A79" w:rsidRPr="00A5149D">
        <w:rPr>
          <w:rFonts w:ascii="Lato" w:hAnsi="Lato"/>
        </w:rPr>
        <w:t>ú</w:t>
      </w:r>
      <w:r w:rsidRPr="00A5149D">
        <w:rPr>
          <w:rFonts w:ascii="Lato" w:hAnsi="Lato"/>
        </w:rPr>
        <w:t xml:space="preserve"> kapaci</w:t>
      </w:r>
      <w:r w:rsidR="007C6A79" w:rsidRPr="00A5149D">
        <w:rPr>
          <w:rFonts w:ascii="Lato" w:hAnsi="Lato"/>
        </w:rPr>
        <w:t>tu</w:t>
      </w:r>
      <w:r w:rsidRPr="00A5149D">
        <w:rPr>
          <w:rFonts w:ascii="Lato" w:hAnsi="Lato"/>
        </w:rPr>
        <w:t xml:space="preserve"> vozidiel podľa liniek a podľa spojov;</w:t>
      </w:r>
    </w:p>
    <w:p w14:paraId="6109ECA7" w14:textId="77777777" w:rsidR="001D4173" w:rsidRPr="00A5149D" w:rsidRDefault="001D4173" w:rsidP="001A797C">
      <w:pPr>
        <w:pStyle w:val="ListParagraph"/>
        <w:widowControl w:val="0"/>
        <w:numPr>
          <w:ilvl w:val="1"/>
          <w:numId w:val="21"/>
        </w:numPr>
        <w:spacing w:after="120" w:line="240" w:lineRule="auto"/>
        <w:ind w:hanging="357"/>
        <w:contextualSpacing w:val="0"/>
        <w:jc w:val="both"/>
        <w:rPr>
          <w:rFonts w:ascii="Lato" w:hAnsi="Lato"/>
        </w:rPr>
      </w:pPr>
      <w:r w:rsidRPr="00A5149D">
        <w:rPr>
          <w:rFonts w:ascii="Lato" w:hAnsi="Lato"/>
        </w:rPr>
        <w:t>štruktúr</w:t>
      </w:r>
      <w:r w:rsidR="007C6A79" w:rsidRPr="00A5149D">
        <w:rPr>
          <w:rFonts w:ascii="Lato" w:hAnsi="Lato"/>
        </w:rPr>
        <w:t>u</w:t>
      </w:r>
      <w:r w:rsidRPr="00A5149D">
        <w:rPr>
          <w:rFonts w:ascii="Lato" w:hAnsi="Lato"/>
        </w:rPr>
        <w:t xml:space="preserve"> tržieb podľa tarifných pásiem, podľa druhu cestovného, podľa jednotlivých liniek a podľa stanoveného časového úseku</w:t>
      </w:r>
      <w:r w:rsidR="008A321F" w:rsidRPr="00A5149D">
        <w:rPr>
          <w:rFonts w:ascii="Lato" w:hAnsi="Lato"/>
        </w:rPr>
        <w:t>.</w:t>
      </w:r>
    </w:p>
    <w:p w14:paraId="54C8AE1D" w14:textId="77777777" w:rsidR="00B14EB6" w:rsidRPr="00D946F6" w:rsidRDefault="00B70451" w:rsidP="00843502">
      <w:pPr>
        <w:pStyle w:val="ListParagraph"/>
        <w:widowControl w:val="0"/>
        <w:numPr>
          <w:ilvl w:val="0"/>
          <w:numId w:val="116"/>
        </w:numPr>
        <w:spacing w:after="120" w:line="240" w:lineRule="auto"/>
        <w:ind w:left="1134" w:hanging="425"/>
        <w:contextualSpacing w:val="0"/>
        <w:jc w:val="both"/>
        <w:rPr>
          <w:rFonts w:ascii="Lato" w:hAnsi="Lato"/>
        </w:rPr>
      </w:pPr>
      <w:r>
        <w:rPr>
          <w:rFonts w:ascii="Lato" w:hAnsi="Lato"/>
        </w:rPr>
        <w:t>Plnohodnotne sa  zapojiť do</w:t>
      </w:r>
      <w:r w:rsidR="00B14EB6" w:rsidRPr="00D946F6">
        <w:rPr>
          <w:rFonts w:ascii="Lato" w:hAnsi="Lato"/>
        </w:rPr>
        <w:t xml:space="preserve"> Centrálneho dispečingu IDS Východ</w:t>
      </w:r>
      <w:r w:rsidR="008A321F" w:rsidRPr="00D946F6">
        <w:rPr>
          <w:rFonts w:ascii="Lato" w:hAnsi="Lato"/>
        </w:rPr>
        <w:t xml:space="preserve">, Informačného systému IDS Východ, </w:t>
      </w:r>
      <w:r w:rsidR="00B14EB6" w:rsidRPr="00D946F6">
        <w:rPr>
          <w:rFonts w:ascii="Lato" w:hAnsi="Lato"/>
        </w:rPr>
        <w:t>Clearingového centra IDS Východ</w:t>
      </w:r>
      <w:r>
        <w:rPr>
          <w:rFonts w:ascii="Lato" w:hAnsi="Lato"/>
        </w:rPr>
        <w:t>, v prípade ich zriadenia</w:t>
      </w:r>
      <w:r w:rsidR="00A40629">
        <w:rPr>
          <w:rFonts w:ascii="Lato" w:hAnsi="Lato"/>
        </w:rPr>
        <w:t>,</w:t>
      </w:r>
      <w:r w:rsidR="008A321F" w:rsidRPr="00D946F6">
        <w:rPr>
          <w:rFonts w:ascii="Lato" w:hAnsi="Lato"/>
        </w:rPr>
        <w:t xml:space="preserve"> </w:t>
      </w:r>
      <w:r w:rsidR="00D16BDB">
        <w:rPr>
          <w:rFonts w:ascii="Lato" w:hAnsi="Lato"/>
        </w:rPr>
        <w:t xml:space="preserve">a efektívne a konštruktívne spolupracovať </w:t>
      </w:r>
      <w:r w:rsidR="008A321F" w:rsidRPr="00D946F6">
        <w:rPr>
          <w:rFonts w:ascii="Lato" w:hAnsi="Lato"/>
        </w:rPr>
        <w:t>pri tvorbe a koordináci</w:t>
      </w:r>
      <w:r w:rsidR="007A33C2" w:rsidRPr="00D946F6">
        <w:rPr>
          <w:rFonts w:ascii="Lato" w:hAnsi="Lato"/>
        </w:rPr>
        <w:t>i</w:t>
      </w:r>
      <w:r w:rsidR="008A321F" w:rsidRPr="00D946F6">
        <w:rPr>
          <w:rFonts w:ascii="Lato" w:hAnsi="Lato"/>
        </w:rPr>
        <w:t xml:space="preserve"> CP.</w:t>
      </w:r>
    </w:p>
    <w:p w14:paraId="31CC7A82" w14:textId="77777777" w:rsidR="00E17E1C" w:rsidRDefault="00DF583B" w:rsidP="00843502">
      <w:pPr>
        <w:pStyle w:val="ListParagraph"/>
        <w:widowControl w:val="0"/>
        <w:numPr>
          <w:ilvl w:val="0"/>
          <w:numId w:val="116"/>
        </w:numPr>
        <w:spacing w:after="120" w:line="240" w:lineRule="auto"/>
        <w:ind w:left="1134" w:hanging="425"/>
        <w:contextualSpacing w:val="0"/>
        <w:jc w:val="both"/>
        <w:rPr>
          <w:rFonts w:ascii="Lato" w:hAnsi="Lato"/>
        </w:rPr>
      </w:pPr>
      <w:r>
        <w:rPr>
          <w:rFonts w:ascii="Lato" w:hAnsi="Lato"/>
        </w:rPr>
        <w:t>U</w:t>
      </w:r>
      <w:r w:rsidRPr="00D946F6">
        <w:rPr>
          <w:rFonts w:ascii="Lato" w:hAnsi="Lato"/>
        </w:rPr>
        <w:t xml:space="preserve">platňovať inštrukcie Organizátora </w:t>
      </w:r>
      <w:r>
        <w:rPr>
          <w:rFonts w:ascii="Lato" w:hAnsi="Lato"/>
        </w:rPr>
        <w:t>v</w:t>
      </w:r>
      <w:r w:rsidRPr="00D946F6">
        <w:rPr>
          <w:rFonts w:ascii="Lato" w:hAnsi="Lato"/>
        </w:rPr>
        <w:t xml:space="preserve"> </w:t>
      </w:r>
      <w:r w:rsidR="00E17E1C" w:rsidRPr="00D946F6">
        <w:rPr>
          <w:rFonts w:ascii="Lato" w:hAnsi="Lato"/>
        </w:rPr>
        <w:t xml:space="preserve">rámci časovej a/alebo trasovej koordinácie spojov 2 a viacerých dopravcov </w:t>
      </w:r>
      <w:r w:rsidR="002F0807" w:rsidRPr="00D946F6">
        <w:rPr>
          <w:rFonts w:ascii="Lato" w:hAnsi="Lato"/>
        </w:rPr>
        <w:t>verejnej osobnej dopravy</w:t>
      </w:r>
      <w:r w:rsidR="00E17E1C" w:rsidRPr="00D946F6">
        <w:rPr>
          <w:rFonts w:ascii="Lato" w:hAnsi="Lato"/>
        </w:rPr>
        <w:t xml:space="preserve"> na území funkčného regiónu Východn</w:t>
      </w:r>
      <w:r w:rsidR="00A429F2" w:rsidRPr="00D946F6">
        <w:rPr>
          <w:rFonts w:ascii="Lato" w:hAnsi="Lato"/>
        </w:rPr>
        <w:t>é</w:t>
      </w:r>
      <w:r w:rsidR="00E17E1C" w:rsidRPr="00D946F6">
        <w:rPr>
          <w:rFonts w:ascii="Lato" w:hAnsi="Lato"/>
        </w:rPr>
        <w:t xml:space="preserve"> Slovensko (prestupn</w:t>
      </w:r>
      <w:r w:rsidR="00A429F2" w:rsidRPr="00D946F6">
        <w:rPr>
          <w:rFonts w:ascii="Lato" w:hAnsi="Lato"/>
        </w:rPr>
        <w:t>é</w:t>
      </w:r>
      <w:r w:rsidR="00E17E1C" w:rsidRPr="00D946F6">
        <w:rPr>
          <w:rFonts w:ascii="Lato" w:hAnsi="Lato"/>
        </w:rPr>
        <w:t xml:space="preserve"> nadväznosti, časov</w:t>
      </w:r>
      <w:r w:rsidR="00A429F2" w:rsidRPr="00D946F6">
        <w:rPr>
          <w:rFonts w:ascii="Lato" w:hAnsi="Lato"/>
        </w:rPr>
        <w:t>é</w:t>
      </w:r>
      <w:r w:rsidR="00E17E1C" w:rsidRPr="00D946F6">
        <w:rPr>
          <w:rFonts w:ascii="Lato" w:hAnsi="Lato"/>
        </w:rPr>
        <w:t xml:space="preserve"> preklady spojov, čakacie časy, chronometráž, zoznam obsluhovaných zastávok, vyrovnávacie časy, trasovanie spojov a pod.). Pr</w:t>
      </w:r>
      <w:r w:rsidR="002F0807" w:rsidRPr="00D946F6">
        <w:rPr>
          <w:rFonts w:ascii="Lato" w:hAnsi="Lato"/>
        </w:rPr>
        <w:t>í</w:t>
      </w:r>
      <w:r w:rsidR="00E17E1C" w:rsidRPr="00D946F6">
        <w:rPr>
          <w:rFonts w:ascii="Lato" w:hAnsi="Lato"/>
        </w:rPr>
        <w:t>padn</w:t>
      </w:r>
      <w:r w:rsidR="002F0807" w:rsidRPr="00D946F6">
        <w:rPr>
          <w:rFonts w:ascii="Lato" w:hAnsi="Lato"/>
        </w:rPr>
        <w:t>é</w:t>
      </w:r>
      <w:r w:rsidR="00E17E1C" w:rsidRPr="00D946F6">
        <w:rPr>
          <w:rFonts w:ascii="Lato" w:hAnsi="Lato"/>
        </w:rPr>
        <w:t xml:space="preserve"> pripomienky Dopravcu k</w:t>
      </w:r>
      <w:r>
        <w:rPr>
          <w:rFonts w:ascii="Lato" w:hAnsi="Lato"/>
        </w:rPr>
        <w:t> </w:t>
      </w:r>
      <w:r w:rsidR="002F0807" w:rsidRPr="00D946F6">
        <w:rPr>
          <w:rFonts w:ascii="Lato" w:hAnsi="Lato"/>
        </w:rPr>
        <w:t>týmto</w:t>
      </w:r>
      <w:r w:rsidR="00E17E1C" w:rsidRPr="00D946F6">
        <w:rPr>
          <w:rFonts w:ascii="Lato" w:hAnsi="Lato"/>
        </w:rPr>
        <w:t xml:space="preserve"> </w:t>
      </w:r>
      <w:r w:rsidR="002F0807" w:rsidRPr="00D946F6">
        <w:rPr>
          <w:rFonts w:ascii="Lato" w:hAnsi="Lato"/>
        </w:rPr>
        <w:t>inštrukciám</w:t>
      </w:r>
      <w:r w:rsidR="00E17E1C" w:rsidRPr="00D946F6">
        <w:rPr>
          <w:rFonts w:ascii="Lato" w:hAnsi="Lato"/>
        </w:rPr>
        <w:t xml:space="preserve"> je </w:t>
      </w:r>
      <w:r w:rsidR="002F0807" w:rsidRPr="00D946F6">
        <w:rPr>
          <w:rFonts w:ascii="Lato" w:hAnsi="Lato"/>
        </w:rPr>
        <w:t>Organizátor</w:t>
      </w:r>
      <w:r w:rsidR="00E17E1C" w:rsidRPr="00D946F6">
        <w:rPr>
          <w:rFonts w:ascii="Lato" w:hAnsi="Lato"/>
        </w:rPr>
        <w:t xml:space="preserve"> </w:t>
      </w:r>
      <w:r w:rsidR="002F0807" w:rsidRPr="00D946F6">
        <w:rPr>
          <w:rFonts w:ascii="Lato" w:hAnsi="Lato"/>
        </w:rPr>
        <w:t>povinný</w:t>
      </w:r>
      <w:r w:rsidR="00E17E1C" w:rsidRPr="00D946F6">
        <w:rPr>
          <w:rFonts w:ascii="Lato" w:hAnsi="Lato"/>
        </w:rPr>
        <w:t xml:space="preserve"> s</w:t>
      </w:r>
      <w:r w:rsidR="002F0807" w:rsidRPr="00D946F6">
        <w:rPr>
          <w:rFonts w:ascii="Lato" w:hAnsi="Lato"/>
        </w:rPr>
        <w:t> </w:t>
      </w:r>
      <w:r w:rsidR="00E17E1C" w:rsidRPr="00D946F6">
        <w:rPr>
          <w:rFonts w:ascii="Lato" w:hAnsi="Lato"/>
        </w:rPr>
        <w:t xml:space="preserve">Dopravcom </w:t>
      </w:r>
      <w:r w:rsidR="002F0807" w:rsidRPr="00D946F6">
        <w:rPr>
          <w:rFonts w:ascii="Lato" w:hAnsi="Lato"/>
        </w:rPr>
        <w:t>prerokovať</w:t>
      </w:r>
      <w:r w:rsidR="00E17E1C" w:rsidRPr="00D946F6">
        <w:rPr>
          <w:rFonts w:ascii="Lato" w:hAnsi="Lato"/>
        </w:rPr>
        <w:t>.</w:t>
      </w:r>
    </w:p>
    <w:p w14:paraId="0C849D41" w14:textId="77777777" w:rsidR="00DF583B" w:rsidRPr="00D946F6" w:rsidRDefault="00DF583B" w:rsidP="00843502">
      <w:pPr>
        <w:pStyle w:val="ListParagraph"/>
        <w:widowControl w:val="0"/>
        <w:numPr>
          <w:ilvl w:val="0"/>
          <w:numId w:val="116"/>
        </w:numPr>
        <w:spacing w:after="120" w:line="240" w:lineRule="auto"/>
        <w:ind w:left="1134" w:hanging="425"/>
        <w:contextualSpacing w:val="0"/>
        <w:jc w:val="both"/>
        <w:rPr>
          <w:rFonts w:ascii="Lato" w:hAnsi="Lato"/>
        </w:rPr>
      </w:pPr>
      <w:r w:rsidRPr="00DF583B">
        <w:rPr>
          <w:rFonts w:ascii="Lato" w:hAnsi="Lato"/>
        </w:rPr>
        <w:tab/>
        <w:t>Zúčastňovať sa osobných aj telekonferenčných pracovných stretnutí zvolaných zo strany Organizátora. Organizátor je oprávnený zvolávať takéto stretnutia aj s konkrétnymi odbornými zamestnancami Dopravcu.</w:t>
      </w:r>
    </w:p>
    <w:p w14:paraId="569179CA" w14:textId="63600F25" w:rsidR="00FF5E93" w:rsidRPr="00A5149D" w:rsidRDefault="00FF5E93" w:rsidP="00843502">
      <w:pPr>
        <w:pStyle w:val="Heading3"/>
        <w:keepNext w:val="0"/>
        <w:keepLines w:val="0"/>
        <w:widowControl w:val="0"/>
        <w:ind w:left="709" w:hanging="709"/>
      </w:pPr>
      <w:bookmarkStart w:id="147" w:name="_Ref98507294"/>
      <w:r w:rsidRPr="00D946F6">
        <w:t>Súčasťou prípravy Organizátora na prevzatie funkcie garanta</w:t>
      </w:r>
      <w:r w:rsidRPr="00A5149D">
        <w:t xml:space="preserve"> prevádzky, správy, rozvoja a kontroly IDS Východ je zriadenie </w:t>
      </w:r>
      <w:bookmarkStart w:id="148" w:name="_Hlk35942400"/>
      <w:r w:rsidRPr="00A5149D">
        <w:t>Clearingového centra IDS Východ</w:t>
      </w:r>
      <w:r w:rsidR="007A33C2" w:rsidRPr="00A5149D">
        <w:t>, Informačného centra IDS Východ</w:t>
      </w:r>
      <w:r w:rsidRPr="00A5149D">
        <w:t xml:space="preserve"> a Centrálneho dispečingu IDS Východ </w:t>
      </w:r>
      <w:bookmarkEnd w:id="148"/>
      <w:r w:rsidRPr="00A5149D">
        <w:t>pod</w:t>
      </w:r>
      <w:r w:rsidR="001A4F82" w:rsidRPr="00A5149D">
        <w:t> </w:t>
      </w:r>
      <w:r w:rsidRPr="00A5149D">
        <w:t xml:space="preserve">správou Organizátora. Dopravca </w:t>
      </w:r>
      <w:r w:rsidR="00CE36FB">
        <w:t>bude</w:t>
      </w:r>
      <w:r w:rsidR="00CE36FB" w:rsidRPr="00A5149D">
        <w:t xml:space="preserve"> </w:t>
      </w:r>
      <w:r w:rsidRPr="00A5149D">
        <w:t>v</w:t>
      </w:r>
      <w:r w:rsidR="00E20F8D">
        <w:t> </w:t>
      </w:r>
      <w:r w:rsidRPr="00A5149D">
        <w:t xml:space="preserve">tejto </w:t>
      </w:r>
      <w:r w:rsidRPr="00BB4597">
        <w:t xml:space="preserve">súvislosti povinný najneskôr </w:t>
      </w:r>
      <w:r w:rsidR="001A4F82" w:rsidRPr="00BB4597">
        <w:t>6</w:t>
      </w:r>
      <w:r w:rsidRPr="00BB4597">
        <w:t>0</w:t>
      </w:r>
      <w:r w:rsidR="007952AA" w:rsidRPr="00BB4597">
        <w:t xml:space="preserve"> </w:t>
      </w:r>
      <w:r w:rsidRPr="00BB4597">
        <w:t xml:space="preserve">dní pred </w:t>
      </w:r>
      <w:r w:rsidR="001A4F82" w:rsidRPr="00BB4597">
        <w:t>spustením Clearingového</w:t>
      </w:r>
      <w:r w:rsidR="001A4F82" w:rsidRPr="00A5149D">
        <w:t xml:space="preserve"> centra IDS Východ</w:t>
      </w:r>
      <w:r w:rsidR="007A33C2" w:rsidRPr="00A5149D">
        <w:t>, Informačného centra IDS Východ</w:t>
      </w:r>
      <w:r w:rsidR="001A4F82" w:rsidRPr="00A5149D">
        <w:t xml:space="preserve"> a/alebo Centrálneho dispečingu IDS Východ</w:t>
      </w:r>
      <w:r w:rsidRPr="00A5149D">
        <w:t xml:space="preserve"> </w:t>
      </w:r>
      <w:r w:rsidR="001A4F82" w:rsidRPr="00A5149D">
        <w:t>do</w:t>
      </w:r>
      <w:r w:rsidR="005E1CCB" w:rsidRPr="00A5149D">
        <w:t> </w:t>
      </w:r>
      <w:r w:rsidR="001A4F82" w:rsidRPr="00A5149D">
        <w:t>prevádzky</w:t>
      </w:r>
      <w:r w:rsidR="00930235">
        <w:t xml:space="preserve">, </w:t>
      </w:r>
      <w:r w:rsidR="00CE36FB">
        <w:t xml:space="preserve">resp. k dátumu </w:t>
      </w:r>
      <w:r w:rsidR="00930235">
        <w:rPr>
          <w:rFonts w:cs="Times New Roman"/>
          <w:szCs w:val="24"/>
          <w:lang w:eastAsia="sk-SK"/>
        </w:rPr>
        <w:t xml:space="preserve">oznámenému Objednávateľom podľa bodu </w:t>
      </w:r>
      <w:r w:rsidR="00650FEF">
        <w:rPr>
          <w:rFonts w:cs="Times New Roman"/>
          <w:szCs w:val="24"/>
          <w:lang w:eastAsia="sk-SK"/>
        </w:rPr>
        <w:fldChar w:fldCharType="begin"/>
      </w:r>
      <w:r w:rsidR="00930235">
        <w:rPr>
          <w:rFonts w:cs="Times New Roman"/>
          <w:szCs w:val="24"/>
          <w:lang w:eastAsia="sk-SK"/>
        </w:rPr>
        <w:instrText xml:space="preserve"> REF _Ref121734796 \r \h </w:instrText>
      </w:r>
      <w:r w:rsidR="00650FEF">
        <w:rPr>
          <w:rFonts w:cs="Times New Roman"/>
          <w:szCs w:val="24"/>
          <w:lang w:eastAsia="sk-SK"/>
        </w:rPr>
      </w:r>
      <w:r w:rsidR="00650FEF">
        <w:rPr>
          <w:rFonts w:cs="Times New Roman"/>
          <w:szCs w:val="24"/>
          <w:lang w:eastAsia="sk-SK"/>
        </w:rPr>
        <w:fldChar w:fldCharType="separate"/>
      </w:r>
      <w:r w:rsidR="001C7151">
        <w:rPr>
          <w:rFonts w:cs="Times New Roman"/>
          <w:szCs w:val="24"/>
          <w:lang w:eastAsia="sk-SK"/>
        </w:rPr>
        <w:t>7.3</w:t>
      </w:r>
      <w:r w:rsidR="00650FEF">
        <w:rPr>
          <w:rFonts w:cs="Times New Roman"/>
          <w:szCs w:val="24"/>
          <w:lang w:eastAsia="sk-SK"/>
        </w:rPr>
        <w:fldChar w:fldCharType="end"/>
      </w:r>
      <w:r w:rsidR="007452FD">
        <w:rPr>
          <w:rFonts w:cs="Times New Roman"/>
          <w:szCs w:val="24"/>
          <w:lang w:eastAsia="sk-SK"/>
        </w:rPr>
        <w:t xml:space="preserve"> písm</w:t>
      </w:r>
      <w:r w:rsidR="00C16B8A">
        <w:rPr>
          <w:rFonts w:cs="Times New Roman"/>
          <w:szCs w:val="24"/>
          <w:lang w:eastAsia="sk-SK"/>
        </w:rPr>
        <w:t>.</w:t>
      </w:r>
      <w:r w:rsidR="007452FD">
        <w:rPr>
          <w:rFonts w:cs="Times New Roman"/>
          <w:szCs w:val="24"/>
          <w:lang w:eastAsia="sk-SK"/>
        </w:rPr>
        <w:t xml:space="preserve"> </w:t>
      </w:r>
      <w:r w:rsidR="00650FEF">
        <w:rPr>
          <w:rFonts w:cs="Times New Roman"/>
          <w:szCs w:val="24"/>
          <w:lang w:eastAsia="sk-SK"/>
        </w:rPr>
        <w:fldChar w:fldCharType="begin"/>
      </w:r>
      <w:r w:rsidR="00930235">
        <w:rPr>
          <w:rFonts w:cs="Times New Roman"/>
          <w:szCs w:val="24"/>
          <w:lang w:eastAsia="sk-SK"/>
        </w:rPr>
        <w:instrText xml:space="preserve"> REF _Ref121734794 \r \h </w:instrText>
      </w:r>
      <w:r w:rsidR="00650FEF">
        <w:rPr>
          <w:rFonts w:cs="Times New Roman"/>
          <w:szCs w:val="24"/>
          <w:lang w:eastAsia="sk-SK"/>
        </w:rPr>
      </w:r>
      <w:r w:rsidR="00650FEF">
        <w:rPr>
          <w:rFonts w:cs="Times New Roman"/>
          <w:szCs w:val="24"/>
          <w:lang w:eastAsia="sk-SK"/>
        </w:rPr>
        <w:fldChar w:fldCharType="separate"/>
      </w:r>
      <w:r w:rsidR="001C7151">
        <w:rPr>
          <w:rFonts w:cs="Times New Roman"/>
          <w:szCs w:val="24"/>
          <w:lang w:eastAsia="sk-SK"/>
        </w:rPr>
        <w:t>c)</w:t>
      </w:r>
      <w:r w:rsidR="00650FEF">
        <w:rPr>
          <w:rFonts w:cs="Times New Roman"/>
          <w:szCs w:val="24"/>
          <w:lang w:eastAsia="sk-SK"/>
        </w:rPr>
        <w:fldChar w:fldCharType="end"/>
      </w:r>
      <w:r w:rsidR="00930235" w:rsidRPr="00A86621">
        <w:rPr>
          <w:rFonts w:cs="Times New Roman"/>
          <w:szCs w:val="24"/>
          <w:lang w:eastAsia="sk-SK"/>
        </w:rPr>
        <w:t xml:space="preserve"> </w:t>
      </w:r>
      <w:r w:rsidR="00930235">
        <w:rPr>
          <w:rFonts w:cs="Times New Roman"/>
          <w:szCs w:val="24"/>
          <w:lang w:eastAsia="sk-SK"/>
        </w:rPr>
        <w:t>tejto Zmluvy</w:t>
      </w:r>
      <w:r w:rsidR="00CE36FB">
        <w:t xml:space="preserve"> </w:t>
      </w:r>
      <w:r w:rsidR="00930235">
        <w:t xml:space="preserve">podľa toho, ktorá z uvedených okolností nastane neskôr, </w:t>
      </w:r>
      <w:r w:rsidRPr="00A5149D">
        <w:t>úspešne vykonať Testovaciu prevádzku, ktorou Dopravca preukáže splnenie požiadaviek:</w:t>
      </w:r>
      <w:bookmarkEnd w:id="147"/>
    </w:p>
    <w:p w14:paraId="25FA168C" w14:textId="77777777" w:rsidR="00FF5E93" w:rsidRPr="00A5149D" w:rsidRDefault="00FF5E93" w:rsidP="00843502">
      <w:pPr>
        <w:pStyle w:val="ListParagraph"/>
        <w:widowControl w:val="0"/>
        <w:numPr>
          <w:ilvl w:val="0"/>
          <w:numId w:val="118"/>
        </w:numPr>
        <w:spacing w:after="120" w:line="240" w:lineRule="auto"/>
        <w:ind w:left="1134" w:hanging="425"/>
        <w:contextualSpacing w:val="0"/>
        <w:jc w:val="both"/>
        <w:rPr>
          <w:rFonts w:ascii="Lato" w:hAnsi="Lato"/>
        </w:rPr>
      </w:pPr>
      <w:r w:rsidRPr="00A5149D">
        <w:rPr>
          <w:rFonts w:ascii="Lato" w:hAnsi="Lato"/>
        </w:rPr>
        <w:t>na funkčnosť Vybavovacieho zariadenia a komunikáciu s Clearingovým centrom IDS Východ</w:t>
      </w:r>
      <w:r w:rsidR="003E36C0" w:rsidRPr="00A5149D">
        <w:rPr>
          <w:rFonts w:ascii="Lato" w:hAnsi="Lato"/>
        </w:rPr>
        <w:t>,</w:t>
      </w:r>
    </w:p>
    <w:p w14:paraId="063FBC60" w14:textId="77777777" w:rsidR="00FF5E93" w:rsidRPr="00A5149D" w:rsidRDefault="00FF5E93" w:rsidP="00843502">
      <w:pPr>
        <w:pStyle w:val="ListParagraph"/>
        <w:widowControl w:val="0"/>
        <w:numPr>
          <w:ilvl w:val="0"/>
          <w:numId w:val="118"/>
        </w:numPr>
        <w:spacing w:after="120" w:line="240" w:lineRule="auto"/>
        <w:ind w:left="1134" w:hanging="425"/>
        <w:contextualSpacing w:val="0"/>
        <w:jc w:val="both"/>
        <w:rPr>
          <w:rFonts w:ascii="Lato" w:hAnsi="Lato"/>
        </w:rPr>
      </w:pPr>
      <w:r w:rsidRPr="00A5149D">
        <w:rPr>
          <w:rFonts w:ascii="Lato" w:hAnsi="Lato"/>
        </w:rPr>
        <w:t>na funkčnosť komunikácie Používaných vozidiel s Dispečerským pracoviskom Dopravcu a</w:t>
      </w:r>
      <w:r w:rsidR="00AB32CA" w:rsidRPr="00A5149D">
        <w:rPr>
          <w:rFonts w:ascii="Lato" w:hAnsi="Lato"/>
        </w:rPr>
        <w:t> </w:t>
      </w:r>
      <w:r w:rsidRPr="00A5149D">
        <w:rPr>
          <w:rFonts w:ascii="Lato" w:hAnsi="Lato"/>
        </w:rPr>
        <w:t>s</w:t>
      </w:r>
      <w:r w:rsidR="00AB32CA" w:rsidRPr="00A5149D">
        <w:rPr>
          <w:rFonts w:ascii="Lato" w:hAnsi="Lato"/>
        </w:rPr>
        <w:t> </w:t>
      </w:r>
      <w:r w:rsidRPr="00A5149D">
        <w:rPr>
          <w:rFonts w:ascii="Lato" w:hAnsi="Lato"/>
        </w:rPr>
        <w:t>Centrálnym dispečingom IDS Východ</w:t>
      </w:r>
      <w:r w:rsidR="007A33C2" w:rsidRPr="00A5149D">
        <w:rPr>
          <w:rFonts w:ascii="Lato" w:hAnsi="Lato"/>
        </w:rPr>
        <w:t>,</w:t>
      </w:r>
    </w:p>
    <w:p w14:paraId="562A553D" w14:textId="77777777" w:rsidR="007A33C2" w:rsidRPr="00A5149D" w:rsidRDefault="007A33C2" w:rsidP="00843502">
      <w:pPr>
        <w:pStyle w:val="ListParagraph"/>
        <w:widowControl w:val="0"/>
        <w:numPr>
          <w:ilvl w:val="0"/>
          <w:numId w:val="118"/>
        </w:numPr>
        <w:spacing w:after="120" w:line="240" w:lineRule="auto"/>
        <w:ind w:left="1134" w:hanging="425"/>
        <w:contextualSpacing w:val="0"/>
        <w:jc w:val="both"/>
        <w:rPr>
          <w:rFonts w:ascii="Lato" w:hAnsi="Lato"/>
        </w:rPr>
      </w:pPr>
      <w:r w:rsidRPr="00A5149D">
        <w:rPr>
          <w:rFonts w:ascii="Lato" w:hAnsi="Lato"/>
        </w:rPr>
        <w:t>na funkčnosť prenosu dynamických dát z prevádzky Dopravcu do Informačného centra IDS Východ a/alebo Centrálneho dispečingu IDS Východ v reálnom čase.</w:t>
      </w:r>
    </w:p>
    <w:p w14:paraId="3114DF00" w14:textId="77777777" w:rsidR="00624BA4" w:rsidRPr="00624BA4" w:rsidRDefault="00EA7A62" w:rsidP="00843502">
      <w:pPr>
        <w:pStyle w:val="Heading3"/>
        <w:keepNext w:val="0"/>
        <w:keepLines w:val="0"/>
        <w:widowControl w:val="0"/>
        <w:ind w:left="709" w:hanging="709"/>
      </w:pPr>
      <w:bookmarkStart w:id="149" w:name="_Ref98507411"/>
      <w:r w:rsidRPr="00A5149D">
        <w:t>Dopravca vyslovene súhlasí s tým, že emitentom nových Dopravných kariet</w:t>
      </w:r>
      <w:r w:rsidR="00456A56">
        <w:t xml:space="preserve"> bude</w:t>
      </w:r>
      <w:r w:rsidRPr="00A5149D">
        <w:t xml:space="preserve"> aj Organizátor</w:t>
      </w:r>
      <w:r w:rsidR="00605007" w:rsidRPr="00A5149D">
        <w:t>, a to od termínu oznámenia danej skutočnosti Dopravcovi zo strany Organizátora</w:t>
      </w:r>
      <w:r w:rsidRPr="00A5149D">
        <w:t>. Dopravca taktiež vyslovene súhlasí s tým, že Pokynom objednávateľa sa Organizátor môže v priebehu platnosti Zmluvy stať výhradným emitentom Dopravných kariet.</w:t>
      </w:r>
      <w:r w:rsidR="001A2F36" w:rsidRPr="00A5149D">
        <w:t xml:space="preserve"> Dopravca je povinný distribuovať Dopravné karty ktoréhokoľvek emitenta podľa Pokynu objednávateľa.</w:t>
      </w:r>
      <w:bookmarkEnd w:id="149"/>
    </w:p>
    <w:p w14:paraId="08BBD4AD" w14:textId="77777777" w:rsidR="007522C5" w:rsidRDefault="007522C5" w:rsidP="00843502">
      <w:pPr>
        <w:pStyle w:val="Heading3"/>
        <w:keepNext w:val="0"/>
        <w:keepLines w:val="0"/>
        <w:widowControl w:val="0"/>
        <w:ind w:left="709" w:hanging="709"/>
      </w:pPr>
      <w:bookmarkStart w:id="150" w:name="_Ref141790252"/>
      <w:r w:rsidRPr="00A5149D">
        <w:t xml:space="preserve">Dopravca </w:t>
      </w:r>
      <w:r w:rsidR="00456A56">
        <w:t>bude</w:t>
      </w:r>
      <w:r w:rsidR="00456A56" w:rsidRPr="00A5149D">
        <w:t xml:space="preserve"> </w:t>
      </w:r>
      <w:r w:rsidRPr="00A5149D">
        <w:t>povinný emitovať Dopravné karty v plnom súlade so Štandardmi kvality (Štandard</w:t>
      </w:r>
      <w:r w:rsidR="00AF762C">
        <w:t xml:space="preserve">y pre elektronické médium platobného a identifikačného prostriedku v rámci IDS </w:t>
      </w:r>
      <w:r w:rsidR="00AF762C">
        <w:lastRenderedPageBreak/>
        <w:t>Východ a procesy pre prácu s nimi</w:t>
      </w:r>
      <w:r w:rsidRPr="00A5149D">
        <w:t>).</w:t>
      </w:r>
      <w:bookmarkEnd w:id="150"/>
    </w:p>
    <w:p w14:paraId="28DAA3E0" w14:textId="77777777" w:rsidR="008D10BD" w:rsidRPr="00A5149D" w:rsidRDefault="008D10BD" w:rsidP="00843502">
      <w:pPr>
        <w:pStyle w:val="Heading3"/>
        <w:keepNext w:val="0"/>
        <w:keepLines w:val="0"/>
        <w:widowControl w:val="0"/>
        <w:ind w:left="709" w:hanging="709"/>
      </w:pPr>
      <w:bookmarkStart w:id="151" w:name="_Ref122093609"/>
      <w:r w:rsidRPr="00A5149D">
        <w:t xml:space="preserve">Dopravca </w:t>
      </w:r>
      <w:r w:rsidR="001F4CA8">
        <w:t>bude</w:t>
      </w:r>
      <w:r w:rsidRPr="00A5149D">
        <w:t xml:space="preserve"> povinný </w:t>
      </w:r>
      <w:r w:rsidRPr="008142D6">
        <w:t xml:space="preserve">rešpektovať centrálnu Databázu zastávok IDS Východ, v ktorej je každá zastávka definovaná kódom, názvom, príslušnosťou k tarifnej zóne a ďalšími údajmi. Databázu zastávok vedie Organizátor a poskytuje Dopravcovi bezodplatne prístup vždy k aktuálnej verzii tejto databázy. Dopravca </w:t>
      </w:r>
      <w:r w:rsidR="001F4CA8">
        <w:t>bude</w:t>
      </w:r>
      <w:r w:rsidRPr="008142D6">
        <w:t xml:space="preserve"> oprávnený</w:t>
      </w:r>
      <w:r w:rsidRPr="00A5149D">
        <w:t xml:space="preserve"> navrhovať zmeny v tejto databáze a predkladať ich Organizátorovi na posúdenie.</w:t>
      </w:r>
      <w:bookmarkEnd w:id="151"/>
    </w:p>
    <w:p w14:paraId="66CD9699" w14:textId="77777777" w:rsidR="008D10BD" w:rsidRDefault="008D10BD" w:rsidP="00843502">
      <w:pPr>
        <w:pStyle w:val="Heading3"/>
        <w:keepNext w:val="0"/>
        <w:keepLines w:val="0"/>
        <w:widowControl w:val="0"/>
        <w:ind w:left="709" w:hanging="709"/>
      </w:pPr>
      <w:bookmarkStart w:id="152" w:name="_Ref122093611"/>
      <w:r w:rsidRPr="00A5149D">
        <w:t>Za zmeny v názvosloví zastávok zodpovedá prioritne Organizátor v súčinnosti so</w:t>
      </w:r>
      <w:r>
        <w:t> </w:t>
      </w:r>
      <w:r w:rsidRPr="00A5149D">
        <w:t xml:space="preserve">zriaďovateľmi zastávok. Dopravca </w:t>
      </w:r>
      <w:r w:rsidR="001F4CA8">
        <w:t>bude</w:t>
      </w:r>
      <w:r w:rsidRPr="00A5149D">
        <w:t xml:space="preserve"> povinný bezvýhradne akceptovať inštrukcie Organizátora vo vzťahu k zmenám v názvosloví zastávok, v tom najmä zabezpečovať zmeny názvov zastávok po procesnej stránke. V prípade, že Dopravca obdrží požiadavku na zmenu názvu zastávky, </w:t>
      </w:r>
      <w:r w:rsidR="001F4CA8">
        <w:t>bude</w:t>
      </w:r>
      <w:r w:rsidRPr="00A5149D">
        <w:t xml:space="preserve"> povinný túto požiadavku odstúpiť Organizátorovi. Bez predchádzajúceho poverenia zo strany Organizátora Dopravca </w:t>
      </w:r>
      <w:r w:rsidR="001F4CA8">
        <w:t>nebude</w:t>
      </w:r>
      <w:r w:rsidRPr="00A5149D">
        <w:t xml:space="preserve"> oprávnený jednať vo veci názvoslovia zastávok so zriaďovateľmi zastávok. Dopravca výslovne súhlasí s</w:t>
      </w:r>
      <w:r>
        <w:t> </w:t>
      </w:r>
      <w:r w:rsidRPr="00A5149D">
        <w:t>tým,</w:t>
      </w:r>
      <w:r>
        <w:t xml:space="preserve"> že Objednávateľ a Organizátor sa </w:t>
      </w:r>
      <w:r w:rsidR="001F4CA8">
        <w:t xml:space="preserve">budú </w:t>
      </w:r>
      <w:r>
        <w:t>navzájom inform</w:t>
      </w:r>
      <w:r w:rsidR="001F4CA8">
        <w:t>ovať</w:t>
      </w:r>
      <w:r>
        <w:t xml:space="preserve"> o všetkých pokynoch resp. nariadeniach (dopravno-prevádzkového, tarifno-prevádzkového a prepravného charakteru) zaslaných Dopravcovi v súvislosti so Zmluvou zo strany Objednávateľa. Dopravca tiež vyslovene súhlasí,</w:t>
      </w:r>
      <w:r w:rsidRPr="00A5149D">
        <w:t xml:space="preserve"> že Objednávateľ </w:t>
      </w:r>
      <w:r w:rsidR="001F4CA8">
        <w:t>bude</w:t>
      </w:r>
      <w:r w:rsidRPr="00A5149D">
        <w:t xml:space="preserve"> oprávnený poskytnúť akékoľvek informácie, ktoré sa dozvedel v</w:t>
      </w:r>
      <w:r>
        <w:t> </w:t>
      </w:r>
      <w:r w:rsidRPr="00A5149D">
        <w:t>súvislosti s</w:t>
      </w:r>
      <w:r>
        <w:t> </w:t>
      </w:r>
      <w:r w:rsidRPr="00A5149D">
        <w:t>touto Zmluvou a</w:t>
      </w:r>
      <w:r>
        <w:t> </w:t>
      </w:r>
      <w:r w:rsidRPr="00A5149D">
        <w:t>pri jej plnení Organizátorovi za</w:t>
      </w:r>
      <w:r>
        <w:t> </w:t>
      </w:r>
      <w:r w:rsidRPr="00A5149D">
        <w:t>účelom ich využitia pri dopravnom plánovaní v</w:t>
      </w:r>
      <w:r>
        <w:t> </w:t>
      </w:r>
      <w:r w:rsidRPr="00A5149D">
        <w:t>rámci IDS na území funkčného regiónu Východné Slovensko ako aj pre jeho ďalší rozvoj.</w:t>
      </w:r>
      <w:bookmarkEnd w:id="152"/>
      <w:r w:rsidRPr="00A5149D">
        <w:t xml:space="preserve"> </w:t>
      </w:r>
    </w:p>
    <w:p w14:paraId="78175DB2" w14:textId="77777777" w:rsidR="008D10BD" w:rsidRPr="00A5149D" w:rsidRDefault="008D10BD" w:rsidP="00843502">
      <w:pPr>
        <w:pStyle w:val="Heading3"/>
        <w:keepNext w:val="0"/>
        <w:keepLines w:val="0"/>
        <w:widowControl w:val="0"/>
        <w:ind w:left="709" w:hanging="709"/>
      </w:pPr>
      <w:r w:rsidRPr="00A86621">
        <w:t>Zmluvné strany berú na vedomie a</w:t>
      </w:r>
      <w:r>
        <w:t> </w:t>
      </w:r>
      <w:r w:rsidRPr="00A86621">
        <w:t>súhlasia s</w:t>
      </w:r>
      <w:r>
        <w:t> </w:t>
      </w:r>
      <w:r w:rsidRPr="00A86621">
        <w:t>tým, že kontrolu plnenia tarifnej a</w:t>
      </w:r>
      <w:r>
        <w:t> </w:t>
      </w:r>
      <w:r w:rsidRPr="00A86621">
        <w:t xml:space="preserve">prepravnej povinnosti Dopravcu </w:t>
      </w:r>
      <w:r w:rsidR="001F4CA8">
        <w:t>bude</w:t>
      </w:r>
      <w:r w:rsidRPr="00A86621">
        <w:t xml:space="preserve"> oprávnený</w:t>
      </w:r>
      <w:r w:rsidRPr="00A5149D">
        <w:t xml:space="preserve"> vykonávať aj Organizátor. Pre vylúčenie akýkoľvek pochybností Zmluvné strany uvádzajú, že oprávnenie Organizátora sa vzťahuje len na výkon kontroly dodržiavania tarifnej a</w:t>
      </w:r>
      <w:r>
        <w:t> </w:t>
      </w:r>
      <w:r w:rsidRPr="00A5149D">
        <w:t>prepravnej povinnosti Dopravcu a</w:t>
      </w:r>
      <w:r>
        <w:t> </w:t>
      </w:r>
      <w:r w:rsidRPr="00A5149D">
        <w:t>nie na udeľovanie sankcií a</w:t>
      </w:r>
      <w:r>
        <w:t> </w:t>
      </w:r>
      <w:r w:rsidRPr="00A5149D">
        <w:t>vedenie správnych konaní v</w:t>
      </w:r>
      <w:r>
        <w:t> </w:t>
      </w:r>
      <w:r w:rsidRPr="00A5149D">
        <w:t>súvislosti s</w:t>
      </w:r>
      <w:r>
        <w:t> </w:t>
      </w:r>
      <w:r w:rsidRPr="00A5149D">
        <w:t>porušovaním uvedených povinností. Organizátor oznamuje zistené porušenia povinností príslušnému dopravnému správnemu orgánu.</w:t>
      </w:r>
    </w:p>
    <w:p w14:paraId="33726801" w14:textId="77777777" w:rsidR="008E3892" w:rsidRDefault="008E3892" w:rsidP="001A797C">
      <w:pPr>
        <w:pStyle w:val="Heading2"/>
        <w:keepNext w:val="0"/>
        <w:keepLines w:val="0"/>
        <w:widowControl w:val="0"/>
      </w:pPr>
      <w:r w:rsidRPr="008E3892">
        <w:t>Vo vzťahu k cestovným poriadkom a ich zmenám</w:t>
      </w:r>
      <w:r w:rsidR="001F4CA8">
        <w:t xml:space="preserve"> sa</w:t>
      </w:r>
      <w:r w:rsidRPr="008E3892">
        <w:t xml:space="preserve"> budú pre prípad integrácie Vymedzeného územia a Dopravcu do IDS Východ</w:t>
      </w:r>
      <w:r w:rsidR="001F4CA8">
        <w:t xml:space="preserve"> uplatňovať nasledovné podmienky:</w:t>
      </w:r>
    </w:p>
    <w:p w14:paraId="470CCF65" w14:textId="10680250" w:rsidR="00883929" w:rsidRPr="00A5149D" w:rsidRDefault="008E3892" w:rsidP="00843502">
      <w:pPr>
        <w:pStyle w:val="Heading3"/>
        <w:keepNext w:val="0"/>
        <w:keepLines w:val="0"/>
        <w:widowControl w:val="0"/>
        <w:ind w:left="709" w:hanging="709"/>
      </w:pPr>
      <w:r w:rsidRPr="008E3892">
        <w:t xml:space="preserve">Pokynu objednávateľa pre zmenu rozsahu Služby </w:t>
      </w:r>
      <w:r w:rsidR="00F1678E">
        <w:t>predchádza</w:t>
      </w:r>
      <w:r w:rsidRPr="008E3892">
        <w:t xml:space="preserve"> jednotný postup evidencie, posudzovania a spracovania požiadaviek na zmeny CP a ich vyhodnotenia prostredníctvom na to určenej webovej elektronickej databázy podľa </w:t>
      </w:r>
      <w:r w:rsidRPr="0052558F">
        <w:t>Štandardov kvality IDS Východ</w:t>
      </w:r>
      <w:r w:rsidRPr="008E3892">
        <w:t xml:space="preserve">. Prevádzku a bezplatné sprístupnenie tejto databázy pre Objednávateľa, Organizátora a Dopravcu zabezpečuje Organizátor. Požiadavky na zmeny CP sa vyhodnocujú predovšetkým z hľadiska systémovosti obsluhy územia a súladu s Plánmi udržateľnej mobility a Plánmi dopravnej obslužnosti Košického a Prešovského samosprávneho kraja. K možnosti realizácie predmetného návrhu sa vyjadruje aj dopravca, ktorého sa zmena CP týka, a to vrátane vyhodnotenia jeho kapacitných možností a vyčíslenia dopadu na rozsah dopravných výkonov. Záverečné rozhodnutie k posudzovanej požiadavke prijíma Objednávateľ, s ohľadom aj na finančné možnosti Objednávateľa. Súhlasné stanovisko Objednávateľa v rámci procesu posudzovania požiadavky na zmeny CP prostredníctvom vyššie uvedenej databázy sa považuje za Pokyn objednávateľa podľa bodu </w:t>
      </w:r>
      <w:r w:rsidR="00650FEF">
        <w:fldChar w:fldCharType="begin"/>
      </w:r>
      <w:r>
        <w:instrText xml:space="preserve"> REF _Ref41571732 \n \h </w:instrText>
      </w:r>
      <w:r w:rsidR="00650FEF">
        <w:fldChar w:fldCharType="separate"/>
      </w:r>
      <w:r w:rsidR="001C7151">
        <w:t>3.13</w:t>
      </w:r>
      <w:r w:rsidR="00650FEF">
        <w:fldChar w:fldCharType="end"/>
      </w:r>
      <w:r>
        <w:t xml:space="preserve"> </w:t>
      </w:r>
      <w:r w:rsidRPr="008E3892">
        <w:t>Zmluvy</w:t>
      </w:r>
      <w:r w:rsidR="00883929">
        <w:t xml:space="preserve">. </w:t>
      </w:r>
    </w:p>
    <w:p w14:paraId="517D3825" w14:textId="77777777" w:rsidR="00883929" w:rsidRPr="00A5149D" w:rsidRDefault="008E3892" w:rsidP="00843502">
      <w:pPr>
        <w:pStyle w:val="Heading3"/>
        <w:keepNext w:val="0"/>
        <w:keepLines w:val="0"/>
        <w:widowControl w:val="0"/>
        <w:ind w:left="709" w:hanging="709"/>
      </w:pPr>
      <w:r w:rsidRPr="008E3892">
        <w:tab/>
      </w:r>
      <w:bookmarkStart w:id="153" w:name="_Ref122019274"/>
      <w:r w:rsidRPr="008E3892">
        <w:t>V prípade návrhu Dopravcu na zmenu CP je Dopravca povinný takýto návrh najskôr prerokovať s Organizátorom, a to najmä za účelom zabezpečenia celosieťovej nadväznosti spojov v rámci IDS Východ a kompatibility s Plánmi dopravnej obslužnosti samosprávnych krajov. Formu prerokovania oznámi Organizátor Dopravcovi po prijatí požiadavky na prerokovanie návrhu zmeny CP.</w:t>
      </w:r>
      <w:bookmarkEnd w:id="153"/>
      <w:r w:rsidRPr="00A5149D">
        <w:t xml:space="preserve"> </w:t>
      </w:r>
    </w:p>
    <w:p w14:paraId="4BDFD735" w14:textId="77777777" w:rsidR="004A09A8" w:rsidRDefault="008E3892" w:rsidP="00843502">
      <w:pPr>
        <w:pStyle w:val="Heading3"/>
        <w:keepNext w:val="0"/>
        <w:keepLines w:val="0"/>
        <w:widowControl w:val="0"/>
        <w:ind w:left="709" w:hanging="709"/>
      </w:pPr>
      <w:r w:rsidRPr="008E3892">
        <w:tab/>
      </w:r>
      <w:bookmarkStart w:id="154" w:name="_Ref122019333"/>
      <w:r w:rsidRPr="008E3892">
        <w:t xml:space="preserve">V prípade zmien CP vyžadujúcich prerokovanie so starostami iných dotknutých obcí alebo samosprávnych krajov, zvoláva takéto rokovania výhradne Objednávateľ alebo Organizátor. Účasť Objednávateľa aj Organizátora na takýchto rokovaniach je nevyhnutná. V prípade, že Objednávateľ alebo Organizátor prizvú na takéto rokovanie aj Dopravcu, je účasť Dopravcu </w:t>
      </w:r>
      <w:r w:rsidRPr="008E3892">
        <w:lastRenderedPageBreak/>
        <w:t>taktiež povinná</w:t>
      </w:r>
      <w:r w:rsidR="00883929" w:rsidRPr="007A3177">
        <w:t>.</w:t>
      </w:r>
      <w:bookmarkEnd w:id="154"/>
      <w:r w:rsidR="00883929" w:rsidRPr="007A3177">
        <w:t xml:space="preserve"> </w:t>
      </w:r>
    </w:p>
    <w:p w14:paraId="654FD814" w14:textId="77777777" w:rsidR="0069284C" w:rsidRDefault="008E3892" w:rsidP="00843502">
      <w:pPr>
        <w:pStyle w:val="Heading3"/>
        <w:keepNext w:val="0"/>
        <w:keepLines w:val="0"/>
        <w:widowControl w:val="0"/>
        <w:ind w:left="709" w:hanging="709"/>
      </w:pPr>
      <w:bookmarkStart w:id="155" w:name="_Ref122019612"/>
      <w:r w:rsidRPr="008E3892">
        <w:t>Pri akýchkoľvek zmenách CP je Dopravca povinný v CP používať výhradne aktuálne názvy zastávok podľa centrálnej Databázy zastávok IDS Východ vedenej Organizátorom</w:t>
      </w:r>
      <w:r w:rsidR="00883929" w:rsidRPr="00E16F5B">
        <w:t>.</w:t>
      </w:r>
      <w:bookmarkEnd w:id="155"/>
    </w:p>
    <w:p w14:paraId="43217093" w14:textId="77777777" w:rsidR="00657E78" w:rsidRPr="00657E78" w:rsidRDefault="00657E78" w:rsidP="00657E78"/>
    <w:p w14:paraId="74E89429" w14:textId="77777777" w:rsidR="008D1999" w:rsidRPr="00A5149D" w:rsidRDefault="008D1999" w:rsidP="001A797C">
      <w:pPr>
        <w:pStyle w:val="Heading1"/>
        <w:keepNext w:val="0"/>
        <w:keepLines w:val="0"/>
        <w:widowControl w:val="0"/>
        <w:ind w:left="0"/>
      </w:pPr>
      <w:r w:rsidRPr="00A5149D">
        <w:br/>
        <w:t>SUBDODÁVATELIA</w:t>
      </w:r>
    </w:p>
    <w:p w14:paraId="1988E427" w14:textId="77777777" w:rsidR="008D1999" w:rsidRPr="00A5149D" w:rsidRDefault="008D1999" w:rsidP="001A797C">
      <w:pPr>
        <w:pStyle w:val="Heading2"/>
        <w:keepNext w:val="0"/>
        <w:keepLines w:val="0"/>
        <w:widowControl w:val="0"/>
      </w:pPr>
      <w:r w:rsidRPr="00A5149D">
        <w:t xml:space="preserve">Zoznam subdodávateľov Dopravcu známych v čase uzavretia </w:t>
      </w:r>
      <w:r w:rsidR="0092340A" w:rsidRPr="00A5149D">
        <w:t>Z</w:t>
      </w:r>
      <w:r w:rsidRPr="00A5149D">
        <w:t>mluvy je uvedený v Prílohe č.</w:t>
      </w:r>
      <w:r w:rsidR="00F77191">
        <w:t> </w:t>
      </w:r>
      <w:r w:rsidRPr="00A5149D">
        <w:t>9 Zmluvy.</w:t>
      </w:r>
    </w:p>
    <w:p w14:paraId="33A57E5E" w14:textId="77777777" w:rsidR="008D1999" w:rsidRPr="00A5149D" w:rsidRDefault="008D1999" w:rsidP="001A797C">
      <w:pPr>
        <w:pStyle w:val="Heading2"/>
        <w:keepNext w:val="0"/>
        <w:keepLines w:val="0"/>
        <w:widowControl w:val="0"/>
      </w:pPr>
      <w:r w:rsidRPr="00A5149D">
        <w:t>Výber subdodávateľa bude uskutočnený v súlade s právnym poriadkom Slovenskej republiky a</w:t>
      </w:r>
      <w:r w:rsidR="005257E4" w:rsidRPr="00A5149D">
        <w:t> </w:t>
      </w:r>
      <w:r w:rsidRPr="00A5149D">
        <w:t xml:space="preserve">Európskej únie, najviac však v </w:t>
      </w:r>
      <w:r w:rsidRPr="00387834">
        <w:t xml:space="preserve">rozsahu </w:t>
      </w:r>
      <w:r w:rsidRPr="00295BCD">
        <w:t>2</w:t>
      </w:r>
      <w:r w:rsidR="007B250D" w:rsidRPr="00295BCD">
        <w:t>5</w:t>
      </w:r>
      <w:r w:rsidR="0017191C" w:rsidRPr="00295BCD">
        <w:t xml:space="preserve"> %</w:t>
      </w:r>
      <w:r w:rsidRPr="00387834">
        <w:t xml:space="preserve"> Služby, ktorej rozsah je uvedený v článku </w:t>
      </w:r>
      <w:r w:rsidR="00A83877" w:rsidRPr="00387834">
        <w:t>3</w:t>
      </w:r>
      <w:r w:rsidRPr="00387834">
        <w:t xml:space="preserve"> Zmluvy. Pri poskytovaní časti Služby podľa tejto Zmluvy s</w:t>
      </w:r>
      <w:r w:rsidRPr="00A5149D">
        <w:t xml:space="preserve">ubdodávateľom má Dopravca zodpovednosť, akoby plnenie vykonával sám. Ak z tejto Zmluvy vyplýva pre Dopravcu určitá povinnosť, je Dopravca povinný zabezpečiť jej splnenie aj vo vzťahu ku každému subdodávateľovi a/alebo zo strany každého subdodávateľa v rámci ním vykonávanej subdodávky. </w:t>
      </w:r>
    </w:p>
    <w:p w14:paraId="6EED9996" w14:textId="77777777" w:rsidR="008D1999" w:rsidRPr="00A5149D" w:rsidRDefault="008D1999" w:rsidP="001A797C">
      <w:pPr>
        <w:pStyle w:val="Heading2"/>
        <w:keepNext w:val="0"/>
        <w:keepLines w:val="0"/>
        <w:widowControl w:val="0"/>
      </w:pPr>
      <w:r w:rsidRPr="00A5149D">
        <w:t>Dopravca je povinný oznámiť Objednávateľovi bez zbytočného odkladu akúkoľvek zmenu údajov o</w:t>
      </w:r>
      <w:r w:rsidR="005257E4" w:rsidRPr="00A5149D">
        <w:t> </w:t>
      </w:r>
      <w:r w:rsidRPr="00A5149D">
        <w:t xml:space="preserve">každom subdodávateľovi. V prípade, ak táto zmena má vplyv aj na udelenú </w:t>
      </w:r>
      <w:r w:rsidR="007952AA" w:rsidRPr="00A5149D">
        <w:t>D</w:t>
      </w:r>
      <w:r w:rsidRPr="00A5149D">
        <w:t xml:space="preserve">opravnú licenciu, tak Dopravca je povinný riadne a včas požiadať príslušný Dopravný správny orgán o zmenu udelenej </w:t>
      </w:r>
      <w:r w:rsidR="007952AA" w:rsidRPr="00A5149D">
        <w:t>D</w:t>
      </w:r>
      <w:r w:rsidRPr="00A5149D">
        <w:t>opravnej licencie.</w:t>
      </w:r>
    </w:p>
    <w:p w14:paraId="2C2A0D99" w14:textId="77777777" w:rsidR="008D1999" w:rsidRPr="00A5149D" w:rsidRDefault="008D1999" w:rsidP="001A797C">
      <w:pPr>
        <w:pStyle w:val="Heading2"/>
        <w:keepNext w:val="0"/>
        <w:keepLines w:val="0"/>
        <w:widowControl w:val="0"/>
      </w:pPr>
      <w:r w:rsidRPr="00A5149D">
        <w:t>Pravidlá pre zmenu subdodávateľov počas trvania Zmluvy:</w:t>
      </w:r>
    </w:p>
    <w:p w14:paraId="64587508" w14:textId="77777777" w:rsidR="008D1999" w:rsidRPr="00E24FA9" w:rsidRDefault="008D1999" w:rsidP="001A797C">
      <w:pPr>
        <w:widowControl w:val="0"/>
        <w:spacing w:after="120" w:line="240" w:lineRule="auto"/>
        <w:ind w:left="709"/>
        <w:jc w:val="both"/>
        <w:rPr>
          <w:rFonts w:ascii="Lato" w:hAnsi="Lato"/>
        </w:rPr>
      </w:pPr>
      <w:r w:rsidRPr="00A5149D">
        <w:rPr>
          <w:rFonts w:ascii="Lato" w:hAnsi="Lato"/>
        </w:rPr>
        <w:t xml:space="preserve">Dopravca je </w:t>
      </w:r>
      <w:r w:rsidRPr="00E24FA9">
        <w:rPr>
          <w:rFonts w:ascii="Lato" w:hAnsi="Lato"/>
        </w:rPr>
        <w:t xml:space="preserve">povinný najneskôr </w:t>
      </w:r>
      <w:r w:rsidR="00E24FA9" w:rsidRPr="00E24FA9">
        <w:rPr>
          <w:rFonts w:ascii="Lato" w:hAnsi="Lato"/>
        </w:rPr>
        <w:t>30</w:t>
      </w:r>
      <w:r w:rsidR="007952AA" w:rsidRPr="00E24FA9">
        <w:rPr>
          <w:rFonts w:ascii="Lato" w:hAnsi="Lato"/>
        </w:rPr>
        <w:t xml:space="preserve"> </w:t>
      </w:r>
      <w:r w:rsidRPr="00E24FA9">
        <w:rPr>
          <w:rFonts w:ascii="Lato" w:hAnsi="Lato"/>
        </w:rPr>
        <w:t>dní pred dňom, ktorý predchádza dňu</w:t>
      </w:r>
      <w:r w:rsidR="00EF0A5C" w:rsidRPr="00E24FA9">
        <w:rPr>
          <w:rFonts w:ascii="Lato" w:hAnsi="Lato"/>
        </w:rPr>
        <w:t>,</w:t>
      </w:r>
      <w:r w:rsidRPr="00E24FA9">
        <w:rPr>
          <w:rFonts w:ascii="Lato" w:hAnsi="Lato"/>
        </w:rPr>
        <w:t xml:space="preserve"> v ktorom má nastať zmena subdodávateľa:</w:t>
      </w:r>
    </w:p>
    <w:p w14:paraId="308E9491" w14:textId="77777777" w:rsidR="008D1999" w:rsidRPr="00E24FA9" w:rsidRDefault="008D1999" w:rsidP="001A797C">
      <w:pPr>
        <w:pStyle w:val="ListParagraph"/>
        <w:widowControl w:val="0"/>
        <w:numPr>
          <w:ilvl w:val="0"/>
          <w:numId w:val="9"/>
        </w:numPr>
        <w:spacing w:after="120" w:line="240" w:lineRule="auto"/>
        <w:ind w:left="1134" w:hanging="425"/>
        <w:contextualSpacing w:val="0"/>
        <w:jc w:val="both"/>
        <w:rPr>
          <w:rFonts w:ascii="Lato" w:hAnsi="Lato"/>
        </w:rPr>
      </w:pPr>
      <w:r w:rsidRPr="00E24FA9">
        <w:rPr>
          <w:rFonts w:ascii="Lato" w:hAnsi="Lato"/>
        </w:rPr>
        <w:t>písomne oznámiť Objednávateľovi</w:t>
      </w:r>
      <w:r w:rsidR="00D60A1C" w:rsidRPr="00E24FA9">
        <w:rPr>
          <w:rFonts w:ascii="Lato" w:hAnsi="Lato"/>
        </w:rPr>
        <w:t xml:space="preserve"> a Organizátorovi</w:t>
      </w:r>
      <w:r w:rsidRPr="00E24FA9">
        <w:rPr>
          <w:rFonts w:ascii="Lato" w:hAnsi="Lato"/>
        </w:rPr>
        <w:t xml:space="preserve"> zámer zmeny subdodávateľa s uvedením identifikačných údajov pôvodného aj nového subdodávateľa, </w:t>
      </w:r>
      <w:r w:rsidR="00A83877" w:rsidRPr="00E24FA9">
        <w:rPr>
          <w:rFonts w:ascii="Lato" w:hAnsi="Lato"/>
        </w:rPr>
        <w:t>percentuálny podiel</w:t>
      </w:r>
      <w:r w:rsidRPr="00E24FA9">
        <w:rPr>
          <w:rFonts w:ascii="Lato" w:hAnsi="Lato"/>
        </w:rPr>
        <w:t xml:space="preserve"> subdodávky vo vzťahu k tejto </w:t>
      </w:r>
      <w:r w:rsidR="00A83877" w:rsidRPr="00E24FA9">
        <w:rPr>
          <w:rFonts w:ascii="Lato" w:hAnsi="Lato"/>
        </w:rPr>
        <w:t>Z</w:t>
      </w:r>
      <w:r w:rsidRPr="00E24FA9">
        <w:rPr>
          <w:rFonts w:ascii="Lato" w:hAnsi="Lato"/>
        </w:rPr>
        <w:t>mluve, predmet subdodávky (označenie Autobusových liniek alebo Spojov na</w:t>
      </w:r>
      <w:r w:rsidR="005257E4" w:rsidRPr="00E24FA9">
        <w:rPr>
          <w:rFonts w:ascii="Lato" w:hAnsi="Lato"/>
        </w:rPr>
        <w:t> </w:t>
      </w:r>
      <w:r w:rsidRPr="00E24FA9">
        <w:rPr>
          <w:rFonts w:ascii="Lato" w:hAnsi="Lato"/>
        </w:rPr>
        <w:t>nich, ktoré má prevádzkovať subdodávateľ) a údaje o osobe oprávnenej konať za</w:t>
      </w:r>
      <w:r w:rsidR="005257E4" w:rsidRPr="00E24FA9">
        <w:rPr>
          <w:rFonts w:ascii="Lato" w:hAnsi="Lato"/>
        </w:rPr>
        <w:t> </w:t>
      </w:r>
      <w:r w:rsidRPr="00E24FA9">
        <w:rPr>
          <w:rFonts w:ascii="Lato" w:hAnsi="Lato"/>
        </w:rPr>
        <w:t>subdodávateľa v rozsahu meno a priezvisko, adresa pobytu a dátum narodenia</w:t>
      </w:r>
      <w:r w:rsidR="00EF0A5C" w:rsidRPr="00E24FA9">
        <w:rPr>
          <w:rFonts w:ascii="Lato" w:hAnsi="Lato"/>
        </w:rPr>
        <w:t>,</w:t>
      </w:r>
    </w:p>
    <w:p w14:paraId="68E63E4A" w14:textId="77777777" w:rsidR="008D1999" w:rsidRPr="00E24FA9" w:rsidRDefault="008D1999" w:rsidP="001A797C">
      <w:pPr>
        <w:pStyle w:val="ListParagraph"/>
        <w:widowControl w:val="0"/>
        <w:numPr>
          <w:ilvl w:val="0"/>
          <w:numId w:val="9"/>
        </w:numPr>
        <w:spacing w:after="120" w:line="240" w:lineRule="auto"/>
        <w:ind w:left="1134" w:hanging="425"/>
        <w:contextualSpacing w:val="0"/>
        <w:jc w:val="both"/>
        <w:rPr>
          <w:rFonts w:ascii="Lato" w:hAnsi="Lato"/>
        </w:rPr>
      </w:pPr>
      <w:r w:rsidRPr="00E24FA9">
        <w:rPr>
          <w:rFonts w:ascii="Lato" w:hAnsi="Lato"/>
        </w:rPr>
        <w:t xml:space="preserve">riadne podať na príslušný Dopravný správny orgán návrh na zmenu udelenej </w:t>
      </w:r>
      <w:r w:rsidR="007952AA" w:rsidRPr="00E24FA9">
        <w:rPr>
          <w:rFonts w:ascii="Lato" w:hAnsi="Lato"/>
        </w:rPr>
        <w:t>D</w:t>
      </w:r>
      <w:r w:rsidRPr="00E24FA9">
        <w:rPr>
          <w:rFonts w:ascii="Lato" w:hAnsi="Lato"/>
        </w:rPr>
        <w:t>opravnej licencie na tie Autobusové linky, ktoré majú byť prevádzkované subdodávateľom.</w:t>
      </w:r>
    </w:p>
    <w:p w14:paraId="63F07EE3" w14:textId="77777777" w:rsidR="008D1999" w:rsidRPr="00A5149D" w:rsidRDefault="008D1999" w:rsidP="001A797C">
      <w:pPr>
        <w:pStyle w:val="Heading2"/>
        <w:keepNext w:val="0"/>
        <w:keepLines w:val="0"/>
        <w:widowControl w:val="0"/>
      </w:pPr>
      <w:r w:rsidRPr="00A5149D">
        <w:t>Za subdodávateľa sa na účely tejto Zmluvy považuje aj vykonávajúci dopravca v zmysle § 10 ods. 7 zákona č. 56/2012 Z. z.</w:t>
      </w:r>
    </w:p>
    <w:p w14:paraId="1C40BAC9" w14:textId="77777777" w:rsidR="008D1999" w:rsidRPr="00A5149D" w:rsidRDefault="008D1999" w:rsidP="001A797C">
      <w:pPr>
        <w:pStyle w:val="Heading2"/>
        <w:keepNext w:val="0"/>
        <w:keepLines w:val="0"/>
        <w:widowControl w:val="0"/>
      </w:pPr>
      <w:r w:rsidRPr="00A5149D">
        <w:t xml:space="preserve">Ak nový subdodávateľ má povinnosť zapisovať sa do registra partnerov verejného sektora, takýto subdodávateľ musí byť zapísaný v registri partnerov verejného sektora v zmysle zákona č. 315/2016 Z. z. Nový subdodávateľ musí spĺňať podmienky udelenej </w:t>
      </w:r>
      <w:r w:rsidR="007952AA" w:rsidRPr="00A5149D">
        <w:t>D</w:t>
      </w:r>
      <w:r w:rsidRPr="00A5149D">
        <w:t>opravnej licencie podľa § 10 ods. 3 a 4 zákona č. 56/2012 Z. z.</w:t>
      </w:r>
    </w:p>
    <w:p w14:paraId="7A4A6F35" w14:textId="77777777" w:rsidR="008D1999" w:rsidRPr="00A5149D" w:rsidRDefault="008D1999" w:rsidP="001A797C">
      <w:pPr>
        <w:pStyle w:val="Heading2"/>
        <w:keepNext w:val="0"/>
        <w:keepLines w:val="0"/>
        <w:widowControl w:val="0"/>
      </w:pPr>
      <w:r w:rsidRPr="00A5149D">
        <w:t xml:space="preserve">Obdobne ako pri zmene subdodávateľa postupujú </w:t>
      </w:r>
      <w:r w:rsidR="007952AA" w:rsidRPr="00A5149D">
        <w:t>Z</w:t>
      </w:r>
      <w:r w:rsidRPr="00A5149D">
        <w:t>mluvné strany aj vtedy, ak potreba zabezpečiť časť Služby podľa tejto Zmluvy subdodávateľom nastane u Dopravcu až po uzavretí Zmluvy.</w:t>
      </w:r>
    </w:p>
    <w:p w14:paraId="14993B51" w14:textId="77777777" w:rsidR="007C110D" w:rsidRDefault="00525E87" w:rsidP="001A797C">
      <w:pPr>
        <w:pStyle w:val="Heading2"/>
        <w:keepNext w:val="0"/>
        <w:keepLines w:val="0"/>
        <w:widowControl w:val="0"/>
      </w:pPr>
      <w:r w:rsidRPr="00A5149D">
        <w:t>Je možné</w:t>
      </w:r>
      <w:r w:rsidR="008D1999" w:rsidRPr="00A5149D">
        <w:t xml:space="preserve"> poveriť vykonaním časti Služieb podľa tejto Zmluvy len tých subdodávateľov, ktorí sú uvedení v Zozname subdodávateľov, ktorý tvorí Prílohu č. 9 Zmluvy v znení prípadných neskorších písomných oznámení o zmene subdodávateľa alebo o doplnení nového subdodávateľa; to všetko pod</w:t>
      </w:r>
      <w:r w:rsidR="005257E4" w:rsidRPr="00A5149D">
        <w:t> </w:t>
      </w:r>
      <w:r w:rsidR="008D1999" w:rsidRPr="00A5149D">
        <w:t xml:space="preserve">podmienkou, že príslušný Dopravný správny orgán právoplatne povolí zmenu udelenej </w:t>
      </w:r>
      <w:r w:rsidR="007952AA" w:rsidRPr="00A5149D">
        <w:t>D</w:t>
      </w:r>
      <w:r w:rsidR="008D1999" w:rsidRPr="00A5149D">
        <w:t>opravnej licencie spočívajúcu v zmene spôsobu jej prevádzkovania využitím vykonávajúceho dopravcu alebo subdodávateľa</w:t>
      </w:r>
      <w:r w:rsidR="007C110D" w:rsidRPr="00A5149D">
        <w:t>.</w:t>
      </w:r>
    </w:p>
    <w:p w14:paraId="55855E07" w14:textId="77777777" w:rsidR="006D0E46" w:rsidRPr="00A5149D" w:rsidRDefault="008D1999" w:rsidP="001A797C">
      <w:pPr>
        <w:pStyle w:val="Heading2"/>
        <w:keepNext w:val="0"/>
        <w:keepLines w:val="0"/>
        <w:widowControl w:val="0"/>
      </w:pPr>
      <w:r w:rsidRPr="00A5149D">
        <w:t>V prípade, ak ide o </w:t>
      </w:r>
      <w:r w:rsidR="00240558" w:rsidRPr="00A5149D">
        <w:t>subjekt</w:t>
      </w:r>
      <w:r w:rsidRPr="00A5149D">
        <w:t>, ktor</w:t>
      </w:r>
      <w:r w:rsidR="00240558" w:rsidRPr="00A5149D">
        <w:t>ého</w:t>
      </w:r>
      <w:r w:rsidRPr="00A5149D">
        <w:t xml:space="preserve"> kapacitami Dopravca v Procese verejného obstarávania </w:t>
      </w:r>
      <w:r w:rsidRPr="00A5149D">
        <w:lastRenderedPageBreak/>
        <w:t xml:space="preserve">preukázal technickú alebo odbornú spôsobilosť, </w:t>
      </w:r>
      <w:r w:rsidR="00240558" w:rsidRPr="00A5149D">
        <w:t>tento subjekt</w:t>
      </w:r>
      <w:r w:rsidRPr="00A5149D">
        <w:t xml:space="preserve"> poskytne svoje kapacity počas celého trvania tejto Zmluvy. Dopravca je povinný na vyzvanie Objednávateľa preukázať najneskôr do 10</w:t>
      </w:r>
      <w:r w:rsidR="007952AA" w:rsidRPr="00A5149D">
        <w:t xml:space="preserve"> </w:t>
      </w:r>
      <w:r w:rsidRPr="00A5149D">
        <w:t xml:space="preserve">dní, že vykonáva činnosti prostredníctvom </w:t>
      </w:r>
      <w:r w:rsidR="00240558" w:rsidRPr="00A5149D">
        <w:t>subjektu</w:t>
      </w:r>
      <w:r w:rsidRPr="00A5149D">
        <w:t>, ktor</w:t>
      </w:r>
      <w:r w:rsidR="00240558" w:rsidRPr="00A5149D">
        <w:t>ého</w:t>
      </w:r>
      <w:r w:rsidRPr="00A5149D">
        <w:t xml:space="preserve"> kapacitami preukázal v Procese verejného obstarávania technickú alebo odbornú spôsobilosť. V prípade, ak z dôvodu hodného osobitného zreteľa nastane potreba zmeniť </w:t>
      </w:r>
      <w:r w:rsidR="00240558" w:rsidRPr="00A5149D">
        <w:t>subjekt</w:t>
      </w:r>
      <w:r w:rsidRPr="00A5149D">
        <w:t xml:space="preserve">, </w:t>
      </w:r>
      <w:r w:rsidR="00240558" w:rsidRPr="00A5149D">
        <w:t>ktorého</w:t>
      </w:r>
      <w:r w:rsidRPr="00A5149D">
        <w:t xml:space="preserve"> kapacitami Dopravca v Procese verejného obstarávania preukázal technickú alebo odbornú spôsobilosť, je Dopravca povinný preukázať Objednávateľovi, že </w:t>
      </w:r>
      <w:r w:rsidR="00240558" w:rsidRPr="00A5149D">
        <w:t>nový subjekt</w:t>
      </w:r>
      <w:r w:rsidRPr="00A5149D">
        <w:t xml:space="preserve"> spĺňa všetky požiadavky, ktoré vyžadoval Objednávateľ v Procese verejného obstarávania voči </w:t>
      </w:r>
      <w:r w:rsidR="00240558" w:rsidRPr="00A5149D">
        <w:t>pôvodnému subjektu</w:t>
      </w:r>
      <w:r w:rsidRPr="00A5149D">
        <w:t>.</w:t>
      </w:r>
    </w:p>
    <w:p w14:paraId="787516F2" w14:textId="77777777" w:rsidR="003F1498" w:rsidRPr="00A5149D" w:rsidRDefault="003F1498" w:rsidP="001A797C">
      <w:pPr>
        <w:widowControl w:val="0"/>
        <w:rPr>
          <w:rFonts w:ascii="Lato" w:hAnsi="Lato"/>
        </w:rPr>
      </w:pPr>
    </w:p>
    <w:p w14:paraId="3EFE2B0A" w14:textId="77777777" w:rsidR="004B400D" w:rsidRPr="00A5149D" w:rsidRDefault="001F1F0B" w:rsidP="001A797C">
      <w:pPr>
        <w:pStyle w:val="Heading1"/>
        <w:keepNext w:val="0"/>
        <w:keepLines w:val="0"/>
        <w:widowControl w:val="0"/>
        <w:ind w:left="0"/>
      </w:pPr>
      <w:r w:rsidRPr="00A5149D">
        <w:t xml:space="preserve"> </w:t>
      </w:r>
      <w:r w:rsidR="004B400D" w:rsidRPr="00A5149D">
        <w:br/>
        <w:t>ZMLUVNÉ POKUTY</w:t>
      </w:r>
    </w:p>
    <w:p w14:paraId="37C5F27A" w14:textId="77777777" w:rsidR="007C3664" w:rsidRPr="00A5149D" w:rsidRDefault="00223EC9" w:rsidP="001A797C">
      <w:pPr>
        <w:pStyle w:val="Heading2"/>
        <w:keepNext w:val="0"/>
        <w:keepLines w:val="0"/>
        <w:widowControl w:val="0"/>
      </w:pPr>
      <w:r w:rsidRPr="00A5149D">
        <w:t>Zmluvné strany sa dohodli, že</w:t>
      </w:r>
      <w:r w:rsidR="007C3664" w:rsidRPr="00A5149D">
        <w:t>:</w:t>
      </w:r>
    </w:p>
    <w:p w14:paraId="3FF415FA" w14:textId="3D81FFB2" w:rsidR="00664BF2" w:rsidRPr="0037634B" w:rsidRDefault="00BE3650" w:rsidP="00843502">
      <w:pPr>
        <w:pStyle w:val="ListParagraph"/>
        <w:widowControl w:val="0"/>
        <w:numPr>
          <w:ilvl w:val="0"/>
          <w:numId w:val="119"/>
        </w:numPr>
        <w:spacing w:after="120" w:line="240" w:lineRule="auto"/>
        <w:ind w:left="1134" w:hanging="425"/>
        <w:contextualSpacing w:val="0"/>
        <w:jc w:val="both"/>
        <w:rPr>
          <w:rFonts w:ascii="Lato" w:hAnsi="Lato"/>
        </w:rPr>
      </w:pPr>
      <w:r w:rsidRPr="0037634B">
        <w:rPr>
          <w:rFonts w:ascii="Lato" w:hAnsi="Lato"/>
        </w:rPr>
        <w:t xml:space="preserve">Ak </w:t>
      </w:r>
      <w:r w:rsidR="00664BF2" w:rsidRPr="0037634B">
        <w:rPr>
          <w:rFonts w:ascii="Lato" w:hAnsi="Lato"/>
        </w:rPr>
        <w:t>Dopravca nezačne poskytovať Službu odo dňa</w:t>
      </w:r>
      <w:r w:rsidR="006719D0" w:rsidRPr="0037634B">
        <w:rPr>
          <w:rFonts w:ascii="Lato" w:hAnsi="Lato"/>
        </w:rPr>
        <w:t xml:space="preserve"> začatia poskytovania Služby</w:t>
      </w:r>
      <w:r w:rsidR="00664BF2" w:rsidRPr="0037634B">
        <w:rPr>
          <w:rFonts w:ascii="Lato" w:hAnsi="Lato"/>
        </w:rPr>
        <w:t xml:space="preserve"> stanoveného </w:t>
      </w:r>
      <w:r w:rsidR="006719D0" w:rsidRPr="0037634B">
        <w:rPr>
          <w:rFonts w:ascii="Lato" w:hAnsi="Lato"/>
        </w:rPr>
        <w:t>v zmysle</w:t>
      </w:r>
      <w:r w:rsidR="00664BF2" w:rsidRPr="0037634B">
        <w:rPr>
          <w:rFonts w:ascii="Lato" w:hAnsi="Lato"/>
        </w:rPr>
        <w:t> bod</w:t>
      </w:r>
      <w:r w:rsidR="006719D0" w:rsidRPr="0037634B">
        <w:rPr>
          <w:rFonts w:ascii="Lato" w:hAnsi="Lato"/>
        </w:rPr>
        <w:t>u</w:t>
      </w:r>
      <w:r w:rsidR="00664BF2" w:rsidRPr="0037634B">
        <w:rPr>
          <w:rFonts w:ascii="Lato" w:hAnsi="Lato"/>
        </w:rPr>
        <w:t xml:space="preserve"> </w:t>
      </w:r>
      <w:r w:rsidR="00572D6E">
        <w:fldChar w:fldCharType="begin"/>
      </w:r>
      <w:r w:rsidR="00572D6E">
        <w:instrText xml:space="preserve"> REF _Ref54013180 \r \h  \* MERGEFORMAT </w:instrText>
      </w:r>
      <w:r w:rsidR="00572D6E">
        <w:fldChar w:fldCharType="separate"/>
      </w:r>
      <w:r w:rsidR="001C7151" w:rsidRPr="00FC1DFC">
        <w:rPr>
          <w:rFonts w:ascii="Lato" w:hAnsi="Lato"/>
        </w:rPr>
        <w:t>11.2</w:t>
      </w:r>
      <w:r w:rsidR="00572D6E">
        <w:fldChar w:fldCharType="end"/>
      </w:r>
      <w:r w:rsidR="006719D0" w:rsidRPr="0037634B">
        <w:rPr>
          <w:rFonts w:ascii="Lato" w:hAnsi="Lato"/>
        </w:rPr>
        <w:t xml:space="preserve"> resp. </w:t>
      </w:r>
      <w:r w:rsidR="00650FEF" w:rsidRPr="0037634B">
        <w:rPr>
          <w:rFonts w:ascii="Lato" w:hAnsi="Lato"/>
        </w:rPr>
        <w:fldChar w:fldCharType="begin"/>
      </w:r>
      <w:r w:rsidR="006719D0" w:rsidRPr="0037634B">
        <w:rPr>
          <w:rFonts w:ascii="Lato" w:hAnsi="Lato"/>
        </w:rPr>
        <w:instrText xml:space="preserve"> REF _Ref86314864 \r \h </w:instrText>
      </w:r>
      <w:r w:rsidR="00650FEF" w:rsidRPr="0037634B">
        <w:rPr>
          <w:rFonts w:ascii="Lato" w:hAnsi="Lato"/>
        </w:rPr>
      </w:r>
      <w:r w:rsidR="00650FEF" w:rsidRPr="0037634B">
        <w:rPr>
          <w:rFonts w:ascii="Lato" w:hAnsi="Lato"/>
        </w:rPr>
        <w:fldChar w:fldCharType="separate"/>
      </w:r>
      <w:r w:rsidR="001C7151">
        <w:rPr>
          <w:rFonts w:ascii="Lato" w:hAnsi="Lato"/>
        </w:rPr>
        <w:t>11.3</w:t>
      </w:r>
      <w:r w:rsidR="00650FEF" w:rsidRPr="0037634B">
        <w:rPr>
          <w:rFonts w:ascii="Lato" w:hAnsi="Lato"/>
        </w:rPr>
        <w:fldChar w:fldCharType="end"/>
      </w:r>
      <w:r w:rsidR="006719D0" w:rsidRPr="0037634B">
        <w:rPr>
          <w:rFonts w:ascii="Lato" w:hAnsi="Lato"/>
        </w:rPr>
        <w:t xml:space="preserve"> </w:t>
      </w:r>
      <w:r w:rsidR="00664BF2" w:rsidRPr="0037634B">
        <w:rPr>
          <w:rFonts w:ascii="Lato" w:hAnsi="Lato"/>
        </w:rPr>
        <w:t xml:space="preserve">Zmluvy v rozsahu aspoň 95 % </w:t>
      </w:r>
      <w:r w:rsidR="00510171">
        <w:rPr>
          <w:rFonts w:ascii="Lato" w:hAnsi="Lato"/>
        </w:rPr>
        <w:t>denného rozsahu Služby, ktorý je Dopravca povinný plniť podľa Prílohy č. 2 Zmluvy</w:t>
      </w:r>
      <w:r w:rsidR="009879E6" w:rsidRPr="0037634B">
        <w:rPr>
          <w:rFonts w:ascii="Lato" w:hAnsi="Lato"/>
        </w:rPr>
        <w:t>,</w:t>
      </w:r>
      <w:r w:rsidR="00664BF2" w:rsidRPr="0037634B">
        <w:rPr>
          <w:rFonts w:ascii="Lato" w:hAnsi="Lato"/>
        </w:rPr>
        <w:t xml:space="preserve"> je Objednávateľ oprávnený </w:t>
      </w:r>
      <w:r w:rsidR="0059345F" w:rsidRPr="0037634B">
        <w:rPr>
          <w:rFonts w:ascii="Lato" w:hAnsi="Lato"/>
        </w:rPr>
        <w:t xml:space="preserve">uložiť Dopravcovi </w:t>
      </w:r>
      <w:r w:rsidR="00664BF2" w:rsidRPr="0037634B">
        <w:rPr>
          <w:rFonts w:ascii="Lato" w:hAnsi="Lato"/>
        </w:rPr>
        <w:t>zmluvnú pokutu vo výške</w:t>
      </w:r>
      <w:r w:rsidR="001A66BE" w:rsidRPr="0037634B">
        <w:rPr>
          <w:rFonts w:ascii="Lato" w:hAnsi="Lato"/>
        </w:rPr>
        <w:t xml:space="preserve"> do</w:t>
      </w:r>
      <w:r w:rsidR="00664BF2" w:rsidRPr="0037634B">
        <w:rPr>
          <w:rFonts w:ascii="Lato" w:hAnsi="Lato"/>
        </w:rPr>
        <w:t xml:space="preserve"> </w:t>
      </w:r>
      <w:r w:rsidR="00611B80">
        <w:rPr>
          <w:rFonts w:ascii="Lato" w:hAnsi="Lato"/>
        </w:rPr>
        <w:t xml:space="preserve">3 </w:t>
      </w:r>
      <w:r w:rsidR="00510171">
        <w:rPr>
          <w:rFonts w:ascii="Lato" w:hAnsi="Lato"/>
        </w:rPr>
        <w:t>000</w:t>
      </w:r>
      <w:r w:rsidR="00510171" w:rsidRPr="0037634B">
        <w:rPr>
          <w:rFonts w:ascii="Lato" w:hAnsi="Lato"/>
        </w:rPr>
        <w:t xml:space="preserve"> </w:t>
      </w:r>
      <w:r w:rsidR="00664BF2" w:rsidRPr="0037634B">
        <w:rPr>
          <w:rFonts w:ascii="Lato" w:hAnsi="Lato"/>
        </w:rPr>
        <w:t xml:space="preserve">EUR </w:t>
      </w:r>
      <w:r w:rsidR="00510171" w:rsidRPr="0037634B">
        <w:rPr>
          <w:rFonts w:ascii="Lato" w:hAnsi="Lato"/>
        </w:rPr>
        <w:t>(</w:t>
      </w:r>
      <w:r w:rsidR="00611B80">
        <w:rPr>
          <w:rFonts w:ascii="Lato" w:hAnsi="Lato"/>
        </w:rPr>
        <w:t>tritisíc</w:t>
      </w:r>
      <w:r w:rsidR="00611B80" w:rsidRPr="0037634B">
        <w:rPr>
          <w:rFonts w:ascii="Lato" w:hAnsi="Lato"/>
        </w:rPr>
        <w:t xml:space="preserve"> </w:t>
      </w:r>
      <w:r w:rsidR="00664BF2" w:rsidRPr="0037634B">
        <w:rPr>
          <w:rFonts w:ascii="Lato" w:hAnsi="Lato"/>
        </w:rPr>
        <w:t>eur) za každý aj začatý deň neplnenia tejto povinnosti. V</w:t>
      </w:r>
      <w:r w:rsidR="009879E6" w:rsidRPr="0037634B">
        <w:rPr>
          <w:rFonts w:ascii="Lato" w:hAnsi="Lato"/>
        </w:rPr>
        <w:t> </w:t>
      </w:r>
      <w:r w:rsidR="00664BF2" w:rsidRPr="0037634B">
        <w:rPr>
          <w:rFonts w:ascii="Lato" w:hAnsi="Lato"/>
        </w:rPr>
        <w:t>prípade</w:t>
      </w:r>
      <w:r w:rsidR="009879E6" w:rsidRPr="0037634B">
        <w:rPr>
          <w:rFonts w:ascii="Lato" w:hAnsi="Lato"/>
        </w:rPr>
        <w:t>,</w:t>
      </w:r>
      <w:r w:rsidR="00664BF2" w:rsidRPr="0037634B">
        <w:rPr>
          <w:rFonts w:ascii="Lato" w:hAnsi="Lato"/>
        </w:rPr>
        <w:t xml:space="preserve"> ak v priebehu platnosti tejto Zmluvy v podstatnej miere Dopravca pozastaví poskytovanie Služby podľa Zmluvy po dobu dlhšiu ako </w:t>
      </w:r>
      <w:r w:rsidR="009D542E" w:rsidRPr="0037634B">
        <w:rPr>
          <w:rFonts w:ascii="Lato" w:hAnsi="Lato"/>
        </w:rPr>
        <w:t>24</w:t>
      </w:r>
      <w:r w:rsidR="00664BF2" w:rsidRPr="0037634B">
        <w:rPr>
          <w:rFonts w:ascii="Lato" w:hAnsi="Lato"/>
        </w:rPr>
        <w:t xml:space="preserve"> hodín, je Objednávateľ oprávnený </w:t>
      </w:r>
      <w:r w:rsidR="0059345F" w:rsidRPr="0037634B">
        <w:rPr>
          <w:rFonts w:ascii="Lato" w:hAnsi="Lato"/>
        </w:rPr>
        <w:t xml:space="preserve">uložiť Dopravcovi </w:t>
      </w:r>
      <w:r w:rsidR="00664BF2" w:rsidRPr="0037634B">
        <w:rPr>
          <w:rFonts w:ascii="Lato" w:hAnsi="Lato"/>
        </w:rPr>
        <w:t xml:space="preserve">zmluvnú pokutu vo </w:t>
      </w:r>
      <w:r w:rsidR="000500E2" w:rsidRPr="0037634B">
        <w:rPr>
          <w:rFonts w:ascii="Lato" w:hAnsi="Lato"/>
        </w:rPr>
        <w:t>výške</w:t>
      </w:r>
      <w:r w:rsidR="001A66BE" w:rsidRPr="0037634B">
        <w:rPr>
          <w:rFonts w:ascii="Lato" w:hAnsi="Lato"/>
        </w:rPr>
        <w:t xml:space="preserve"> do</w:t>
      </w:r>
      <w:r w:rsidR="000500E2" w:rsidRPr="0037634B">
        <w:rPr>
          <w:rFonts w:ascii="Lato" w:hAnsi="Lato"/>
        </w:rPr>
        <w:t xml:space="preserve"> </w:t>
      </w:r>
      <w:r w:rsidR="00611B80">
        <w:rPr>
          <w:rFonts w:ascii="Lato" w:hAnsi="Lato"/>
        </w:rPr>
        <w:t xml:space="preserve">3 </w:t>
      </w:r>
      <w:r w:rsidR="00510171">
        <w:rPr>
          <w:rFonts w:ascii="Lato" w:hAnsi="Lato"/>
        </w:rPr>
        <w:t>000</w:t>
      </w:r>
      <w:r w:rsidR="00510171" w:rsidRPr="0037634B">
        <w:rPr>
          <w:rFonts w:ascii="Lato" w:hAnsi="Lato"/>
        </w:rPr>
        <w:t xml:space="preserve"> </w:t>
      </w:r>
      <w:r w:rsidR="000500E2" w:rsidRPr="0037634B">
        <w:rPr>
          <w:rFonts w:ascii="Lato" w:hAnsi="Lato"/>
        </w:rPr>
        <w:t>EUR (</w:t>
      </w:r>
      <w:r w:rsidR="00611B80">
        <w:rPr>
          <w:rFonts w:ascii="Lato" w:hAnsi="Lato"/>
        </w:rPr>
        <w:t>tritisíc</w:t>
      </w:r>
      <w:r w:rsidR="00611B80" w:rsidRPr="0037634B">
        <w:rPr>
          <w:rFonts w:ascii="Lato" w:hAnsi="Lato"/>
        </w:rPr>
        <w:t xml:space="preserve"> </w:t>
      </w:r>
      <w:r w:rsidR="000500E2" w:rsidRPr="0037634B">
        <w:rPr>
          <w:rFonts w:ascii="Lato" w:hAnsi="Lato"/>
        </w:rPr>
        <w:t>eur) za každý aj začatý deň neplnenia tejto povinnosti. Podstatnou mierou sa rozumie pozastavenie poskytovania Služby v rozsahu viac ako 25</w:t>
      </w:r>
      <w:r w:rsidR="00BB4597" w:rsidRPr="0037634B">
        <w:rPr>
          <w:rFonts w:ascii="Lato" w:hAnsi="Lato"/>
        </w:rPr>
        <w:t> </w:t>
      </w:r>
      <w:r w:rsidR="000500E2" w:rsidRPr="0037634B">
        <w:rPr>
          <w:rFonts w:ascii="Lato" w:hAnsi="Lato"/>
        </w:rPr>
        <w:t xml:space="preserve">% </w:t>
      </w:r>
      <w:r w:rsidR="00510171">
        <w:rPr>
          <w:rFonts w:ascii="Lato" w:hAnsi="Lato"/>
        </w:rPr>
        <w:t>denného rozsahu Služby, ktorý je Dopravca povinný plniť podľa Prílohy č. 2 Zmluvy</w:t>
      </w:r>
      <w:r w:rsidRPr="0037634B">
        <w:rPr>
          <w:rFonts w:ascii="Lato" w:hAnsi="Lato"/>
        </w:rPr>
        <w:t xml:space="preserve">. </w:t>
      </w:r>
    </w:p>
    <w:p w14:paraId="11FBE1A1" w14:textId="798B61B7" w:rsidR="00267FD7" w:rsidRPr="0037634B" w:rsidRDefault="00BE3650" w:rsidP="00843502">
      <w:pPr>
        <w:pStyle w:val="ListParagraph"/>
        <w:widowControl w:val="0"/>
        <w:numPr>
          <w:ilvl w:val="0"/>
          <w:numId w:val="119"/>
        </w:numPr>
        <w:spacing w:after="120" w:line="240" w:lineRule="auto"/>
        <w:ind w:left="1134" w:hanging="425"/>
        <w:contextualSpacing w:val="0"/>
        <w:jc w:val="both"/>
        <w:rPr>
          <w:rFonts w:ascii="Lato" w:hAnsi="Lato"/>
        </w:rPr>
      </w:pPr>
      <w:r w:rsidRPr="0037634B">
        <w:rPr>
          <w:rFonts w:ascii="Lato" w:hAnsi="Lato"/>
        </w:rPr>
        <w:t xml:space="preserve">Za </w:t>
      </w:r>
      <w:r w:rsidR="00267FD7" w:rsidRPr="0037634B">
        <w:rPr>
          <w:rFonts w:ascii="Lato" w:hAnsi="Lato"/>
        </w:rPr>
        <w:t xml:space="preserve">porušenie povinnosti Dopravcu pred začatím poskytovania Služby riadne a včas splniť všetky povinnosti, ktoré pre neho vyplývajú z bodu </w:t>
      </w:r>
      <w:r w:rsidR="00650FEF">
        <w:rPr>
          <w:rFonts w:ascii="Lato" w:hAnsi="Lato"/>
        </w:rPr>
        <w:fldChar w:fldCharType="begin"/>
      </w:r>
      <w:r w:rsidR="00737904">
        <w:rPr>
          <w:rFonts w:ascii="Lato" w:hAnsi="Lato"/>
        </w:rPr>
        <w:instrText xml:space="preserve"> REF _Ref116483700 \r \h </w:instrText>
      </w:r>
      <w:r w:rsidR="00650FEF">
        <w:rPr>
          <w:rFonts w:ascii="Lato" w:hAnsi="Lato"/>
        </w:rPr>
      </w:r>
      <w:r w:rsidR="00650FEF">
        <w:rPr>
          <w:rFonts w:ascii="Lato" w:hAnsi="Lato"/>
        </w:rPr>
        <w:fldChar w:fldCharType="separate"/>
      </w:r>
      <w:r w:rsidR="001C7151">
        <w:rPr>
          <w:rFonts w:ascii="Lato" w:hAnsi="Lato"/>
        </w:rPr>
        <w:t>3.4</w:t>
      </w:r>
      <w:r w:rsidR="00650FEF">
        <w:rPr>
          <w:rFonts w:ascii="Lato" w:hAnsi="Lato"/>
        </w:rPr>
        <w:fldChar w:fldCharType="end"/>
      </w:r>
      <w:r w:rsidRPr="0037634B">
        <w:rPr>
          <w:rFonts w:ascii="Lato" w:hAnsi="Lato"/>
        </w:rPr>
        <w:t xml:space="preserve"> písm. </w:t>
      </w:r>
      <w:r w:rsidR="00650FEF" w:rsidRPr="0037634B">
        <w:rPr>
          <w:rFonts w:ascii="Lato" w:hAnsi="Lato"/>
        </w:rPr>
        <w:fldChar w:fldCharType="begin"/>
      </w:r>
      <w:r w:rsidRPr="0037634B">
        <w:rPr>
          <w:rFonts w:ascii="Lato" w:hAnsi="Lato"/>
        </w:rPr>
        <w:instrText xml:space="preserve"> REF _Ref98505962 \r \h </w:instrText>
      </w:r>
      <w:r w:rsidR="00650FEF" w:rsidRPr="0037634B">
        <w:rPr>
          <w:rFonts w:ascii="Lato" w:hAnsi="Lato"/>
        </w:rPr>
      </w:r>
      <w:r w:rsidR="00650FEF" w:rsidRPr="0037634B">
        <w:rPr>
          <w:rFonts w:ascii="Lato" w:hAnsi="Lato"/>
        </w:rPr>
        <w:fldChar w:fldCharType="separate"/>
      </w:r>
      <w:r w:rsidR="001C7151">
        <w:rPr>
          <w:rFonts w:ascii="Lato" w:hAnsi="Lato"/>
        </w:rPr>
        <w:t>a)</w:t>
      </w:r>
      <w:r w:rsidR="00650FEF" w:rsidRPr="0037634B">
        <w:rPr>
          <w:rFonts w:ascii="Lato" w:hAnsi="Lato"/>
        </w:rPr>
        <w:fldChar w:fldCharType="end"/>
      </w:r>
      <w:r w:rsidRPr="0037634B">
        <w:rPr>
          <w:rFonts w:ascii="Lato" w:hAnsi="Lato"/>
        </w:rPr>
        <w:t xml:space="preserve"> a</w:t>
      </w:r>
      <w:r w:rsidR="004C3D4E" w:rsidRPr="0037634B">
        <w:rPr>
          <w:rFonts w:ascii="Lato" w:hAnsi="Lato"/>
        </w:rPr>
        <w:t> </w:t>
      </w:r>
      <w:r w:rsidRPr="0037634B">
        <w:rPr>
          <w:rFonts w:ascii="Lato" w:hAnsi="Lato"/>
        </w:rPr>
        <w:t>bodov</w:t>
      </w:r>
      <w:r w:rsidR="004C3D4E" w:rsidRPr="0037634B">
        <w:rPr>
          <w:rFonts w:ascii="Lato" w:hAnsi="Lato"/>
        </w:rPr>
        <w:t xml:space="preserve"> </w:t>
      </w:r>
      <w:r w:rsidR="00650FEF" w:rsidRPr="0037634B">
        <w:rPr>
          <w:rFonts w:ascii="Lato" w:hAnsi="Lato"/>
        </w:rPr>
        <w:fldChar w:fldCharType="begin"/>
      </w:r>
      <w:r w:rsidR="00B728FF" w:rsidRPr="0037634B">
        <w:rPr>
          <w:rFonts w:ascii="Lato" w:hAnsi="Lato"/>
        </w:rPr>
        <w:instrText xml:space="preserve"> REF _Ref90231264 \r \h </w:instrText>
      </w:r>
      <w:r w:rsidR="00650FEF" w:rsidRPr="0037634B">
        <w:rPr>
          <w:rFonts w:ascii="Lato" w:hAnsi="Lato"/>
        </w:rPr>
      </w:r>
      <w:r w:rsidR="00650FEF" w:rsidRPr="0037634B">
        <w:rPr>
          <w:rFonts w:ascii="Lato" w:hAnsi="Lato"/>
        </w:rPr>
        <w:fldChar w:fldCharType="separate"/>
      </w:r>
      <w:r w:rsidR="001C7151">
        <w:rPr>
          <w:rFonts w:ascii="Lato" w:hAnsi="Lato"/>
        </w:rPr>
        <w:t>3.5</w:t>
      </w:r>
      <w:r w:rsidR="00650FEF" w:rsidRPr="0037634B">
        <w:rPr>
          <w:rFonts w:ascii="Lato" w:hAnsi="Lato"/>
        </w:rPr>
        <w:fldChar w:fldCharType="end"/>
      </w:r>
      <w:r w:rsidR="006A2702">
        <w:rPr>
          <w:rFonts w:ascii="Lato" w:hAnsi="Lato"/>
        </w:rPr>
        <w:t xml:space="preserve">, </w:t>
      </w:r>
      <w:r w:rsidR="00650FEF" w:rsidRPr="0037634B">
        <w:rPr>
          <w:rFonts w:ascii="Lato" w:hAnsi="Lato"/>
        </w:rPr>
        <w:fldChar w:fldCharType="begin"/>
      </w:r>
      <w:r w:rsidR="006A2702" w:rsidRPr="0037634B">
        <w:rPr>
          <w:rFonts w:ascii="Lato" w:hAnsi="Lato"/>
        </w:rPr>
        <w:instrText xml:space="preserve"> REF _Ref98506585 \r \h </w:instrText>
      </w:r>
      <w:r w:rsidR="00650FEF" w:rsidRPr="0037634B">
        <w:rPr>
          <w:rFonts w:ascii="Lato" w:hAnsi="Lato"/>
        </w:rPr>
      </w:r>
      <w:r w:rsidR="00650FEF" w:rsidRPr="0037634B">
        <w:rPr>
          <w:rFonts w:ascii="Lato" w:hAnsi="Lato"/>
        </w:rPr>
        <w:fldChar w:fldCharType="separate"/>
      </w:r>
      <w:r w:rsidR="001C7151">
        <w:rPr>
          <w:rFonts w:ascii="Lato" w:hAnsi="Lato"/>
        </w:rPr>
        <w:t>3.18</w:t>
      </w:r>
      <w:r w:rsidR="00650FEF" w:rsidRPr="0037634B">
        <w:rPr>
          <w:rFonts w:ascii="Lato" w:hAnsi="Lato"/>
        </w:rPr>
        <w:fldChar w:fldCharType="end"/>
      </w:r>
      <w:r w:rsidR="008A6FD4" w:rsidRPr="0037634B">
        <w:rPr>
          <w:rFonts w:ascii="Lato" w:hAnsi="Lato"/>
        </w:rPr>
        <w:t xml:space="preserve"> a </w:t>
      </w:r>
      <w:r w:rsidR="00650FEF" w:rsidRPr="0037634B">
        <w:rPr>
          <w:rFonts w:ascii="Lato" w:hAnsi="Lato"/>
        </w:rPr>
        <w:fldChar w:fldCharType="begin"/>
      </w:r>
      <w:r w:rsidR="008A6FD4" w:rsidRPr="0037634B">
        <w:rPr>
          <w:rFonts w:ascii="Lato" w:hAnsi="Lato"/>
        </w:rPr>
        <w:instrText xml:space="preserve"> REF _Ref51919053 \r \h </w:instrText>
      </w:r>
      <w:r w:rsidR="00650FEF" w:rsidRPr="0037634B">
        <w:rPr>
          <w:rFonts w:ascii="Lato" w:hAnsi="Lato"/>
        </w:rPr>
      </w:r>
      <w:r w:rsidR="00650FEF" w:rsidRPr="0037634B">
        <w:rPr>
          <w:rFonts w:ascii="Lato" w:hAnsi="Lato"/>
        </w:rPr>
        <w:fldChar w:fldCharType="separate"/>
      </w:r>
      <w:r w:rsidR="001C7151">
        <w:rPr>
          <w:rFonts w:ascii="Lato" w:hAnsi="Lato"/>
        </w:rPr>
        <w:t>3.21</w:t>
      </w:r>
      <w:r w:rsidR="00650FEF" w:rsidRPr="0037634B">
        <w:rPr>
          <w:rFonts w:ascii="Lato" w:hAnsi="Lato"/>
        </w:rPr>
        <w:fldChar w:fldCharType="end"/>
      </w:r>
      <w:r w:rsidR="00267FD7" w:rsidRPr="0037634B">
        <w:rPr>
          <w:rFonts w:ascii="Lato" w:hAnsi="Lato"/>
        </w:rPr>
        <w:t xml:space="preserve"> Zmluvy, je Objednávateľ oprávnený </w:t>
      </w:r>
      <w:r w:rsidR="0059345F" w:rsidRPr="0037634B">
        <w:rPr>
          <w:rFonts w:ascii="Lato" w:hAnsi="Lato"/>
        </w:rPr>
        <w:t>uložiť Dopravcovi zmluvnú pokutu vo výške</w:t>
      </w:r>
      <w:r w:rsidR="001A66BE" w:rsidRPr="0037634B">
        <w:rPr>
          <w:rFonts w:ascii="Lato" w:hAnsi="Lato"/>
        </w:rPr>
        <w:t xml:space="preserve"> do</w:t>
      </w:r>
      <w:r w:rsidR="00267FD7" w:rsidRPr="0037634B">
        <w:rPr>
          <w:rFonts w:ascii="Lato" w:hAnsi="Lato"/>
        </w:rPr>
        <w:t xml:space="preserve"> </w:t>
      </w:r>
      <w:r w:rsidR="00611B80">
        <w:rPr>
          <w:rFonts w:ascii="Lato" w:hAnsi="Lato"/>
        </w:rPr>
        <w:t>200</w:t>
      </w:r>
      <w:r w:rsidR="00611B80" w:rsidRPr="0037634B">
        <w:rPr>
          <w:rFonts w:ascii="Lato" w:hAnsi="Lato"/>
        </w:rPr>
        <w:t xml:space="preserve"> </w:t>
      </w:r>
      <w:r w:rsidR="00267FD7" w:rsidRPr="0037634B">
        <w:rPr>
          <w:rFonts w:ascii="Lato" w:hAnsi="Lato"/>
        </w:rPr>
        <w:t>EUR</w:t>
      </w:r>
      <w:r w:rsidR="0017191C" w:rsidRPr="0037634B">
        <w:rPr>
          <w:rFonts w:ascii="Lato" w:hAnsi="Lato"/>
        </w:rPr>
        <w:t xml:space="preserve"> </w:t>
      </w:r>
      <w:r w:rsidR="00FF175E" w:rsidRPr="0037634B">
        <w:rPr>
          <w:rFonts w:ascii="Lato" w:hAnsi="Lato"/>
        </w:rPr>
        <w:t>(</w:t>
      </w:r>
      <w:r w:rsidR="00611B80">
        <w:rPr>
          <w:rFonts w:ascii="Lato" w:hAnsi="Lato"/>
        </w:rPr>
        <w:t>dvesto</w:t>
      </w:r>
      <w:r w:rsidR="00611B80" w:rsidRPr="0037634B">
        <w:rPr>
          <w:rFonts w:ascii="Lato" w:hAnsi="Lato"/>
        </w:rPr>
        <w:t xml:space="preserve"> </w:t>
      </w:r>
      <w:r w:rsidR="00267FD7" w:rsidRPr="0037634B">
        <w:rPr>
          <w:rFonts w:ascii="Lato" w:hAnsi="Lato"/>
        </w:rPr>
        <w:t>eur) za každý deň omeškania Dopravcu so splnením povinnosti</w:t>
      </w:r>
      <w:r w:rsidRPr="0037634B">
        <w:rPr>
          <w:rFonts w:ascii="Lato" w:hAnsi="Lato"/>
        </w:rPr>
        <w:t>.</w:t>
      </w:r>
    </w:p>
    <w:p w14:paraId="070B8DBF" w14:textId="75D11216" w:rsidR="00BE3650" w:rsidRPr="0037634B" w:rsidRDefault="00BE3650" w:rsidP="00843502">
      <w:pPr>
        <w:pStyle w:val="ListParagraph"/>
        <w:widowControl w:val="0"/>
        <w:numPr>
          <w:ilvl w:val="0"/>
          <w:numId w:val="119"/>
        </w:numPr>
        <w:spacing w:after="120" w:line="240" w:lineRule="auto"/>
        <w:ind w:left="1134" w:hanging="425"/>
        <w:contextualSpacing w:val="0"/>
        <w:jc w:val="both"/>
        <w:rPr>
          <w:rFonts w:ascii="Lato" w:hAnsi="Lato"/>
        </w:rPr>
      </w:pPr>
      <w:r w:rsidRPr="0037634B">
        <w:rPr>
          <w:rFonts w:ascii="Lato" w:hAnsi="Lato"/>
        </w:rPr>
        <w:t xml:space="preserve">Za porušenie povinností Dopravcu, ktoré pre neho vyplývajú z bodu </w:t>
      </w:r>
      <w:r w:rsidR="00650FEF">
        <w:rPr>
          <w:rFonts w:ascii="Lato" w:hAnsi="Lato"/>
        </w:rPr>
        <w:fldChar w:fldCharType="begin"/>
      </w:r>
      <w:r w:rsidR="00737904">
        <w:rPr>
          <w:rFonts w:ascii="Lato" w:hAnsi="Lato"/>
        </w:rPr>
        <w:instrText xml:space="preserve"> REF _Ref116483700 \r \h </w:instrText>
      </w:r>
      <w:r w:rsidR="00650FEF">
        <w:rPr>
          <w:rFonts w:ascii="Lato" w:hAnsi="Lato"/>
        </w:rPr>
      </w:r>
      <w:r w:rsidR="00650FEF">
        <w:rPr>
          <w:rFonts w:ascii="Lato" w:hAnsi="Lato"/>
        </w:rPr>
        <w:fldChar w:fldCharType="separate"/>
      </w:r>
      <w:r w:rsidR="001C7151">
        <w:rPr>
          <w:rFonts w:ascii="Lato" w:hAnsi="Lato"/>
        </w:rPr>
        <w:t>3.4</w:t>
      </w:r>
      <w:r w:rsidR="00650FEF">
        <w:rPr>
          <w:rFonts w:ascii="Lato" w:hAnsi="Lato"/>
        </w:rPr>
        <w:fldChar w:fldCharType="end"/>
      </w:r>
      <w:r w:rsidRPr="0037634B">
        <w:rPr>
          <w:rFonts w:ascii="Lato" w:hAnsi="Lato"/>
        </w:rPr>
        <w:t xml:space="preserve"> písm. </w:t>
      </w:r>
      <w:r w:rsidR="00650FEF" w:rsidRPr="0037634B">
        <w:rPr>
          <w:rFonts w:ascii="Lato" w:hAnsi="Lato"/>
        </w:rPr>
        <w:fldChar w:fldCharType="begin"/>
      </w:r>
      <w:r w:rsidRPr="0037634B">
        <w:rPr>
          <w:rFonts w:ascii="Lato" w:hAnsi="Lato"/>
        </w:rPr>
        <w:instrText xml:space="preserve"> REF _Ref98506010 \r \h </w:instrText>
      </w:r>
      <w:r w:rsidR="00650FEF" w:rsidRPr="0037634B">
        <w:rPr>
          <w:rFonts w:ascii="Lato" w:hAnsi="Lato"/>
        </w:rPr>
      </w:r>
      <w:r w:rsidR="00650FEF" w:rsidRPr="0037634B">
        <w:rPr>
          <w:rFonts w:ascii="Lato" w:hAnsi="Lato"/>
        </w:rPr>
        <w:fldChar w:fldCharType="separate"/>
      </w:r>
      <w:r w:rsidR="001C7151">
        <w:rPr>
          <w:rFonts w:ascii="Lato" w:hAnsi="Lato"/>
        </w:rPr>
        <w:t>b)</w:t>
      </w:r>
      <w:r w:rsidR="00650FEF" w:rsidRPr="0037634B">
        <w:rPr>
          <w:rFonts w:ascii="Lato" w:hAnsi="Lato"/>
        </w:rPr>
        <w:fldChar w:fldCharType="end"/>
      </w:r>
      <w:r w:rsidRPr="0037634B">
        <w:rPr>
          <w:rFonts w:ascii="Lato" w:hAnsi="Lato"/>
        </w:rPr>
        <w:t xml:space="preserve"> a bodu </w:t>
      </w:r>
      <w:r w:rsidR="00650FEF" w:rsidRPr="0037634B">
        <w:rPr>
          <w:rFonts w:ascii="Lato" w:hAnsi="Lato"/>
        </w:rPr>
        <w:fldChar w:fldCharType="begin"/>
      </w:r>
      <w:r w:rsidRPr="0037634B">
        <w:rPr>
          <w:rFonts w:ascii="Lato" w:hAnsi="Lato"/>
        </w:rPr>
        <w:instrText xml:space="preserve"> REF _Ref54011341 \r \h </w:instrText>
      </w:r>
      <w:r w:rsidR="00650FEF" w:rsidRPr="0037634B">
        <w:rPr>
          <w:rFonts w:ascii="Lato" w:hAnsi="Lato"/>
        </w:rPr>
      </w:r>
      <w:r w:rsidR="00650FEF" w:rsidRPr="0037634B">
        <w:rPr>
          <w:rFonts w:ascii="Lato" w:hAnsi="Lato"/>
        </w:rPr>
        <w:fldChar w:fldCharType="separate"/>
      </w:r>
      <w:r w:rsidR="001C7151">
        <w:rPr>
          <w:rFonts w:ascii="Lato" w:hAnsi="Lato"/>
        </w:rPr>
        <w:t>6.10</w:t>
      </w:r>
      <w:r w:rsidR="00650FEF" w:rsidRPr="0037634B">
        <w:rPr>
          <w:rFonts w:ascii="Lato" w:hAnsi="Lato"/>
        </w:rPr>
        <w:fldChar w:fldCharType="end"/>
      </w:r>
      <w:r w:rsidRPr="0037634B">
        <w:rPr>
          <w:rFonts w:ascii="Lato" w:hAnsi="Lato"/>
        </w:rPr>
        <w:t xml:space="preserve"> Zmluvy, je Objednávateľ oprávnený uložiť Dopravcovi zmluvnú pokutu vo výške do </w:t>
      </w:r>
      <w:r w:rsidR="00611B80">
        <w:rPr>
          <w:rFonts w:ascii="Lato" w:hAnsi="Lato"/>
        </w:rPr>
        <w:t>3 000</w:t>
      </w:r>
      <w:r w:rsidR="00611B80" w:rsidRPr="0037634B">
        <w:rPr>
          <w:rFonts w:ascii="Lato" w:hAnsi="Lato"/>
        </w:rPr>
        <w:t xml:space="preserve"> EUR (</w:t>
      </w:r>
      <w:r w:rsidR="00611B80">
        <w:rPr>
          <w:rFonts w:ascii="Lato" w:hAnsi="Lato"/>
        </w:rPr>
        <w:t>tritisíc</w:t>
      </w:r>
      <w:r w:rsidR="00611B80" w:rsidRPr="0037634B">
        <w:rPr>
          <w:rFonts w:ascii="Lato" w:hAnsi="Lato"/>
        </w:rPr>
        <w:t xml:space="preserve"> eur) </w:t>
      </w:r>
      <w:r w:rsidRPr="0037634B">
        <w:rPr>
          <w:rFonts w:ascii="Lato" w:hAnsi="Lato"/>
        </w:rPr>
        <w:t>za každú Autobusovú linku, ktorú nie je Dopravca v dôsledku absencie potrebného povolenia schopný prevádzkovať.</w:t>
      </w:r>
    </w:p>
    <w:p w14:paraId="61498AF6" w14:textId="780237F9" w:rsidR="00BE3650" w:rsidRPr="00CC57A0" w:rsidRDefault="00BE3650" w:rsidP="00843502">
      <w:pPr>
        <w:pStyle w:val="ListParagraph"/>
        <w:widowControl w:val="0"/>
        <w:numPr>
          <w:ilvl w:val="0"/>
          <w:numId w:val="119"/>
        </w:numPr>
        <w:spacing w:after="120" w:line="240" w:lineRule="auto"/>
        <w:ind w:left="1134" w:hanging="425"/>
        <w:contextualSpacing w:val="0"/>
        <w:jc w:val="both"/>
        <w:rPr>
          <w:rFonts w:ascii="Lato" w:hAnsi="Lato"/>
        </w:rPr>
      </w:pPr>
      <w:r w:rsidRPr="0037634B">
        <w:rPr>
          <w:rFonts w:ascii="Lato" w:hAnsi="Lato"/>
        </w:rPr>
        <w:t xml:space="preserve">Za porušenie povinnosti Dopravcu predkladať informatívne správy a zúčastniť sa rokovania podľa bodu </w:t>
      </w:r>
      <w:r w:rsidR="00650FEF">
        <w:rPr>
          <w:rFonts w:ascii="Lato" w:hAnsi="Lato"/>
        </w:rPr>
        <w:fldChar w:fldCharType="begin"/>
      </w:r>
      <w:r w:rsidR="00737904">
        <w:rPr>
          <w:rFonts w:ascii="Lato" w:hAnsi="Lato"/>
        </w:rPr>
        <w:instrText xml:space="preserve"> REF _Ref116483700 \r \h </w:instrText>
      </w:r>
      <w:r w:rsidR="00650FEF">
        <w:rPr>
          <w:rFonts w:ascii="Lato" w:hAnsi="Lato"/>
        </w:rPr>
      </w:r>
      <w:r w:rsidR="00650FEF">
        <w:rPr>
          <w:rFonts w:ascii="Lato" w:hAnsi="Lato"/>
        </w:rPr>
        <w:fldChar w:fldCharType="separate"/>
      </w:r>
      <w:r w:rsidR="001C7151">
        <w:rPr>
          <w:rFonts w:ascii="Lato" w:hAnsi="Lato"/>
        </w:rPr>
        <w:t>3.4</w:t>
      </w:r>
      <w:r w:rsidR="00650FEF">
        <w:rPr>
          <w:rFonts w:ascii="Lato" w:hAnsi="Lato"/>
        </w:rPr>
        <w:fldChar w:fldCharType="end"/>
      </w:r>
      <w:r w:rsidRPr="0037634B">
        <w:rPr>
          <w:rFonts w:ascii="Lato" w:hAnsi="Lato"/>
        </w:rPr>
        <w:t xml:space="preserve"> písm. </w:t>
      </w:r>
      <w:r w:rsidR="00650FEF" w:rsidRPr="0037634B">
        <w:rPr>
          <w:rFonts w:ascii="Lato" w:hAnsi="Lato"/>
        </w:rPr>
        <w:fldChar w:fldCharType="begin"/>
      </w:r>
      <w:r w:rsidRPr="0037634B">
        <w:rPr>
          <w:rFonts w:ascii="Lato" w:hAnsi="Lato"/>
        </w:rPr>
        <w:instrText xml:space="preserve"> REF _Ref98506152 \r \h </w:instrText>
      </w:r>
      <w:r w:rsidR="00650FEF" w:rsidRPr="0037634B">
        <w:rPr>
          <w:rFonts w:ascii="Lato" w:hAnsi="Lato"/>
        </w:rPr>
      </w:r>
      <w:r w:rsidR="00650FEF" w:rsidRPr="0037634B">
        <w:rPr>
          <w:rFonts w:ascii="Lato" w:hAnsi="Lato"/>
        </w:rPr>
        <w:fldChar w:fldCharType="separate"/>
      </w:r>
      <w:r w:rsidR="001C7151">
        <w:rPr>
          <w:rFonts w:ascii="Lato" w:hAnsi="Lato"/>
        </w:rPr>
        <w:t>c)</w:t>
      </w:r>
      <w:r w:rsidR="00650FEF" w:rsidRPr="0037634B">
        <w:rPr>
          <w:rFonts w:ascii="Lato" w:hAnsi="Lato"/>
        </w:rPr>
        <w:fldChar w:fldCharType="end"/>
      </w:r>
      <w:r w:rsidR="00B57522" w:rsidRPr="0037634B">
        <w:rPr>
          <w:rFonts w:ascii="Lato" w:hAnsi="Lato"/>
        </w:rPr>
        <w:t xml:space="preserve"> </w:t>
      </w:r>
      <w:r w:rsidR="00B57522" w:rsidRPr="00CC57A0">
        <w:rPr>
          <w:rFonts w:ascii="Lato" w:hAnsi="Lato"/>
        </w:rPr>
        <w:t xml:space="preserve">Zmluvy, je Objednávateľ oprávnený uložiť Dopravcovi zmluvnú pokutu vo výške do </w:t>
      </w:r>
      <w:r w:rsidR="00611B80" w:rsidRPr="00CC57A0">
        <w:rPr>
          <w:rFonts w:ascii="Lato" w:hAnsi="Lato"/>
        </w:rPr>
        <w:t xml:space="preserve">30 </w:t>
      </w:r>
      <w:r w:rsidR="00B57522" w:rsidRPr="00CC57A0">
        <w:rPr>
          <w:rFonts w:ascii="Lato" w:hAnsi="Lato"/>
        </w:rPr>
        <w:t>EUR (</w:t>
      </w:r>
      <w:r w:rsidR="00611B80" w:rsidRPr="00CC57A0">
        <w:rPr>
          <w:rFonts w:ascii="Lato" w:hAnsi="Lato"/>
        </w:rPr>
        <w:t>tridsať eur</w:t>
      </w:r>
      <w:r w:rsidR="00B57522" w:rsidRPr="00CC57A0">
        <w:rPr>
          <w:rFonts w:ascii="Lato" w:hAnsi="Lato"/>
        </w:rPr>
        <w:t>) za každý jednotlivý prípad nesplnenia príslušnej povinnosti.</w:t>
      </w:r>
    </w:p>
    <w:p w14:paraId="5D64F082" w14:textId="7BF2916F" w:rsidR="00491B37" w:rsidRPr="00CC57A0" w:rsidRDefault="00B57522" w:rsidP="00843502">
      <w:pPr>
        <w:pStyle w:val="ListParagraph"/>
        <w:widowControl w:val="0"/>
        <w:numPr>
          <w:ilvl w:val="0"/>
          <w:numId w:val="119"/>
        </w:numPr>
        <w:spacing w:after="120" w:line="240" w:lineRule="auto"/>
        <w:ind w:left="1134" w:hanging="425"/>
        <w:contextualSpacing w:val="0"/>
        <w:jc w:val="both"/>
        <w:rPr>
          <w:rFonts w:ascii="Lato" w:hAnsi="Lato"/>
        </w:rPr>
      </w:pPr>
      <w:r w:rsidRPr="00CC57A0">
        <w:rPr>
          <w:rFonts w:ascii="Lato" w:hAnsi="Lato"/>
        </w:rPr>
        <w:t xml:space="preserve">Za </w:t>
      </w:r>
      <w:r w:rsidR="00491B37" w:rsidRPr="00CC57A0">
        <w:rPr>
          <w:rFonts w:ascii="Lato" w:hAnsi="Lato"/>
        </w:rPr>
        <w:t>porušenie povinnosti Dopravcu</w:t>
      </w:r>
      <w:r w:rsidRPr="00CC57A0">
        <w:rPr>
          <w:rFonts w:ascii="Lato" w:hAnsi="Lato"/>
        </w:rPr>
        <w:t xml:space="preserve"> akceptovať Pokyn objednávateľa na zmenu rozsahu Služby podľa bodov</w:t>
      </w:r>
      <w:r w:rsidRPr="00CC57A0" w:rsidDel="00B57522">
        <w:rPr>
          <w:rFonts w:ascii="Lato" w:hAnsi="Lato"/>
        </w:rPr>
        <w:t xml:space="preserve"> </w:t>
      </w:r>
      <w:r w:rsidR="00572D6E">
        <w:fldChar w:fldCharType="begin"/>
      </w:r>
      <w:r w:rsidR="00572D6E">
        <w:instrText xml:space="preserve"> REF _Ref41571732 \r \h  \* MERGEFORMAT </w:instrText>
      </w:r>
      <w:r w:rsidR="00572D6E">
        <w:fldChar w:fldCharType="separate"/>
      </w:r>
      <w:r w:rsidR="001C7151" w:rsidRPr="00FC1DFC">
        <w:rPr>
          <w:rFonts w:ascii="Lato" w:hAnsi="Lato"/>
        </w:rPr>
        <w:t>3.13</w:t>
      </w:r>
      <w:r w:rsidR="00572D6E">
        <w:fldChar w:fldCharType="end"/>
      </w:r>
      <w:r w:rsidR="00491B37" w:rsidRPr="00CC57A0">
        <w:rPr>
          <w:rFonts w:ascii="Lato" w:hAnsi="Lato"/>
        </w:rPr>
        <w:t xml:space="preserve"> Zmluvy</w:t>
      </w:r>
      <w:r w:rsidRPr="00CC57A0">
        <w:rPr>
          <w:rFonts w:ascii="Lato" w:hAnsi="Lato"/>
        </w:rPr>
        <w:t xml:space="preserve"> a povinnosti Dopravcu podľa bodu </w:t>
      </w:r>
      <w:r w:rsidR="00572D6E">
        <w:fldChar w:fldCharType="begin"/>
      </w:r>
      <w:r w:rsidR="00572D6E">
        <w:instrText xml:space="preserve"> REF _Ref76036892 \r \h  \* MERGEFORMAT </w:instrText>
      </w:r>
      <w:r w:rsidR="00572D6E">
        <w:fldChar w:fldCharType="separate"/>
      </w:r>
      <w:r w:rsidR="001C7151" w:rsidRPr="00FC1DFC">
        <w:rPr>
          <w:rFonts w:ascii="Lato" w:hAnsi="Lato"/>
        </w:rPr>
        <w:t>3.10</w:t>
      </w:r>
      <w:r w:rsidR="00572D6E">
        <w:fldChar w:fldCharType="end"/>
      </w:r>
      <w:r w:rsidRPr="00CC57A0">
        <w:rPr>
          <w:rFonts w:ascii="Lato" w:hAnsi="Lato"/>
        </w:rPr>
        <w:t xml:space="preserve"> Zmluvy</w:t>
      </w:r>
      <w:r w:rsidR="00491B37" w:rsidRPr="00CC57A0">
        <w:rPr>
          <w:rFonts w:ascii="Lato" w:hAnsi="Lato"/>
        </w:rPr>
        <w:t xml:space="preserve">, je Objednávateľ oprávnený </w:t>
      </w:r>
      <w:r w:rsidR="0059345F" w:rsidRPr="00CC57A0">
        <w:rPr>
          <w:rFonts w:ascii="Lato" w:hAnsi="Lato"/>
        </w:rPr>
        <w:t>uložiť Dopravcovi zmluvnú pokutu</w:t>
      </w:r>
      <w:r w:rsidR="00491B37" w:rsidRPr="00CC57A0">
        <w:rPr>
          <w:rFonts w:ascii="Lato" w:hAnsi="Lato"/>
        </w:rPr>
        <w:t xml:space="preserve"> vo výške</w:t>
      </w:r>
      <w:r w:rsidR="001A66BE" w:rsidRPr="00CC57A0">
        <w:rPr>
          <w:rFonts w:ascii="Lato" w:hAnsi="Lato"/>
        </w:rPr>
        <w:t xml:space="preserve"> do</w:t>
      </w:r>
      <w:r w:rsidR="00491B37" w:rsidRPr="00CC57A0">
        <w:rPr>
          <w:rFonts w:ascii="Lato" w:hAnsi="Lato"/>
        </w:rPr>
        <w:t xml:space="preserve"> </w:t>
      </w:r>
      <w:r w:rsidR="00FF175E" w:rsidRPr="00CC57A0">
        <w:rPr>
          <w:rFonts w:ascii="Lato" w:hAnsi="Lato"/>
        </w:rPr>
        <w:t xml:space="preserve">100 </w:t>
      </w:r>
      <w:r w:rsidR="00491B37" w:rsidRPr="00CC57A0">
        <w:rPr>
          <w:rFonts w:ascii="Lato" w:hAnsi="Lato"/>
        </w:rPr>
        <w:t xml:space="preserve">EUR </w:t>
      </w:r>
      <w:r w:rsidR="00FF175E" w:rsidRPr="00CC57A0">
        <w:rPr>
          <w:rFonts w:ascii="Lato" w:hAnsi="Lato"/>
        </w:rPr>
        <w:t>(</w:t>
      </w:r>
      <w:r w:rsidR="00611B80" w:rsidRPr="00CC57A0">
        <w:rPr>
          <w:rFonts w:ascii="Lato" w:hAnsi="Lato"/>
        </w:rPr>
        <w:t xml:space="preserve">sto </w:t>
      </w:r>
      <w:r w:rsidR="00491B37" w:rsidRPr="00CC57A0">
        <w:rPr>
          <w:rFonts w:ascii="Lato" w:hAnsi="Lato"/>
        </w:rPr>
        <w:t>eur) za každý deň omeškania Dopravcu so splnením povinnosti</w:t>
      </w:r>
      <w:r w:rsidRPr="00CC57A0">
        <w:rPr>
          <w:rFonts w:ascii="Lato" w:hAnsi="Lato"/>
        </w:rPr>
        <w:t>.</w:t>
      </w:r>
    </w:p>
    <w:p w14:paraId="046B8FB6" w14:textId="143703FD" w:rsidR="00B57522" w:rsidRPr="00CC57A0" w:rsidRDefault="00B57522" w:rsidP="00843502">
      <w:pPr>
        <w:pStyle w:val="ListParagraph"/>
        <w:widowControl w:val="0"/>
        <w:numPr>
          <w:ilvl w:val="0"/>
          <w:numId w:val="119"/>
        </w:numPr>
        <w:spacing w:after="120" w:line="240" w:lineRule="auto"/>
        <w:ind w:left="1134" w:hanging="425"/>
        <w:contextualSpacing w:val="0"/>
        <w:jc w:val="both"/>
        <w:rPr>
          <w:rFonts w:ascii="Lato" w:hAnsi="Lato"/>
        </w:rPr>
      </w:pPr>
      <w:r w:rsidRPr="00CC57A0">
        <w:rPr>
          <w:rFonts w:ascii="Lato" w:hAnsi="Lato"/>
        </w:rPr>
        <w:t xml:space="preserve">Za porušenie povinnosti Dopravcu akceptovať Pokyn Objednávateľa podľa bodov </w:t>
      </w:r>
      <w:r w:rsidR="00572D6E">
        <w:fldChar w:fldCharType="begin"/>
      </w:r>
      <w:r w:rsidR="00572D6E">
        <w:instrText xml:space="preserve"> REF _Ref98506327 \r \h  \* MERGEFORMAT </w:instrText>
      </w:r>
      <w:r w:rsidR="00572D6E">
        <w:fldChar w:fldCharType="separate"/>
      </w:r>
      <w:r w:rsidR="001C7151" w:rsidRPr="00FC1DFC">
        <w:rPr>
          <w:rFonts w:ascii="Lato" w:hAnsi="Lato"/>
        </w:rPr>
        <w:t>3.11</w:t>
      </w:r>
      <w:r w:rsidR="00572D6E">
        <w:fldChar w:fldCharType="end"/>
      </w:r>
      <w:r w:rsidRPr="00CC57A0">
        <w:rPr>
          <w:rFonts w:ascii="Lato" w:hAnsi="Lato"/>
        </w:rPr>
        <w:t xml:space="preserve">, </w:t>
      </w:r>
      <w:r w:rsidR="00572D6E">
        <w:fldChar w:fldCharType="begin"/>
      </w:r>
      <w:r w:rsidR="00572D6E">
        <w:instrText xml:space="preserve"> REF _Ref90231412 \r \h  \* MERGEFORMAT </w:instrText>
      </w:r>
      <w:r w:rsidR="00572D6E">
        <w:fldChar w:fldCharType="separate"/>
      </w:r>
      <w:r w:rsidR="001C7151" w:rsidRPr="00FC1DFC">
        <w:rPr>
          <w:rFonts w:ascii="Lato" w:hAnsi="Lato"/>
        </w:rPr>
        <w:t>3.16</w:t>
      </w:r>
      <w:r w:rsidR="00572D6E">
        <w:fldChar w:fldCharType="end"/>
      </w:r>
      <w:r w:rsidRPr="00CC57A0">
        <w:rPr>
          <w:rFonts w:ascii="Lato" w:hAnsi="Lato"/>
        </w:rPr>
        <w:t xml:space="preserve"> a </w:t>
      </w:r>
      <w:r w:rsidR="00572D6E">
        <w:fldChar w:fldCharType="begin"/>
      </w:r>
      <w:r w:rsidR="00572D6E">
        <w:instrText xml:space="preserve"> REF _Ref98506349 \r \h  \* MERGEFORMAT </w:instrText>
      </w:r>
      <w:r w:rsidR="00572D6E">
        <w:fldChar w:fldCharType="separate"/>
      </w:r>
      <w:r w:rsidR="001C7151" w:rsidRPr="00FC1DFC">
        <w:rPr>
          <w:rFonts w:ascii="Lato" w:hAnsi="Lato"/>
        </w:rPr>
        <w:t>5.4.7.1</w:t>
      </w:r>
      <w:r w:rsidR="00572D6E">
        <w:fldChar w:fldCharType="end"/>
      </w:r>
      <w:r w:rsidRPr="00CC57A0">
        <w:rPr>
          <w:rFonts w:ascii="Lato" w:hAnsi="Lato"/>
        </w:rPr>
        <w:t xml:space="preserve"> Zmluvy a za porušenie povinnosti Dopravcu podľa bodu </w:t>
      </w:r>
      <w:r w:rsidR="00572D6E">
        <w:fldChar w:fldCharType="begin"/>
      </w:r>
      <w:r w:rsidR="00572D6E">
        <w:instrText xml:space="preserve"> REF _Ref68594965 \r \h  \* MERGEFORMAT </w:instrText>
      </w:r>
      <w:r w:rsidR="00572D6E">
        <w:fldChar w:fldCharType="separate"/>
      </w:r>
      <w:r w:rsidR="001C7151" w:rsidRPr="00FC1DFC">
        <w:rPr>
          <w:rFonts w:ascii="Lato" w:hAnsi="Lato"/>
        </w:rPr>
        <w:t>6.23</w:t>
      </w:r>
      <w:r w:rsidR="00572D6E">
        <w:fldChar w:fldCharType="end"/>
      </w:r>
      <w:r w:rsidRPr="00CC57A0">
        <w:rPr>
          <w:rFonts w:ascii="Lato" w:hAnsi="Lato"/>
        </w:rPr>
        <w:t xml:space="preserve"> Zmluvy, je Objednávateľ oprávnený uložiť Dopravcovi zmluvnú pokutu vo výške do </w:t>
      </w:r>
      <w:r w:rsidR="00611B80" w:rsidRPr="00CC57A0">
        <w:rPr>
          <w:rFonts w:ascii="Lato" w:hAnsi="Lato"/>
        </w:rPr>
        <w:t xml:space="preserve">50 </w:t>
      </w:r>
      <w:r w:rsidRPr="00CC57A0">
        <w:rPr>
          <w:rFonts w:ascii="Lato" w:hAnsi="Lato"/>
        </w:rPr>
        <w:t>EUR (</w:t>
      </w:r>
      <w:r w:rsidR="00611B80" w:rsidRPr="00CC57A0">
        <w:rPr>
          <w:rFonts w:ascii="Lato" w:hAnsi="Lato"/>
        </w:rPr>
        <w:t xml:space="preserve">päťdesiat </w:t>
      </w:r>
      <w:r w:rsidRPr="00CC57A0">
        <w:rPr>
          <w:rFonts w:ascii="Lato" w:hAnsi="Lato"/>
        </w:rPr>
        <w:t>eur) za každý jednotlivý prípad nesplnenia príslušnej povinnosti vo vzťahu k jednotlivým vypraveným Spojom nespĺňajúcim príslušnú požiadavku a vo vzťahu ku každému dňu nedodržania minimálneho podielu nízkopodlažných/klimatizovaných vozidiel.</w:t>
      </w:r>
    </w:p>
    <w:p w14:paraId="2D74DC7C" w14:textId="22A06CC3" w:rsidR="00B57522" w:rsidRPr="00CC57A0" w:rsidRDefault="00B57522" w:rsidP="00843502">
      <w:pPr>
        <w:pStyle w:val="ListParagraph"/>
        <w:widowControl w:val="0"/>
        <w:numPr>
          <w:ilvl w:val="0"/>
          <w:numId w:val="119"/>
        </w:numPr>
        <w:spacing w:after="120" w:line="240" w:lineRule="auto"/>
        <w:ind w:left="1134" w:hanging="425"/>
        <w:contextualSpacing w:val="0"/>
        <w:jc w:val="both"/>
        <w:rPr>
          <w:rFonts w:ascii="Lato" w:hAnsi="Lato"/>
        </w:rPr>
      </w:pPr>
      <w:r w:rsidRPr="00CC57A0">
        <w:rPr>
          <w:rFonts w:ascii="Lato" w:hAnsi="Lato"/>
        </w:rPr>
        <w:t>Za porušenie povinností Dopravcu, ktoré pre neho vyplývajú z</w:t>
      </w:r>
      <w:r w:rsidR="004A09A8" w:rsidRPr="00CC57A0">
        <w:rPr>
          <w:rFonts w:ascii="Lato" w:hAnsi="Lato"/>
        </w:rPr>
        <w:t> </w:t>
      </w:r>
      <w:r w:rsidRPr="00CC57A0">
        <w:rPr>
          <w:rFonts w:ascii="Lato" w:hAnsi="Lato"/>
        </w:rPr>
        <w:t>bodov</w:t>
      </w:r>
      <w:r w:rsidR="004A09A8" w:rsidRPr="00CC57A0">
        <w:rPr>
          <w:rFonts w:ascii="Lato" w:hAnsi="Lato"/>
        </w:rPr>
        <w:t xml:space="preserve"> </w:t>
      </w:r>
      <w:r w:rsidR="00572D6E">
        <w:fldChar w:fldCharType="begin"/>
      </w:r>
      <w:r w:rsidR="00572D6E">
        <w:instrText xml:space="preserve"> REF _Ref122019274 \r \h  \* MERGEFORMAT </w:instrText>
      </w:r>
      <w:r w:rsidR="00572D6E">
        <w:fldChar w:fldCharType="separate"/>
      </w:r>
      <w:r w:rsidR="001C7151" w:rsidRPr="00FC1DFC">
        <w:rPr>
          <w:rFonts w:ascii="Lato" w:hAnsi="Lato"/>
        </w:rPr>
        <w:t>7.5.2</w:t>
      </w:r>
      <w:r w:rsidR="00572D6E">
        <w:fldChar w:fldCharType="end"/>
      </w:r>
      <w:r w:rsidR="0032721F" w:rsidRPr="00CC57A0">
        <w:rPr>
          <w:rFonts w:ascii="Lato" w:hAnsi="Lato"/>
        </w:rPr>
        <w:t>,</w:t>
      </w:r>
      <w:r w:rsidR="004A09A8" w:rsidRPr="00CC57A0">
        <w:rPr>
          <w:rFonts w:ascii="Lato" w:hAnsi="Lato"/>
        </w:rPr>
        <w:t xml:space="preserve"> </w:t>
      </w:r>
      <w:r w:rsidR="00572D6E">
        <w:fldChar w:fldCharType="begin"/>
      </w:r>
      <w:r w:rsidR="00572D6E">
        <w:instrText xml:space="preserve"> REF _Ref122019333 \r \h  \* MERGEFORMAT </w:instrText>
      </w:r>
      <w:r w:rsidR="00572D6E">
        <w:fldChar w:fldCharType="separate"/>
      </w:r>
      <w:r w:rsidR="001C7151" w:rsidRPr="00FC1DFC">
        <w:rPr>
          <w:rFonts w:ascii="Lato" w:hAnsi="Lato"/>
        </w:rPr>
        <w:t>7.5.3</w:t>
      </w:r>
      <w:r w:rsidR="00572D6E">
        <w:fldChar w:fldCharType="end"/>
      </w:r>
      <w:r w:rsidR="00001873" w:rsidRPr="00CC57A0">
        <w:rPr>
          <w:rFonts w:ascii="Lato" w:hAnsi="Lato"/>
        </w:rPr>
        <w:t xml:space="preserve"> </w:t>
      </w:r>
      <w:r w:rsidR="0032721F" w:rsidRPr="00CC57A0">
        <w:rPr>
          <w:rFonts w:ascii="Lato" w:hAnsi="Lato"/>
        </w:rPr>
        <w:t xml:space="preserve"> a</w:t>
      </w:r>
      <w:r w:rsidRPr="00CC57A0">
        <w:rPr>
          <w:rFonts w:ascii="Lato" w:hAnsi="Lato"/>
        </w:rPr>
        <w:t xml:space="preserve"> </w:t>
      </w:r>
      <w:r w:rsidR="00572D6E">
        <w:fldChar w:fldCharType="begin"/>
      </w:r>
      <w:r w:rsidR="00572D6E">
        <w:instrText xml:space="preserve"> REF _Ref98506746 \r \h  \* MERGEFORMAT </w:instrText>
      </w:r>
      <w:r w:rsidR="00572D6E">
        <w:fldChar w:fldCharType="separate"/>
      </w:r>
      <w:r w:rsidR="001C7151" w:rsidRPr="00FC1DFC">
        <w:rPr>
          <w:rFonts w:ascii="Lato" w:hAnsi="Lato"/>
        </w:rPr>
        <w:t>5.2.2</w:t>
      </w:r>
      <w:r w:rsidR="00572D6E">
        <w:fldChar w:fldCharType="end"/>
      </w:r>
      <w:r w:rsidR="0032721F" w:rsidRPr="00CC57A0">
        <w:rPr>
          <w:rFonts w:ascii="Lato" w:hAnsi="Lato"/>
        </w:rPr>
        <w:t xml:space="preserve"> </w:t>
      </w:r>
      <w:r w:rsidRPr="00CC57A0">
        <w:rPr>
          <w:rFonts w:ascii="Lato" w:hAnsi="Lato"/>
        </w:rPr>
        <w:t xml:space="preserve">Zmluvy, je Objednávateľ oprávnený uložiť Dopravcovi zmluvnú pokutu vo výške do </w:t>
      </w:r>
      <w:r w:rsidR="00611B80" w:rsidRPr="00CC57A0">
        <w:rPr>
          <w:rFonts w:ascii="Lato" w:hAnsi="Lato"/>
        </w:rPr>
        <w:t xml:space="preserve">50 </w:t>
      </w:r>
      <w:r w:rsidRPr="00CC57A0">
        <w:rPr>
          <w:rFonts w:ascii="Lato" w:hAnsi="Lato"/>
        </w:rPr>
        <w:lastRenderedPageBreak/>
        <w:t>EUR (</w:t>
      </w:r>
      <w:r w:rsidR="00611B80" w:rsidRPr="00CC57A0">
        <w:rPr>
          <w:rFonts w:ascii="Lato" w:hAnsi="Lato"/>
        </w:rPr>
        <w:t xml:space="preserve">päťdesiat </w:t>
      </w:r>
      <w:r w:rsidRPr="00CC57A0">
        <w:rPr>
          <w:rFonts w:ascii="Lato" w:hAnsi="Lato"/>
        </w:rPr>
        <w:t>eur) za každý jednotlivý prípad nesplnenia príslušnej povinnosti</w:t>
      </w:r>
      <w:r w:rsidR="0032721F" w:rsidRPr="00CC57A0">
        <w:rPr>
          <w:rFonts w:ascii="Lato" w:hAnsi="Lato"/>
        </w:rPr>
        <w:t>, a to aj opakovane</w:t>
      </w:r>
      <w:r w:rsidRPr="00CC57A0">
        <w:rPr>
          <w:rFonts w:ascii="Lato" w:hAnsi="Lato"/>
        </w:rPr>
        <w:t>.</w:t>
      </w:r>
    </w:p>
    <w:p w14:paraId="773B50B1" w14:textId="7D66C4B9" w:rsidR="00B57522" w:rsidRPr="00CC57A0" w:rsidRDefault="00B57522" w:rsidP="00843502">
      <w:pPr>
        <w:pStyle w:val="ListParagraph"/>
        <w:widowControl w:val="0"/>
        <w:numPr>
          <w:ilvl w:val="0"/>
          <w:numId w:val="119"/>
        </w:numPr>
        <w:spacing w:after="120" w:line="240" w:lineRule="auto"/>
        <w:ind w:left="1134" w:hanging="425"/>
        <w:contextualSpacing w:val="0"/>
        <w:jc w:val="both"/>
        <w:rPr>
          <w:rFonts w:ascii="Lato" w:hAnsi="Lato"/>
        </w:rPr>
      </w:pPr>
      <w:r w:rsidRPr="00CC57A0">
        <w:rPr>
          <w:rFonts w:ascii="Lato" w:hAnsi="Lato"/>
        </w:rPr>
        <w:t>V prípade nesplnenia povinností Dopravcu, ktoré pre neho vyplývajú z</w:t>
      </w:r>
      <w:r w:rsidR="004A09A8" w:rsidRPr="00CC57A0">
        <w:rPr>
          <w:rFonts w:ascii="Lato" w:hAnsi="Lato"/>
        </w:rPr>
        <w:t> </w:t>
      </w:r>
      <w:r w:rsidRPr="00CC57A0">
        <w:rPr>
          <w:rFonts w:ascii="Lato" w:hAnsi="Lato"/>
        </w:rPr>
        <w:t>bodov</w:t>
      </w:r>
      <w:r w:rsidR="004A09A8" w:rsidRPr="00CC57A0">
        <w:rPr>
          <w:rFonts w:ascii="Lato" w:hAnsi="Lato"/>
        </w:rPr>
        <w:t xml:space="preserve"> </w:t>
      </w:r>
      <w:r w:rsidR="00572D6E">
        <w:fldChar w:fldCharType="begin"/>
      </w:r>
      <w:r w:rsidR="00572D6E">
        <w:instrText xml:space="preserve"> REF _Ref122019612 \r \h  \* MERGEFORMAT </w:instrText>
      </w:r>
      <w:r w:rsidR="00572D6E">
        <w:fldChar w:fldCharType="separate"/>
      </w:r>
      <w:r w:rsidR="001C7151" w:rsidRPr="00FC1DFC">
        <w:rPr>
          <w:rFonts w:ascii="Lato" w:hAnsi="Lato"/>
        </w:rPr>
        <w:t>7.5.4</w:t>
      </w:r>
      <w:r w:rsidR="00572D6E">
        <w:fldChar w:fldCharType="end"/>
      </w:r>
      <w:r w:rsidRPr="00CC57A0">
        <w:rPr>
          <w:rFonts w:ascii="Lato" w:hAnsi="Lato"/>
        </w:rPr>
        <w:t xml:space="preserve"> </w:t>
      </w:r>
      <w:r w:rsidR="00874E7D" w:rsidRPr="00CC57A0">
        <w:rPr>
          <w:rFonts w:ascii="Lato" w:hAnsi="Lato"/>
        </w:rPr>
        <w:t xml:space="preserve"> a</w:t>
      </w:r>
      <w:r w:rsidR="00330717" w:rsidRPr="00CC57A0">
        <w:rPr>
          <w:rFonts w:ascii="Lato" w:hAnsi="Lato"/>
        </w:rPr>
        <w:t xml:space="preserve"> </w:t>
      </w:r>
      <w:r w:rsidR="00572D6E">
        <w:fldChar w:fldCharType="begin"/>
      </w:r>
      <w:r w:rsidR="00572D6E">
        <w:instrText xml:space="preserve"> REF _Ref117060996 \r \h  \* MERGEFORMAT </w:instrText>
      </w:r>
      <w:r w:rsidR="00572D6E">
        <w:fldChar w:fldCharType="separate"/>
      </w:r>
      <w:r w:rsidR="001C7151" w:rsidRPr="00FC1DFC">
        <w:rPr>
          <w:rFonts w:ascii="Lato" w:hAnsi="Lato"/>
        </w:rPr>
        <w:t>3.14</w:t>
      </w:r>
      <w:r w:rsidR="00572D6E">
        <w:fldChar w:fldCharType="end"/>
      </w:r>
      <w:r w:rsidR="00874E7D" w:rsidRPr="00CC57A0">
        <w:rPr>
          <w:rFonts w:ascii="Lato" w:hAnsi="Lato"/>
        </w:rPr>
        <w:t xml:space="preserve">, </w:t>
      </w:r>
      <w:r w:rsidR="00572D6E">
        <w:fldChar w:fldCharType="begin"/>
      </w:r>
      <w:r w:rsidR="00572D6E">
        <w:instrText xml:space="preserve"> REF _Ref122093609 \r \h  \* MERGEFORMAT </w:instrText>
      </w:r>
      <w:r w:rsidR="00572D6E">
        <w:fldChar w:fldCharType="separate"/>
      </w:r>
      <w:r w:rsidR="001C7151" w:rsidRPr="00FC1DFC">
        <w:rPr>
          <w:rFonts w:ascii="Lato" w:hAnsi="Lato"/>
        </w:rPr>
        <w:t>7.4.5</w:t>
      </w:r>
      <w:r w:rsidR="00572D6E">
        <w:fldChar w:fldCharType="end"/>
      </w:r>
      <w:r w:rsidR="001A161C" w:rsidRPr="00CC57A0">
        <w:rPr>
          <w:rFonts w:ascii="Lato" w:hAnsi="Lato"/>
        </w:rPr>
        <w:t xml:space="preserve"> a </w:t>
      </w:r>
      <w:r w:rsidR="00572D6E">
        <w:fldChar w:fldCharType="begin"/>
      </w:r>
      <w:r w:rsidR="00572D6E">
        <w:instrText xml:space="preserve"> REF _Ref122093611 \r \h  \* MERGEFORMAT </w:instrText>
      </w:r>
      <w:r w:rsidR="00572D6E">
        <w:fldChar w:fldCharType="separate"/>
      </w:r>
      <w:r w:rsidR="001C7151" w:rsidRPr="00FC1DFC">
        <w:rPr>
          <w:rFonts w:ascii="Lato" w:hAnsi="Lato"/>
        </w:rPr>
        <w:t>7.4.6</w:t>
      </w:r>
      <w:r w:rsidR="00572D6E">
        <w:fldChar w:fldCharType="end"/>
      </w:r>
      <w:r w:rsidR="001A161C" w:rsidRPr="00CC57A0">
        <w:rPr>
          <w:rFonts w:ascii="Lato" w:hAnsi="Lato"/>
        </w:rPr>
        <w:t xml:space="preserve"> </w:t>
      </w:r>
      <w:r w:rsidR="00874E7D" w:rsidRPr="00CC57A0">
        <w:rPr>
          <w:rFonts w:ascii="Lato" w:hAnsi="Lato"/>
        </w:rPr>
        <w:t xml:space="preserve">Zmluvy, zašle Objednávateľ Dopravcovi výzvu na splnenie povinnosti so stanovením náhradnej lehoty nie kratšej ako 7 dní od doručenia výzvy. Ak Dopravca nesplní príslušnú povinnosť, a to ani v náhradnom termíne podľa predchádzajúcej vety, je Objednávateľ oprávnený uložiť Dopravcovi zmluvnú pokutu vo výške do </w:t>
      </w:r>
      <w:r w:rsidR="00611B80" w:rsidRPr="00CC57A0">
        <w:rPr>
          <w:rFonts w:ascii="Lato" w:hAnsi="Lato"/>
        </w:rPr>
        <w:t xml:space="preserve">50 </w:t>
      </w:r>
      <w:r w:rsidR="00874E7D" w:rsidRPr="00CC57A0">
        <w:rPr>
          <w:rFonts w:ascii="Lato" w:hAnsi="Lato"/>
        </w:rPr>
        <w:t>EUR (</w:t>
      </w:r>
      <w:r w:rsidR="00611B80" w:rsidRPr="00CC57A0">
        <w:rPr>
          <w:rFonts w:ascii="Lato" w:hAnsi="Lato"/>
        </w:rPr>
        <w:t xml:space="preserve">päťdesiat </w:t>
      </w:r>
      <w:r w:rsidR="00874E7D" w:rsidRPr="00CC57A0">
        <w:rPr>
          <w:rFonts w:ascii="Lato" w:hAnsi="Lato"/>
        </w:rPr>
        <w:t>eur), a to za každý aj začatý deň až do splnenia si príslušnej povinnosti Dopravcu.</w:t>
      </w:r>
    </w:p>
    <w:p w14:paraId="399399BA" w14:textId="39890432" w:rsidR="00874E7D" w:rsidRPr="00CC57A0" w:rsidRDefault="00874E7D" w:rsidP="00843502">
      <w:pPr>
        <w:pStyle w:val="ListParagraph"/>
        <w:widowControl w:val="0"/>
        <w:numPr>
          <w:ilvl w:val="0"/>
          <w:numId w:val="119"/>
        </w:numPr>
        <w:spacing w:after="120" w:line="240" w:lineRule="auto"/>
        <w:ind w:left="1134" w:hanging="425"/>
        <w:contextualSpacing w:val="0"/>
        <w:jc w:val="both"/>
        <w:rPr>
          <w:rFonts w:ascii="Lato" w:hAnsi="Lato"/>
        </w:rPr>
      </w:pPr>
      <w:r w:rsidRPr="00CC57A0">
        <w:rPr>
          <w:rFonts w:ascii="Lato" w:hAnsi="Lato"/>
        </w:rPr>
        <w:t xml:space="preserve">V prípade nesplnenia povinnosti Dopravcu podľa bodov </w:t>
      </w:r>
      <w:r w:rsidR="00572D6E">
        <w:fldChar w:fldCharType="begin"/>
      </w:r>
      <w:r w:rsidR="00572D6E">
        <w:instrText xml:space="preserve"> REF _Ref106610277 \r \h  \* MERGEFORMAT </w:instrText>
      </w:r>
      <w:r w:rsidR="00572D6E">
        <w:fldChar w:fldCharType="separate"/>
      </w:r>
      <w:r w:rsidR="001C7151" w:rsidRPr="00FC1DFC">
        <w:rPr>
          <w:rFonts w:ascii="Lato" w:hAnsi="Lato"/>
        </w:rPr>
        <w:t>3.19</w:t>
      </w:r>
      <w:r w:rsidR="00572D6E">
        <w:fldChar w:fldCharType="end"/>
      </w:r>
      <w:r w:rsidR="00FF5FA3" w:rsidRPr="00CC57A0">
        <w:rPr>
          <w:rFonts w:ascii="Lato" w:hAnsi="Lato"/>
        </w:rPr>
        <w:t xml:space="preserve"> </w:t>
      </w:r>
      <w:r w:rsidRPr="00CC57A0">
        <w:rPr>
          <w:rFonts w:ascii="Lato" w:hAnsi="Lato"/>
        </w:rPr>
        <w:t xml:space="preserve">a </w:t>
      </w:r>
      <w:r w:rsidR="00572D6E">
        <w:fldChar w:fldCharType="begin"/>
      </w:r>
      <w:r w:rsidR="00572D6E">
        <w:instrText xml:space="preserve"> REF _Ref98506659 \r \h  \* MERGEFORMAT </w:instrText>
      </w:r>
      <w:r w:rsidR="00572D6E">
        <w:fldChar w:fldCharType="separate"/>
      </w:r>
      <w:r w:rsidR="001C7151" w:rsidRPr="00FC1DFC">
        <w:rPr>
          <w:rFonts w:ascii="Lato" w:hAnsi="Lato"/>
        </w:rPr>
        <w:t>5.4.7.4</w:t>
      </w:r>
      <w:r w:rsidR="00572D6E">
        <w:fldChar w:fldCharType="end"/>
      </w:r>
      <w:r w:rsidRPr="00CC57A0">
        <w:rPr>
          <w:rFonts w:ascii="Lato" w:hAnsi="Lato"/>
        </w:rPr>
        <w:t xml:space="preserve"> Zmluvy k dátumu určenému zo strany Objednávateľa, pri zohľadnení primeranej lehoty z hľadiska administratívnej náročnosti vykonania danej povinnosti, je Objednávateľ oprávnený uložiť Dopravcovi zmluvnú pokutu vo výške do </w:t>
      </w:r>
      <w:r w:rsidR="00611B80" w:rsidRPr="00CC57A0">
        <w:rPr>
          <w:rFonts w:ascii="Lato" w:hAnsi="Lato"/>
        </w:rPr>
        <w:t xml:space="preserve">3 000 EUR (tritisíc eur) </w:t>
      </w:r>
      <w:r w:rsidRPr="00CC57A0">
        <w:rPr>
          <w:rFonts w:ascii="Lato" w:hAnsi="Lato"/>
        </w:rPr>
        <w:t>za každý jednotlivý prípad nesplnenia príslušnej povinnosti, a to aj opakovane.</w:t>
      </w:r>
    </w:p>
    <w:p w14:paraId="6E7D3F1F" w14:textId="2DEE46A4" w:rsidR="00223EC9" w:rsidRPr="00CC57A0" w:rsidRDefault="00983F91" w:rsidP="00843502">
      <w:pPr>
        <w:pStyle w:val="ListParagraph"/>
        <w:widowControl w:val="0"/>
        <w:numPr>
          <w:ilvl w:val="0"/>
          <w:numId w:val="119"/>
        </w:numPr>
        <w:spacing w:after="120" w:line="240" w:lineRule="auto"/>
        <w:ind w:left="1134" w:hanging="425"/>
        <w:contextualSpacing w:val="0"/>
        <w:jc w:val="both"/>
        <w:rPr>
          <w:rFonts w:ascii="Lato" w:hAnsi="Lato"/>
        </w:rPr>
      </w:pPr>
      <w:r w:rsidRPr="00CC57A0">
        <w:rPr>
          <w:rFonts w:ascii="Lato" w:hAnsi="Lato"/>
        </w:rPr>
        <w:t xml:space="preserve">Za </w:t>
      </w:r>
      <w:r w:rsidR="0075690F" w:rsidRPr="00CC57A0">
        <w:rPr>
          <w:rFonts w:ascii="Lato" w:hAnsi="Lato"/>
        </w:rPr>
        <w:t xml:space="preserve">porušenie povinnosti Dopravcu </w:t>
      </w:r>
      <w:r w:rsidR="00223EC9" w:rsidRPr="00CC57A0">
        <w:rPr>
          <w:rFonts w:ascii="Lato" w:hAnsi="Lato"/>
        </w:rPr>
        <w:t xml:space="preserve">poskytovať Službu vozidlami podľa bodu </w:t>
      </w:r>
      <w:r w:rsidR="00572D6E">
        <w:fldChar w:fldCharType="begin"/>
      </w:r>
      <w:r w:rsidR="00572D6E">
        <w:instrText xml:space="preserve"> REF _Ref51928816 \r \h  \* MERGEFORMAT </w:instrText>
      </w:r>
      <w:r w:rsidR="00572D6E">
        <w:fldChar w:fldCharType="separate"/>
      </w:r>
      <w:r w:rsidR="001C7151" w:rsidRPr="00FC1DFC">
        <w:rPr>
          <w:rFonts w:ascii="Lato" w:hAnsi="Lato"/>
        </w:rPr>
        <w:t>6.1</w:t>
      </w:r>
      <w:r w:rsidR="00572D6E">
        <w:fldChar w:fldCharType="end"/>
      </w:r>
      <w:r w:rsidR="00223EC9" w:rsidRPr="00CC57A0">
        <w:rPr>
          <w:rFonts w:ascii="Lato" w:hAnsi="Lato"/>
        </w:rPr>
        <w:t xml:space="preserve"> písm. </w:t>
      </w:r>
      <w:r w:rsidR="00572D6E">
        <w:fldChar w:fldCharType="begin"/>
      </w:r>
      <w:r w:rsidR="00572D6E">
        <w:instrText xml:space="preserve"> REF _Ref86657978 \r \h  \* MERGEFORMAT </w:instrText>
      </w:r>
      <w:r w:rsidR="00572D6E">
        <w:fldChar w:fldCharType="separate"/>
      </w:r>
      <w:r w:rsidR="001C7151" w:rsidRPr="00FC1DFC">
        <w:rPr>
          <w:rFonts w:ascii="Lato" w:hAnsi="Lato"/>
        </w:rPr>
        <w:t>f)</w:t>
      </w:r>
      <w:r w:rsidR="00572D6E">
        <w:fldChar w:fldCharType="end"/>
      </w:r>
      <w:r w:rsidR="00223EC9" w:rsidRPr="00CC57A0">
        <w:rPr>
          <w:rFonts w:ascii="Lato" w:hAnsi="Lato"/>
        </w:rPr>
        <w:t xml:space="preserve"> Zmluvy, je Objednávateľ oprávnený </w:t>
      </w:r>
      <w:r w:rsidR="0059345F" w:rsidRPr="00CC57A0">
        <w:rPr>
          <w:rFonts w:ascii="Lato" w:hAnsi="Lato"/>
        </w:rPr>
        <w:t xml:space="preserve">uložiť Dopravcovi jednorazovú zmluvnú pokutu </w:t>
      </w:r>
      <w:r w:rsidR="00223EC9" w:rsidRPr="00CC57A0">
        <w:rPr>
          <w:rFonts w:ascii="Lato" w:hAnsi="Lato"/>
        </w:rPr>
        <w:t>vo výške</w:t>
      </w:r>
      <w:r w:rsidR="001A66BE" w:rsidRPr="00CC57A0">
        <w:rPr>
          <w:rFonts w:ascii="Lato" w:hAnsi="Lato"/>
        </w:rPr>
        <w:t xml:space="preserve"> do</w:t>
      </w:r>
      <w:r w:rsidR="00223EC9" w:rsidRPr="00CC57A0">
        <w:rPr>
          <w:rFonts w:ascii="Lato" w:hAnsi="Lato"/>
        </w:rPr>
        <w:t xml:space="preserve"> </w:t>
      </w:r>
      <w:r w:rsidR="00611B80" w:rsidRPr="00CC57A0">
        <w:rPr>
          <w:rFonts w:ascii="Lato" w:hAnsi="Lato"/>
        </w:rPr>
        <w:t xml:space="preserve">3 000 EUR (tritisíc eur) </w:t>
      </w:r>
      <w:r w:rsidR="00223EC9" w:rsidRPr="00CC57A0">
        <w:rPr>
          <w:rFonts w:ascii="Lato" w:hAnsi="Lato"/>
        </w:rPr>
        <w:t xml:space="preserve">za každý </w:t>
      </w:r>
      <w:r w:rsidR="00B23F03" w:rsidRPr="00CC57A0">
        <w:rPr>
          <w:rFonts w:ascii="Lato" w:hAnsi="Lato"/>
        </w:rPr>
        <w:t xml:space="preserve">kalendárny </w:t>
      </w:r>
      <w:r w:rsidR="00223EC9" w:rsidRPr="00CC57A0">
        <w:rPr>
          <w:rFonts w:ascii="Lato" w:hAnsi="Lato"/>
        </w:rPr>
        <w:t>štvrťrok, v ktorom bolo takéto porušenie zistené; to neplatí, ak Dopravca v záujme zabezpečiť plynulé poskytovanie Služby operatívne</w:t>
      </w:r>
      <w:r w:rsidR="00470EAA" w:rsidRPr="00CC57A0">
        <w:rPr>
          <w:rFonts w:ascii="Lato" w:hAnsi="Lato"/>
        </w:rPr>
        <w:t xml:space="preserve">, </w:t>
      </w:r>
      <w:r w:rsidR="00223EC9" w:rsidRPr="00CC57A0">
        <w:rPr>
          <w:rFonts w:ascii="Lato" w:hAnsi="Lato"/>
        </w:rPr>
        <w:t xml:space="preserve">tzn. najviac </w:t>
      </w:r>
      <w:r w:rsidR="00056B13" w:rsidRPr="00CC57A0">
        <w:rPr>
          <w:rFonts w:ascii="Lato" w:hAnsi="Lato"/>
        </w:rPr>
        <w:t>3</w:t>
      </w:r>
      <w:r w:rsidR="00223EC9" w:rsidRPr="00CC57A0">
        <w:rPr>
          <w:rFonts w:ascii="Lato" w:hAnsi="Lato"/>
        </w:rPr>
        <w:t xml:space="preserve"> dn</w:t>
      </w:r>
      <w:r w:rsidR="00056B13" w:rsidRPr="00CC57A0">
        <w:rPr>
          <w:rFonts w:ascii="Lato" w:hAnsi="Lato"/>
        </w:rPr>
        <w:t>i</w:t>
      </w:r>
      <w:r w:rsidR="00470EAA" w:rsidRPr="00CC57A0">
        <w:rPr>
          <w:rFonts w:ascii="Lato" w:hAnsi="Lato"/>
        </w:rPr>
        <w:t>,</w:t>
      </w:r>
      <w:r w:rsidR="00223EC9" w:rsidRPr="00CC57A0">
        <w:rPr>
          <w:rFonts w:ascii="Lato" w:hAnsi="Lato"/>
        </w:rPr>
        <w:t xml:space="preserve"> použije vozidlo</w:t>
      </w:r>
      <w:r w:rsidR="00DC0CBB" w:rsidRPr="00CC57A0">
        <w:rPr>
          <w:rFonts w:ascii="Lato" w:hAnsi="Lato"/>
        </w:rPr>
        <w:t xml:space="preserve"> neuvedené v aktuálnom zozname</w:t>
      </w:r>
      <w:r w:rsidR="00422586" w:rsidRPr="00CC57A0">
        <w:rPr>
          <w:rFonts w:ascii="Lato" w:hAnsi="Lato"/>
        </w:rPr>
        <w:t xml:space="preserve"> Používaných vozidiel podľa Prílohy č. 8 Zmluvy</w:t>
      </w:r>
      <w:r w:rsidR="00223EC9" w:rsidRPr="00CC57A0">
        <w:rPr>
          <w:rFonts w:ascii="Lato" w:hAnsi="Lato"/>
        </w:rPr>
        <w:t xml:space="preserve"> a túto skutočnosť nahlási Objednávateľovi najneskôr do 24 </w:t>
      </w:r>
      <w:r w:rsidR="009879E6" w:rsidRPr="00CC57A0">
        <w:rPr>
          <w:rFonts w:ascii="Lato" w:hAnsi="Lato"/>
        </w:rPr>
        <w:t xml:space="preserve">hodín </w:t>
      </w:r>
      <w:r w:rsidR="00223EC9" w:rsidRPr="00CC57A0">
        <w:rPr>
          <w:rFonts w:ascii="Lato" w:hAnsi="Lato"/>
        </w:rPr>
        <w:t>prostredníctvom elektronickej pošty (e-mailom</w:t>
      </w:r>
      <w:r w:rsidRPr="00CC57A0">
        <w:rPr>
          <w:rFonts w:ascii="Lato" w:hAnsi="Lato"/>
        </w:rPr>
        <w:t>).</w:t>
      </w:r>
    </w:p>
    <w:p w14:paraId="55EB7E33" w14:textId="600751D6" w:rsidR="00983F91" w:rsidRPr="00CC57A0" w:rsidRDefault="00983F91" w:rsidP="00843502">
      <w:pPr>
        <w:pStyle w:val="ListParagraph"/>
        <w:widowControl w:val="0"/>
        <w:numPr>
          <w:ilvl w:val="0"/>
          <w:numId w:val="119"/>
        </w:numPr>
        <w:spacing w:after="120" w:line="240" w:lineRule="auto"/>
        <w:ind w:left="1134" w:hanging="425"/>
        <w:contextualSpacing w:val="0"/>
        <w:jc w:val="both"/>
        <w:rPr>
          <w:rFonts w:ascii="Lato" w:hAnsi="Lato"/>
        </w:rPr>
      </w:pPr>
      <w:r w:rsidRPr="00CC57A0">
        <w:rPr>
          <w:rFonts w:ascii="Lato" w:hAnsi="Lato"/>
        </w:rPr>
        <w:t xml:space="preserve">Za porušenie povinností Dopravcu, ktoré pre neho vyplývajú z bodu </w:t>
      </w:r>
      <w:r w:rsidR="00572D6E">
        <w:fldChar w:fldCharType="begin"/>
      </w:r>
      <w:r w:rsidR="00572D6E">
        <w:instrText xml:space="preserve"> REF _Ref51928816 \r \h  \* MERGEFORMAT </w:instrText>
      </w:r>
      <w:r w:rsidR="00572D6E">
        <w:fldChar w:fldCharType="separate"/>
      </w:r>
      <w:r w:rsidR="001C7151" w:rsidRPr="00FC1DFC">
        <w:rPr>
          <w:rFonts w:ascii="Lato" w:hAnsi="Lato"/>
        </w:rPr>
        <w:t>6.1</w:t>
      </w:r>
      <w:r w:rsidR="00572D6E">
        <w:fldChar w:fldCharType="end"/>
      </w:r>
      <w:r w:rsidRPr="00CC57A0">
        <w:rPr>
          <w:rFonts w:ascii="Lato" w:hAnsi="Lato"/>
        </w:rPr>
        <w:t xml:space="preserve"> písm. </w:t>
      </w:r>
      <w:r w:rsidR="00572D6E">
        <w:fldChar w:fldCharType="begin"/>
      </w:r>
      <w:r w:rsidR="00572D6E">
        <w:instrText xml:space="preserve"> REF _Ref98506948 \r \h  \* MERGEFORMAT </w:instrText>
      </w:r>
      <w:r w:rsidR="00572D6E">
        <w:fldChar w:fldCharType="separate"/>
      </w:r>
      <w:r w:rsidR="001C7151" w:rsidRPr="00FC1DFC">
        <w:rPr>
          <w:rFonts w:ascii="Lato" w:hAnsi="Lato"/>
        </w:rPr>
        <w:t>g)</w:t>
      </w:r>
      <w:r w:rsidR="00572D6E">
        <w:fldChar w:fldCharType="end"/>
      </w:r>
      <w:r w:rsidRPr="00CC57A0">
        <w:rPr>
          <w:rFonts w:ascii="Lato" w:hAnsi="Lato"/>
        </w:rPr>
        <w:t xml:space="preserve"> Zmluvy, je Objednávateľ oprávnený uložiť Dopravcovi zmluvnú pokutu vo výške do </w:t>
      </w:r>
      <w:r w:rsidR="00611B80" w:rsidRPr="00CC57A0">
        <w:rPr>
          <w:rFonts w:ascii="Lato" w:hAnsi="Lato"/>
        </w:rPr>
        <w:t>200 EUR (dvesto eur)</w:t>
      </w:r>
      <w:r w:rsidRPr="00CC57A0">
        <w:rPr>
          <w:rFonts w:ascii="Lato" w:hAnsi="Lato"/>
        </w:rPr>
        <w:t>, za každý jednotlivý prípad, kedy bolo vozidlo nasadené do prevádzky a nespĺňalo príslušnú požiadavku.</w:t>
      </w:r>
    </w:p>
    <w:p w14:paraId="465540C5" w14:textId="40FF2230" w:rsidR="00643D66" w:rsidRPr="00CC57A0" w:rsidRDefault="00983F91" w:rsidP="00843502">
      <w:pPr>
        <w:pStyle w:val="ListParagraph"/>
        <w:widowControl w:val="0"/>
        <w:numPr>
          <w:ilvl w:val="0"/>
          <w:numId w:val="119"/>
        </w:numPr>
        <w:spacing w:after="120" w:line="240" w:lineRule="auto"/>
        <w:ind w:left="1134" w:hanging="425"/>
        <w:contextualSpacing w:val="0"/>
        <w:jc w:val="both"/>
        <w:rPr>
          <w:rFonts w:ascii="Lato" w:hAnsi="Lato"/>
        </w:rPr>
      </w:pPr>
      <w:r w:rsidRPr="00CC57A0">
        <w:rPr>
          <w:rFonts w:ascii="Lato" w:hAnsi="Lato"/>
        </w:rPr>
        <w:t xml:space="preserve">Za </w:t>
      </w:r>
      <w:r w:rsidR="0075690F" w:rsidRPr="00CC57A0">
        <w:rPr>
          <w:rFonts w:ascii="Lato" w:hAnsi="Lato"/>
        </w:rPr>
        <w:t xml:space="preserve">porušenie povinnosti Dopravcu </w:t>
      </w:r>
      <w:r w:rsidR="007C3664" w:rsidRPr="00CC57A0">
        <w:rPr>
          <w:rFonts w:ascii="Lato" w:hAnsi="Lato"/>
        </w:rPr>
        <w:t>informovať o zámere vykonať zmeny v zložení vozidlového parku</w:t>
      </w:r>
      <w:r w:rsidRPr="00CC57A0">
        <w:rPr>
          <w:rFonts w:ascii="Lato" w:hAnsi="Lato"/>
        </w:rPr>
        <w:t xml:space="preserve"> a akceptovať Pokyn objednávateľa v súvislosti s touto zmenou</w:t>
      </w:r>
      <w:r w:rsidR="007C3664" w:rsidRPr="00CC57A0">
        <w:rPr>
          <w:rFonts w:ascii="Lato" w:hAnsi="Lato"/>
        </w:rPr>
        <w:t xml:space="preserve"> podľa bodu </w:t>
      </w:r>
      <w:r w:rsidR="00572D6E">
        <w:fldChar w:fldCharType="begin"/>
      </w:r>
      <w:r w:rsidR="00572D6E">
        <w:instrText xml:space="preserve"> REF _Ref53998038 \r \h  \* MERGEFORMAT </w:instrText>
      </w:r>
      <w:r w:rsidR="00572D6E">
        <w:fldChar w:fldCharType="separate"/>
      </w:r>
      <w:r w:rsidR="001C7151" w:rsidRPr="00FC1DFC">
        <w:rPr>
          <w:rFonts w:ascii="Lato" w:hAnsi="Lato"/>
        </w:rPr>
        <w:t>6.8</w:t>
      </w:r>
      <w:r w:rsidR="00572D6E">
        <w:fldChar w:fldCharType="end"/>
      </w:r>
      <w:r w:rsidR="00E335A6" w:rsidRPr="00CC57A0">
        <w:rPr>
          <w:rFonts w:ascii="Lato" w:hAnsi="Lato"/>
        </w:rPr>
        <w:t xml:space="preserve"> Zmluvy</w:t>
      </w:r>
      <w:r w:rsidR="007C3664" w:rsidRPr="00CC57A0">
        <w:rPr>
          <w:rFonts w:ascii="Lato" w:hAnsi="Lato"/>
        </w:rPr>
        <w:t xml:space="preserve">, </w:t>
      </w:r>
      <w:r w:rsidR="00F644AB" w:rsidRPr="00CC57A0">
        <w:rPr>
          <w:rFonts w:ascii="Lato" w:hAnsi="Lato"/>
        </w:rPr>
        <w:t xml:space="preserve">je Objednávateľ </w:t>
      </w:r>
      <w:r w:rsidR="00C32FB5" w:rsidRPr="00CC57A0">
        <w:rPr>
          <w:rFonts w:ascii="Lato" w:hAnsi="Lato"/>
        </w:rPr>
        <w:t xml:space="preserve">uložiť Dopravcovi zmluvnú pokutu </w:t>
      </w:r>
      <w:r w:rsidR="00F644AB" w:rsidRPr="00CC57A0">
        <w:rPr>
          <w:rFonts w:ascii="Lato" w:hAnsi="Lato"/>
        </w:rPr>
        <w:t>vo</w:t>
      </w:r>
      <w:r w:rsidR="006719D0" w:rsidRPr="00CC57A0">
        <w:rPr>
          <w:rFonts w:ascii="Lato" w:hAnsi="Lato"/>
        </w:rPr>
        <w:t> </w:t>
      </w:r>
      <w:r w:rsidR="00F644AB" w:rsidRPr="00CC57A0">
        <w:rPr>
          <w:rFonts w:ascii="Lato" w:hAnsi="Lato"/>
        </w:rPr>
        <w:t>výške</w:t>
      </w:r>
      <w:r w:rsidR="001A66BE" w:rsidRPr="00CC57A0">
        <w:rPr>
          <w:rFonts w:ascii="Lato" w:hAnsi="Lato"/>
        </w:rPr>
        <w:t xml:space="preserve"> do</w:t>
      </w:r>
      <w:r w:rsidR="00F644AB" w:rsidRPr="00CC57A0">
        <w:rPr>
          <w:rFonts w:ascii="Lato" w:hAnsi="Lato"/>
        </w:rPr>
        <w:t xml:space="preserve"> </w:t>
      </w:r>
      <w:r w:rsidR="00611B80" w:rsidRPr="00CC57A0">
        <w:rPr>
          <w:rFonts w:ascii="Lato" w:hAnsi="Lato"/>
        </w:rPr>
        <w:t xml:space="preserve">200 EUR (dvesto eur) </w:t>
      </w:r>
      <w:r w:rsidR="007C3664" w:rsidRPr="00CC57A0">
        <w:rPr>
          <w:rFonts w:ascii="Lato" w:hAnsi="Lato"/>
        </w:rPr>
        <w:t xml:space="preserve"> za </w:t>
      </w:r>
      <w:r w:rsidR="00CA0664" w:rsidRPr="00CC57A0">
        <w:rPr>
          <w:rFonts w:ascii="Lato" w:hAnsi="Lato"/>
        </w:rPr>
        <w:t>každý jednotlivý prípad</w:t>
      </w:r>
      <w:r w:rsidR="009879E6" w:rsidRPr="00CC57A0">
        <w:rPr>
          <w:rFonts w:ascii="Lato" w:hAnsi="Lato"/>
        </w:rPr>
        <w:t>,</w:t>
      </w:r>
      <w:r w:rsidR="00CA0664" w:rsidRPr="00CC57A0">
        <w:rPr>
          <w:rFonts w:ascii="Lato" w:hAnsi="Lato"/>
        </w:rPr>
        <w:t xml:space="preserve"> a to aj opakovane</w:t>
      </w:r>
      <w:r w:rsidR="00643D66" w:rsidRPr="00CC57A0">
        <w:rPr>
          <w:rFonts w:ascii="Lato" w:hAnsi="Lato"/>
        </w:rPr>
        <w:t xml:space="preserve">. Uvedené sa nevzťahuje na </w:t>
      </w:r>
      <w:r w:rsidR="00796ECB" w:rsidRPr="00CC57A0">
        <w:rPr>
          <w:rFonts w:ascii="Lato" w:hAnsi="Lato"/>
        </w:rPr>
        <w:t>povinnosť Dopravcu poskytnúť zoznam Používaných vozidiel</w:t>
      </w:r>
      <w:r w:rsidRPr="00CC57A0">
        <w:rPr>
          <w:rFonts w:ascii="Lato" w:hAnsi="Lato"/>
        </w:rPr>
        <w:t>.</w:t>
      </w:r>
    </w:p>
    <w:p w14:paraId="4FA2A207" w14:textId="2469A7EB" w:rsidR="00643D66" w:rsidRPr="00CC57A0" w:rsidRDefault="00983F91" w:rsidP="00843502">
      <w:pPr>
        <w:pStyle w:val="ListParagraph"/>
        <w:widowControl w:val="0"/>
        <w:numPr>
          <w:ilvl w:val="0"/>
          <w:numId w:val="119"/>
        </w:numPr>
        <w:spacing w:after="120" w:line="240" w:lineRule="auto"/>
        <w:ind w:left="1134" w:hanging="425"/>
        <w:contextualSpacing w:val="0"/>
        <w:jc w:val="both"/>
        <w:rPr>
          <w:rFonts w:ascii="Lato" w:hAnsi="Lato"/>
        </w:rPr>
      </w:pPr>
      <w:r w:rsidRPr="00CC57A0">
        <w:rPr>
          <w:rFonts w:ascii="Lato" w:hAnsi="Lato"/>
        </w:rPr>
        <w:t>V </w:t>
      </w:r>
      <w:r w:rsidR="0075690F" w:rsidRPr="00CC57A0">
        <w:rPr>
          <w:rFonts w:ascii="Lato" w:hAnsi="Lato"/>
        </w:rPr>
        <w:t xml:space="preserve">prípade nesplnenia povinnosti Dopravcu </w:t>
      </w:r>
      <w:r w:rsidR="00643D66" w:rsidRPr="00CC57A0">
        <w:rPr>
          <w:rFonts w:ascii="Lato" w:hAnsi="Lato"/>
        </w:rPr>
        <w:t>predložiť</w:t>
      </w:r>
      <w:r w:rsidR="0075690F" w:rsidRPr="00CC57A0">
        <w:rPr>
          <w:rFonts w:ascii="Lato" w:hAnsi="Lato"/>
        </w:rPr>
        <w:t xml:space="preserve"> výkazy</w:t>
      </w:r>
      <w:r w:rsidR="00874E7D" w:rsidRPr="00CC57A0">
        <w:rPr>
          <w:rFonts w:ascii="Lato" w:hAnsi="Lato"/>
        </w:rPr>
        <w:t>, záznamy</w:t>
      </w:r>
      <w:r w:rsidR="0075690F" w:rsidRPr="00CC57A0">
        <w:rPr>
          <w:rFonts w:ascii="Lato" w:hAnsi="Lato"/>
        </w:rPr>
        <w:t xml:space="preserve"> a doklady podľa </w:t>
      </w:r>
      <w:r w:rsidR="00874E7D" w:rsidRPr="00CC57A0">
        <w:rPr>
          <w:rFonts w:ascii="Lato" w:hAnsi="Lato"/>
        </w:rPr>
        <w:t xml:space="preserve">bodov </w:t>
      </w:r>
      <w:r w:rsidR="00572D6E">
        <w:fldChar w:fldCharType="begin"/>
      </w:r>
      <w:r w:rsidR="00572D6E">
        <w:instrText xml:space="preserve"> REF _Ref53937264 \r \h  \* MERGEFORMAT </w:instrText>
      </w:r>
      <w:r w:rsidR="00572D6E">
        <w:fldChar w:fldCharType="separate"/>
      </w:r>
      <w:r w:rsidR="001C7151" w:rsidRPr="00FC1DFC">
        <w:rPr>
          <w:rFonts w:ascii="Lato" w:hAnsi="Lato"/>
        </w:rPr>
        <w:t>5.4.6</w:t>
      </w:r>
      <w:r w:rsidR="00572D6E">
        <w:fldChar w:fldCharType="end"/>
      </w:r>
      <w:r w:rsidRPr="00CC57A0">
        <w:rPr>
          <w:rFonts w:ascii="Lato" w:hAnsi="Lato"/>
        </w:rPr>
        <w:t xml:space="preserve">, </w:t>
      </w:r>
      <w:r w:rsidR="00572D6E">
        <w:fldChar w:fldCharType="begin"/>
      </w:r>
      <w:r w:rsidR="00572D6E">
        <w:instrText xml:space="preserve"> REF _Ref98506823 \r \h  \* MERGEFORMAT </w:instrText>
      </w:r>
      <w:r w:rsidR="00572D6E">
        <w:fldChar w:fldCharType="separate"/>
      </w:r>
      <w:r w:rsidR="001C7151" w:rsidRPr="00FC1DFC">
        <w:rPr>
          <w:rFonts w:ascii="Lato" w:hAnsi="Lato"/>
        </w:rPr>
        <w:t>5.4.9</w:t>
      </w:r>
      <w:r w:rsidR="00572D6E">
        <w:fldChar w:fldCharType="end"/>
      </w:r>
      <w:r w:rsidRPr="00CC57A0">
        <w:rPr>
          <w:rFonts w:ascii="Lato" w:hAnsi="Lato"/>
        </w:rPr>
        <w:t xml:space="preserve"> a </w:t>
      </w:r>
      <w:r w:rsidR="00572D6E">
        <w:fldChar w:fldCharType="begin"/>
      </w:r>
      <w:r w:rsidR="00572D6E">
        <w:instrText xml:space="preserve"> REF _Ref54006760 \r \h  \* MERGEFORMAT </w:instrText>
      </w:r>
      <w:r w:rsidR="00572D6E">
        <w:fldChar w:fldCharType="separate"/>
      </w:r>
      <w:r w:rsidR="001C7151" w:rsidRPr="00FC1DFC">
        <w:rPr>
          <w:rFonts w:ascii="Lato" w:hAnsi="Lato"/>
        </w:rPr>
        <w:t>5.9</w:t>
      </w:r>
      <w:r w:rsidR="00572D6E">
        <w:fldChar w:fldCharType="end"/>
      </w:r>
      <w:r w:rsidR="0075690F" w:rsidRPr="00CC57A0">
        <w:rPr>
          <w:rFonts w:ascii="Lato" w:hAnsi="Lato"/>
        </w:rPr>
        <w:t xml:space="preserve"> </w:t>
      </w:r>
      <w:r w:rsidR="006719D0" w:rsidRPr="00CC57A0">
        <w:rPr>
          <w:rFonts w:ascii="Lato" w:hAnsi="Lato"/>
        </w:rPr>
        <w:t xml:space="preserve">Zmluvy </w:t>
      </w:r>
      <w:r w:rsidR="0075690F" w:rsidRPr="00CC57A0">
        <w:rPr>
          <w:rFonts w:ascii="Lato" w:hAnsi="Lato"/>
        </w:rPr>
        <w:t xml:space="preserve">a </w:t>
      </w:r>
      <w:r w:rsidR="00643D66" w:rsidRPr="00CC57A0">
        <w:rPr>
          <w:rFonts w:ascii="Lato" w:hAnsi="Lato"/>
        </w:rPr>
        <w:t xml:space="preserve">zoznam Používaných vozidiel podľa bodov </w:t>
      </w:r>
      <w:r w:rsidR="00572D6E">
        <w:fldChar w:fldCharType="begin"/>
      </w:r>
      <w:r w:rsidR="00572D6E">
        <w:instrText xml:space="preserve"> REF _Ref54002110 \r \h  \* MERGEFORMAT </w:instrText>
      </w:r>
      <w:r w:rsidR="00572D6E">
        <w:fldChar w:fldCharType="separate"/>
      </w:r>
      <w:r w:rsidR="001C7151" w:rsidRPr="00FC1DFC">
        <w:rPr>
          <w:rFonts w:ascii="Lato" w:hAnsi="Lato"/>
        </w:rPr>
        <w:t>6.5</w:t>
      </w:r>
      <w:r w:rsidR="00572D6E">
        <w:fldChar w:fldCharType="end"/>
      </w:r>
      <w:r w:rsidR="00643D66" w:rsidRPr="00CC57A0">
        <w:rPr>
          <w:rFonts w:ascii="Lato" w:hAnsi="Lato"/>
        </w:rPr>
        <w:t xml:space="preserve"> a </w:t>
      </w:r>
      <w:r w:rsidR="00572D6E">
        <w:fldChar w:fldCharType="begin"/>
      </w:r>
      <w:r w:rsidR="00572D6E">
        <w:instrText xml:space="preserve"> REF _Ref53998038 \r \h  \* MERGEFORMAT </w:instrText>
      </w:r>
      <w:r w:rsidR="00572D6E">
        <w:fldChar w:fldCharType="separate"/>
      </w:r>
      <w:r w:rsidR="001C7151" w:rsidRPr="00FC1DFC">
        <w:rPr>
          <w:rFonts w:ascii="Lato" w:hAnsi="Lato"/>
        </w:rPr>
        <w:t>6.8</w:t>
      </w:r>
      <w:r w:rsidR="00572D6E">
        <w:fldChar w:fldCharType="end"/>
      </w:r>
      <w:r w:rsidR="00643D66" w:rsidRPr="00CC57A0">
        <w:rPr>
          <w:rFonts w:ascii="Lato" w:hAnsi="Lato"/>
        </w:rPr>
        <w:t xml:space="preserve"> Zmluvy</w:t>
      </w:r>
      <w:r w:rsidR="0075690F" w:rsidRPr="00CC57A0">
        <w:rPr>
          <w:rFonts w:ascii="Lato" w:hAnsi="Lato"/>
        </w:rPr>
        <w:t xml:space="preserve"> zašle Objednávateľ Dopravcovi výzvu na splnenie povinnosti so stanovením náhradnej lehoty nie kratšej ako 7 dní od doručenia výzvy. Ak Dopravca nesplní príslušnú povinnosť, a to ani v náhradnom termíne podľa predchádzajúcej vety, je </w:t>
      </w:r>
      <w:r w:rsidR="00F644AB" w:rsidRPr="00CC57A0">
        <w:rPr>
          <w:rFonts w:ascii="Lato" w:hAnsi="Lato"/>
        </w:rPr>
        <w:t xml:space="preserve">Objednávateľ oprávnený </w:t>
      </w:r>
      <w:r w:rsidR="00C32FB5" w:rsidRPr="00CC57A0">
        <w:rPr>
          <w:rFonts w:ascii="Lato" w:hAnsi="Lato"/>
        </w:rPr>
        <w:t xml:space="preserve">uložiť Dopravcovi zmluvnú pokutu </w:t>
      </w:r>
      <w:r w:rsidR="0075690F" w:rsidRPr="00CC57A0">
        <w:rPr>
          <w:rFonts w:ascii="Lato" w:hAnsi="Lato"/>
        </w:rPr>
        <w:t>vo výške</w:t>
      </w:r>
      <w:r w:rsidR="001A66BE" w:rsidRPr="00CC57A0">
        <w:rPr>
          <w:rFonts w:ascii="Lato" w:hAnsi="Lato"/>
        </w:rPr>
        <w:t xml:space="preserve"> do</w:t>
      </w:r>
      <w:r w:rsidR="0075690F" w:rsidRPr="00CC57A0">
        <w:rPr>
          <w:rFonts w:ascii="Lato" w:hAnsi="Lato"/>
        </w:rPr>
        <w:t xml:space="preserve"> </w:t>
      </w:r>
      <w:r w:rsidR="00611B80" w:rsidRPr="00CC57A0">
        <w:rPr>
          <w:rFonts w:ascii="Lato" w:hAnsi="Lato"/>
        </w:rPr>
        <w:t>100</w:t>
      </w:r>
      <w:r w:rsidR="00FF175E" w:rsidRPr="00CC57A0">
        <w:rPr>
          <w:rFonts w:ascii="Lato" w:hAnsi="Lato"/>
        </w:rPr>
        <w:t xml:space="preserve"> </w:t>
      </w:r>
      <w:r w:rsidR="0075690F" w:rsidRPr="00CC57A0">
        <w:rPr>
          <w:rFonts w:ascii="Lato" w:hAnsi="Lato"/>
        </w:rPr>
        <w:t>EUR</w:t>
      </w:r>
      <w:r w:rsidR="00F144E7" w:rsidRPr="00CC57A0">
        <w:rPr>
          <w:rFonts w:ascii="Lato" w:hAnsi="Lato"/>
        </w:rPr>
        <w:t xml:space="preserve"> </w:t>
      </w:r>
      <w:r w:rsidR="00FF175E" w:rsidRPr="00CC57A0">
        <w:rPr>
          <w:rFonts w:ascii="Lato" w:hAnsi="Lato"/>
        </w:rPr>
        <w:t xml:space="preserve">(sto </w:t>
      </w:r>
      <w:r w:rsidR="00F144E7" w:rsidRPr="00CC57A0">
        <w:rPr>
          <w:rFonts w:ascii="Lato" w:hAnsi="Lato"/>
        </w:rPr>
        <w:t>eur)</w:t>
      </w:r>
      <w:r w:rsidR="0075690F" w:rsidRPr="00CC57A0">
        <w:rPr>
          <w:rFonts w:ascii="Lato" w:hAnsi="Lato"/>
        </w:rPr>
        <w:t xml:space="preserve">, a to za každý aj začatý deň až do splnenia si </w:t>
      </w:r>
      <w:r w:rsidR="009879E6" w:rsidRPr="00CC57A0">
        <w:rPr>
          <w:rFonts w:ascii="Lato" w:hAnsi="Lato"/>
        </w:rPr>
        <w:t xml:space="preserve">príslušnej </w:t>
      </w:r>
      <w:r w:rsidR="0075690F" w:rsidRPr="00CC57A0">
        <w:rPr>
          <w:rFonts w:ascii="Lato" w:hAnsi="Lato"/>
        </w:rPr>
        <w:t>povinnost</w:t>
      </w:r>
      <w:r w:rsidR="009879E6" w:rsidRPr="00CC57A0">
        <w:rPr>
          <w:rFonts w:ascii="Lato" w:hAnsi="Lato"/>
        </w:rPr>
        <w:t>i</w:t>
      </w:r>
      <w:r w:rsidR="0075690F" w:rsidRPr="00CC57A0">
        <w:rPr>
          <w:rFonts w:ascii="Lato" w:hAnsi="Lato"/>
        </w:rPr>
        <w:t xml:space="preserve"> Dopravcu</w:t>
      </w:r>
      <w:r w:rsidRPr="00CC57A0">
        <w:rPr>
          <w:rFonts w:ascii="Lato" w:hAnsi="Lato"/>
        </w:rPr>
        <w:t>.</w:t>
      </w:r>
    </w:p>
    <w:p w14:paraId="2D2EC5EE" w14:textId="00C96FBB" w:rsidR="00E25847" w:rsidRPr="00CC57A0" w:rsidRDefault="00E25847" w:rsidP="00843502">
      <w:pPr>
        <w:pStyle w:val="ListParagraph"/>
        <w:widowControl w:val="0"/>
        <w:numPr>
          <w:ilvl w:val="0"/>
          <w:numId w:val="119"/>
        </w:numPr>
        <w:spacing w:after="120" w:line="240" w:lineRule="auto"/>
        <w:ind w:left="1134" w:hanging="425"/>
        <w:contextualSpacing w:val="0"/>
        <w:jc w:val="both"/>
        <w:rPr>
          <w:rFonts w:ascii="Lato" w:hAnsi="Lato"/>
        </w:rPr>
      </w:pPr>
      <w:r w:rsidRPr="00CC57A0">
        <w:rPr>
          <w:rFonts w:ascii="Lato" w:hAnsi="Lato"/>
        </w:rPr>
        <w:t xml:space="preserve">V prípade porušenia povinnosti Dopravcu podľa bodu </w:t>
      </w:r>
      <w:r w:rsidR="00572D6E">
        <w:fldChar w:fldCharType="begin"/>
      </w:r>
      <w:r w:rsidR="00572D6E">
        <w:instrText xml:space="preserve"> REF _Ref122002684 \r \h  \* MERGEFORMAT </w:instrText>
      </w:r>
      <w:r w:rsidR="00572D6E">
        <w:fldChar w:fldCharType="separate"/>
      </w:r>
      <w:r w:rsidR="001C7151" w:rsidRPr="00FC1DFC">
        <w:rPr>
          <w:rFonts w:ascii="Lato" w:hAnsi="Lato"/>
        </w:rPr>
        <w:t>6.7</w:t>
      </w:r>
      <w:r w:rsidR="00572D6E">
        <w:fldChar w:fldCharType="end"/>
      </w:r>
      <w:r w:rsidRPr="00CC57A0">
        <w:rPr>
          <w:rFonts w:ascii="Lato" w:hAnsi="Lato"/>
        </w:rPr>
        <w:t xml:space="preserve"> Zmluvy je Objednávateľ oprávnený po posúdení vplyvu nedodržania uvedenej povinnosti na Objednávateľa uložiť Dopravcovi zmluvnú pokutu vo výške do </w:t>
      </w:r>
      <w:r w:rsidR="00611B80" w:rsidRPr="00CC57A0">
        <w:rPr>
          <w:rFonts w:ascii="Lato" w:hAnsi="Lato"/>
        </w:rPr>
        <w:t xml:space="preserve">3000 EUR (tritisíc eur) </w:t>
      </w:r>
      <w:r w:rsidRPr="00CC57A0">
        <w:rPr>
          <w:rFonts w:ascii="Lato" w:hAnsi="Lato"/>
        </w:rPr>
        <w:t>za každý aj začatý kalendárny mesiac neplnenia povinnosti Dopravcu.</w:t>
      </w:r>
    </w:p>
    <w:p w14:paraId="766BF7B3" w14:textId="691ECB15" w:rsidR="00983F91" w:rsidRPr="00CC57A0" w:rsidRDefault="00983F91" w:rsidP="00843502">
      <w:pPr>
        <w:pStyle w:val="ListParagraph"/>
        <w:widowControl w:val="0"/>
        <w:numPr>
          <w:ilvl w:val="0"/>
          <w:numId w:val="119"/>
        </w:numPr>
        <w:spacing w:after="120" w:line="240" w:lineRule="auto"/>
        <w:ind w:left="1134" w:hanging="425"/>
        <w:contextualSpacing w:val="0"/>
        <w:jc w:val="both"/>
        <w:rPr>
          <w:rFonts w:ascii="Lato" w:hAnsi="Lato"/>
        </w:rPr>
      </w:pPr>
      <w:r w:rsidRPr="00CC57A0">
        <w:rPr>
          <w:rFonts w:ascii="Lato" w:hAnsi="Lato"/>
        </w:rPr>
        <w:t xml:space="preserve">Za porušenie povinností Dopravcu, ktoré pre neho vyplývajú z bodu </w:t>
      </w:r>
      <w:r w:rsidR="00572D6E">
        <w:fldChar w:fldCharType="begin"/>
      </w:r>
      <w:r w:rsidR="00572D6E">
        <w:instrText xml:space="preserve"> REF _Ref98507042 \r \h  \* MERGEFORMAT </w:instrText>
      </w:r>
      <w:r w:rsidR="00572D6E">
        <w:fldChar w:fldCharType="separate"/>
      </w:r>
      <w:r w:rsidR="001C7151" w:rsidRPr="00FC1DFC">
        <w:rPr>
          <w:rFonts w:ascii="Lato" w:hAnsi="Lato"/>
        </w:rPr>
        <w:t>6.12</w:t>
      </w:r>
      <w:r w:rsidR="00572D6E">
        <w:fldChar w:fldCharType="end"/>
      </w:r>
      <w:r w:rsidRPr="00CC57A0">
        <w:rPr>
          <w:rFonts w:ascii="Lato" w:hAnsi="Lato"/>
        </w:rPr>
        <w:t xml:space="preserve"> Zmluvy je Objednávateľ oprávnený uložiť Dopravcovi zmluvnú pokutu vo výške do </w:t>
      </w:r>
      <w:r w:rsidR="00611B80" w:rsidRPr="00CC57A0">
        <w:rPr>
          <w:rFonts w:ascii="Lato" w:hAnsi="Lato"/>
        </w:rPr>
        <w:t xml:space="preserve">3 000 EUR (tritisíc eur) </w:t>
      </w:r>
      <w:r w:rsidRPr="00CC57A0">
        <w:rPr>
          <w:rFonts w:ascii="Lato" w:hAnsi="Lato"/>
        </w:rPr>
        <w:t>za každý jednotlivý prípad porušenia nesplnenia príslušnej povinnosti, a to aj opakovane.</w:t>
      </w:r>
    </w:p>
    <w:p w14:paraId="270A8FBB" w14:textId="70280A44" w:rsidR="00B06737" w:rsidRPr="00CC57A0" w:rsidRDefault="00983F91" w:rsidP="00843502">
      <w:pPr>
        <w:pStyle w:val="ListParagraph"/>
        <w:widowControl w:val="0"/>
        <w:numPr>
          <w:ilvl w:val="0"/>
          <w:numId w:val="119"/>
        </w:numPr>
        <w:spacing w:after="120" w:line="240" w:lineRule="auto"/>
        <w:ind w:left="1134" w:hanging="425"/>
        <w:contextualSpacing w:val="0"/>
        <w:jc w:val="both"/>
        <w:rPr>
          <w:rFonts w:ascii="Lato" w:hAnsi="Lato"/>
        </w:rPr>
      </w:pPr>
      <w:r w:rsidRPr="00CC57A0">
        <w:rPr>
          <w:rFonts w:ascii="Lato" w:hAnsi="Lato"/>
        </w:rPr>
        <w:t>V </w:t>
      </w:r>
      <w:r w:rsidR="00B06737" w:rsidRPr="00CC57A0">
        <w:rPr>
          <w:rFonts w:ascii="Lato" w:hAnsi="Lato"/>
        </w:rPr>
        <w:t xml:space="preserve">prípade porušenia povinnosti Dopravcu podľa </w:t>
      </w:r>
      <w:r w:rsidR="00A70B4B" w:rsidRPr="00CC57A0">
        <w:rPr>
          <w:rFonts w:ascii="Lato" w:hAnsi="Lato"/>
        </w:rPr>
        <w:t xml:space="preserve">bodov </w:t>
      </w:r>
      <w:r w:rsidR="00572D6E">
        <w:fldChar w:fldCharType="begin"/>
      </w:r>
      <w:r w:rsidR="00572D6E">
        <w:instrText xml:space="preserve"> REF _Ref98507130 \r \h  \* MERGEFORMAT </w:instrText>
      </w:r>
      <w:r w:rsidR="00572D6E">
        <w:fldChar w:fldCharType="separate"/>
      </w:r>
      <w:r w:rsidR="001C7151" w:rsidRPr="00FC1DFC">
        <w:rPr>
          <w:rFonts w:ascii="Lato" w:hAnsi="Lato"/>
        </w:rPr>
        <w:t>6.18</w:t>
      </w:r>
      <w:r w:rsidR="00572D6E">
        <w:fldChar w:fldCharType="end"/>
      </w:r>
      <w:r w:rsidR="00B06737" w:rsidRPr="00CC57A0">
        <w:rPr>
          <w:rFonts w:ascii="Lato" w:hAnsi="Lato"/>
        </w:rPr>
        <w:t xml:space="preserve"> </w:t>
      </w:r>
      <w:r w:rsidR="00A70B4B" w:rsidRPr="00CC57A0">
        <w:rPr>
          <w:rFonts w:ascii="Lato" w:hAnsi="Lato"/>
        </w:rPr>
        <w:t xml:space="preserve">a </w:t>
      </w:r>
      <w:r w:rsidR="00572D6E">
        <w:fldChar w:fldCharType="begin"/>
      </w:r>
      <w:r w:rsidR="00572D6E">
        <w:instrText xml:space="preserve"> REF _Ref141789771 \r \h  \* MERGEFORMAT </w:instrText>
      </w:r>
      <w:r w:rsidR="00572D6E">
        <w:fldChar w:fldCharType="separate"/>
      </w:r>
      <w:r w:rsidR="001C7151" w:rsidRPr="00FC1DFC">
        <w:rPr>
          <w:rFonts w:ascii="Lato" w:hAnsi="Lato"/>
        </w:rPr>
        <w:t>7.4.1</w:t>
      </w:r>
      <w:r w:rsidR="00572D6E">
        <w:fldChar w:fldCharType="end"/>
      </w:r>
      <w:r w:rsidR="00A70B4B" w:rsidRPr="00CC57A0">
        <w:rPr>
          <w:rFonts w:ascii="Lato" w:hAnsi="Lato"/>
        </w:rPr>
        <w:t xml:space="preserve"> </w:t>
      </w:r>
      <w:r w:rsidR="005B67AF" w:rsidRPr="00CC57A0">
        <w:rPr>
          <w:rFonts w:ascii="Lato" w:hAnsi="Lato"/>
        </w:rPr>
        <w:t>Zmluvy</w:t>
      </w:r>
      <w:r w:rsidR="00B06737" w:rsidRPr="00CC57A0">
        <w:rPr>
          <w:rFonts w:ascii="Lato" w:hAnsi="Lato"/>
        </w:rPr>
        <w:t xml:space="preserve"> zašle Objednávateľ Dopravcovi výzvu na splnenie povinnosti so stanovením náhradnej lehoty nie kratšej ako 5 pracovných dní od doručenia výzvy. Ak Dopravca nesplní príslušnú povinnosť, a to ani v náhradnom termíne podľa predchádzajúcej vety, je Objednávateľ </w:t>
      </w:r>
      <w:r w:rsidR="00B06737" w:rsidRPr="00CC57A0">
        <w:rPr>
          <w:rFonts w:ascii="Lato" w:hAnsi="Lato"/>
        </w:rPr>
        <w:lastRenderedPageBreak/>
        <w:t xml:space="preserve">oprávnený </w:t>
      </w:r>
      <w:r w:rsidR="00C32FB5" w:rsidRPr="00CC57A0">
        <w:rPr>
          <w:rFonts w:ascii="Lato" w:hAnsi="Lato"/>
        </w:rPr>
        <w:t xml:space="preserve">uložiť Dopravcovi zmluvnú pokutu </w:t>
      </w:r>
      <w:r w:rsidR="001A66BE" w:rsidRPr="00CC57A0">
        <w:rPr>
          <w:rFonts w:ascii="Lato" w:hAnsi="Lato"/>
        </w:rPr>
        <w:t>vo výške do</w:t>
      </w:r>
      <w:r w:rsidR="00B06737" w:rsidRPr="00CC57A0">
        <w:rPr>
          <w:rFonts w:ascii="Lato" w:hAnsi="Lato"/>
        </w:rPr>
        <w:t xml:space="preserve"> </w:t>
      </w:r>
      <w:r w:rsidR="00611B80" w:rsidRPr="00CC57A0">
        <w:rPr>
          <w:rFonts w:ascii="Lato" w:hAnsi="Lato"/>
        </w:rPr>
        <w:t>500</w:t>
      </w:r>
      <w:r w:rsidR="00A70B4B" w:rsidRPr="00CC57A0">
        <w:rPr>
          <w:rFonts w:ascii="Lato" w:hAnsi="Lato"/>
        </w:rPr>
        <w:t xml:space="preserve"> </w:t>
      </w:r>
      <w:r w:rsidR="00B06737" w:rsidRPr="00CC57A0">
        <w:rPr>
          <w:rFonts w:ascii="Lato" w:hAnsi="Lato"/>
        </w:rPr>
        <w:t xml:space="preserve">EUR </w:t>
      </w:r>
      <w:r w:rsidR="00A70B4B" w:rsidRPr="00CC57A0">
        <w:rPr>
          <w:rFonts w:ascii="Lato" w:hAnsi="Lato"/>
        </w:rPr>
        <w:t>(</w:t>
      </w:r>
      <w:r w:rsidR="00611B80" w:rsidRPr="00CC57A0">
        <w:rPr>
          <w:rFonts w:ascii="Lato" w:hAnsi="Lato"/>
        </w:rPr>
        <w:t>päťsto</w:t>
      </w:r>
      <w:r w:rsidR="00A70B4B" w:rsidRPr="00CC57A0">
        <w:rPr>
          <w:rFonts w:ascii="Lato" w:hAnsi="Lato"/>
        </w:rPr>
        <w:t xml:space="preserve"> </w:t>
      </w:r>
      <w:r w:rsidR="00B06737" w:rsidRPr="00CC57A0">
        <w:rPr>
          <w:rFonts w:ascii="Lato" w:hAnsi="Lato"/>
        </w:rPr>
        <w:t xml:space="preserve">eur) </w:t>
      </w:r>
      <w:r w:rsidR="001B054E" w:rsidRPr="00CC57A0">
        <w:rPr>
          <w:rFonts w:ascii="Lato" w:hAnsi="Lato"/>
        </w:rPr>
        <w:t>za každý jednotlivý prípad</w:t>
      </w:r>
      <w:r w:rsidR="003755A9" w:rsidRPr="00CC57A0">
        <w:rPr>
          <w:rFonts w:ascii="Lato" w:hAnsi="Lato"/>
        </w:rPr>
        <w:t xml:space="preserve"> nesplnenia príslušnej povinnosti</w:t>
      </w:r>
      <w:r w:rsidR="000362DD" w:rsidRPr="00CC57A0">
        <w:rPr>
          <w:rFonts w:ascii="Lato" w:hAnsi="Lato"/>
        </w:rPr>
        <w:t>.</w:t>
      </w:r>
    </w:p>
    <w:p w14:paraId="5B38BC98" w14:textId="4B1EB5FC" w:rsidR="00F54768" w:rsidRPr="00CC57A0" w:rsidRDefault="006F29C3" w:rsidP="00843502">
      <w:pPr>
        <w:pStyle w:val="ListParagraph"/>
        <w:widowControl w:val="0"/>
        <w:numPr>
          <w:ilvl w:val="0"/>
          <w:numId w:val="119"/>
        </w:numPr>
        <w:spacing w:after="120" w:line="240" w:lineRule="auto"/>
        <w:ind w:left="1134" w:hanging="425"/>
        <w:contextualSpacing w:val="0"/>
        <w:jc w:val="both"/>
        <w:rPr>
          <w:rFonts w:ascii="Lato" w:hAnsi="Lato"/>
        </w:rPr>
      </w:pPr>
      <w:r w:rsidRPr="00CC57A0">
        <w:rPr>
          <w:rFonts w:ascii="Lato" w:hAnsi="Lato"/>
        </w:rPr>
        <w:t xml:space="preserve">V prípade nesplnenia povinnosti Dopravcu podľa bodu </w:t>
      </w:r>
      <w:r w:rsidR="00572D6E">
        <w:fldChar w:fldCharType="begin"/>
      </w:r>
      <w:r w:rsidR="00572D6E">
        <w:instrText xml:space="preserve"> REF _Ref108437375 \r \h  \* MERGEFORMAT </w:instrText>
      </w:r>
      <w:r w:rsidR="00572D6E">
        <w:fldChar w:fldCharType="separate"/>
      </w:r>
      <w:r w:rsidR="001C7151" w:rsidRPr="00FC1DFC">
        <w:rPr>
          <w:rFonts w:ascii="Lato" w:hAnsi="Lato"/>
        </w:rPr>
        <w:t>6.30</w:t>
      </w:r>
      <w:r w:rsidR="00572D6E">
        <w:fldChar w:fldCharType="end"/>
      </w:r>
      <w:r w:rsidRPr="00CC57A0">
        <w:rPr>
          <w:rFonts w:ascii="Lato" w:hAnsi="Lato"/>
        </w:rPr>
        <w:t xml:space="preserve"> Zmluvy, je Objednávateľ oprávnený uložiť Dopravcovi zmluvnú pokutu vo výške do </w:t>
      </w:r>
      <w:r w:rsidR="00A70B4B" w:rsidRPr="00CC57A0">
        <w:rPr>
          <w:rFonts w:ascii="Lato" w:hAnsi="Lato"/>
        </w:rPr>
        <w:t>1 </w:t>
      </w:r>
      <w:r w:rsidRPr="00CC57A0">
        <w:rPr>
          <w:rFonts w:ascii="Lato" w:hAnsi="Lato"/>
        </w:rPr>
        <w:t xml:space="preserve">000 </w:t>
      </w:r>
      <w:r w:rsidR="00CF4DA0" w:rsidRPr="00CC57A0">
        <w:rPr>
          <w:rFonts w:ascii="Lato" w:hAnsi="Lato"/>
        </w:rPr>
        <w:t>EUR (</w:t>
      </w:r>
      <w:r w:rsidR="00350CE6" w:rsidRPr="00CC57A0">
        <w:rPr>
          <w:rFonts w:ascii="Lato" w:hAnsi="Lato"/>
        </w:rPr>
        <w:t xml:space="preserve">tisíc </w:t>
      </w:r>
      <w:r w:rsidR="00143EFF" w:rsidRPr="00CC57A0">
        <w:rPr>
          <w:rFonts w:ascii="Lato" w:hAnsi="Lato"/>
        </w:rPr>
        <w:t>eur) za každý aj začatý kalendárny mesiac trvania zmluvy uzatvorenej bez súhlasu Objednávateľa.</w:t>
      </w:r>
    </w:p>
    <w:p w14:paraId="2AA7EDE2" w14:textId="0CFA15C2" w:rsidR="000362DD" w:rsidRPr="00CC57A0" w:rsidRDefault="000362DD" w:rsidP="00843502">
      <w:pPr>
        <w:pStyle w:val="ListParagraph"/>
        <w:widowControl w:val="0"/>
        <w:numPr>
          <w:ilvl w:val="0"/>
          <w:numId w:val="119"/>
        </w:numPr>
        <w:spacing w:after="120" w:line="240" w:lineRule="auto"/>
        <w:ind w:left="1134" w:hanging="425"/>
        <w:contextualSpacing w:val="0"/>
        <w:jc w:val="both"/>
        <w:rPr>
          <w:rFonts w:ascii="Lato" w:hAnsi="Lato"/>
        </w:rPr>
      </w:pPr>
      <w:r w:rsidRPr="00CC57A0">
        <w:rPr>
          <w:rFonts w:ascii="Lato" w:hAnsi="Lato"/>
        </w:rPr>
        <w:t xml:space="preserve">V prípade nesplnenia povinnosti Dopravcu podľa bodu </w:t>
      </w:r>
      <w:r w:rsidR="00572D6E">
        <w:fldChar w:fldCharType="begin"/>
      </w:r>
      <w:r w:rsidR="00572D6E">
        <w:instrText xml:space="preserve"> REF _Ref98507294 \r \h  \* MERGEFORMAT </w:instrText>
      </w:r>
      <w:r w:rsidR="00572D6E">
        <w:fldChar w:fldCharType="separate"/>
      </w:r>
      <w:r w:rsidR="001C7151" w:rsidRPr="00FC1DFC">
        <w:rPr>
          <w:rFonts w:ascii="Lato" w:hAnsi="Lato"/>
        </w:rPr>
        <w:t>7.4.2</w:t>
      </w:r>
      <w:r w:rsidR="00572D6E">
        <w:fldChar w:fldCharType="end"/>
      </w:r>
      <w:r w:rsidRPr="00CC57A0">
        <w:rPr>
          <w:rFonts w:ascii="Lato" w:hAnsi="Lato"/>
        </w:rPr>
        <w:t xml:space="preserve"> Zmluvy, je Objednávateľ oprávnený uložiť Dopravcovi zmluvnú pokutu vo výške do </w:t>
      </w:r>
      <w:r w:rsidR="00611B80" w:rsidRPr="00CC57A0">
        <w:rPr>
          <w:rFonts w:ascii="Lato" w:hAnsi="Lato"/>
        </w:rPr>
        <w:t xml:space="preserve">300 </w:t>
      </w:r>
      <w:r w:rsidRPr="00CC57A0">
        <w:rPr>
          <w:rFonts w:ascii="Lato" w:hAnsi="Lato"/>
        </w:rPr>
        <w:t xml:space="preserve">EUR </w:t>
      </w:r>
      <w:r w:rsidR="00A70B4B" w:rsidRPr="00CC57A0">
        <w:rPr>
          <w:rFonts w:ascii="Lato" w:hAnsi="Lato"/>
        </w:rPr>
        <w:t>(</w:t>
      </w:r>
      <w:r w:rsidR="00611B80" w:rsidRPr="00CC57A0">
        <w:rPr>
          <w:rFonts w:ascii="Lato" w:hAnsi="Lato"/>
        </w:rPr>
        <w:t xml:space="preserve">tristo </w:t>
      </w:r>
      <w:r w:rsidRPr="00CC57A0">
        <w:rPr>
          <w:rFonts w:ascii="Lato" w:hAnsi="Lato"/>
        </w:rPr>
        <w:t>eur), a to za každý aj začatý deň oneskorenia Dopravcu s plnením príslušnej povinnosti.</w:t>
      </w:r>
    </w:p>
    <w:p w14:paraId="075DC8B4" w14:textId="164CC12F" w:rsidR="000362DD" w:rsidRPr="0037634B" w:rsidRDefault="000362DD" w:rsidP="00843502">
      <w:pPr>
        <w:pStyle w:val="ListParagraph"/>
        <w:widowControl w:val="0"/>
        <w:numPr>
          <w:ilvl w:val="0"/>
          <w:numId w:val="119"/>
        </w:numPr>
        <w:spacing w:after="120" w:line="240" w:lineRule="auto"/>
        <w:ind w:left="1134" w:hanging="425"/>
        <w:contextualSpacing w:val="0"/>
        <w:jc w:val="both"/>
        <w:rPr>
          <w:rFonts w:ascii="Lato" w:hAnsi="Lato"/>
        </w:rPr>
      </w:pPr>
      <w:r w:rsidRPr="00CC57A0">
        <w:rPr>
          <w:rFonts w:ascii="Lato" w:hAnsi="Lato"/>
        </w:rPr>
        <w:t>Ak Dopravca poruší povinnosť podľa bodov</w:t>
      </w:r>
      <w:r w:rsidR="00B249E4" w:rsidRPr="00CC57A0">
        <w:rPr>
          <w:rFonts w:ascii="Lato" w:hAnsi="Lato"/>
        </w:rPr>
        <w:t xml:space="preserve"> </w:t>
      </w:r>
      <w:r w:rsidR="00572D6E">
        <w:fldChar w:fldCharType="begin"/>
      </w:r>
      <w:r w:rsidR="00572D6E">
        <w:instrText xml:space="preserve"> REF _Ref117064524 \r \h  \* MERGEFORMAT </w:instrText>
      </w:r>
      <w:r w:rsidR="00572D6E">
        <w:fldChar w:fldCharType="separate"/>
      </w:r>
      <w:r w:rsidR="001C7151" w:rsidRPr="00FC1DFC">
        <w:rPr>
          <w:rFonts w:ascii="Lato" w:hAnsi="Lato"/>
        </w:rPr>
        <w:t>6.28</w:t>
      </w:r>
      <w:r w:rsidR="00572D6E">
        <w:fldChar w:fldCharType="end"/>
      </w:r>
      <w:r w:rsidR="00B249E4" w:rsidRPr="00CC57A0">
        <w:rPr>
          <w:rFonts w:ascii="Lato" w:hAnsi="Lato"/>
        </w:rPr>
        <w:t>,</w:t>
      </w:r>
      <w:r w:rsidRPr="00CC57A0">
        <w:rPr>
          <w:rFonts w:ascii="Lato" w:hAnsi="Lato"/>
        </w:rPr>
        <w:t xml:space="preserve"> </w:t>
      </w:r>
      <w:r w:rsidR="00572D6E">
        <w:fldChar w:fldCharType="begin"/>
      </w:r>
      <w:r w:rsidR="00572D6E">
        <w:instrText xml:space="preserve"> REF _Ref83633053 \r \h  \* MERGEFORMAT </w:instrText>
      </w:r>
      <w:r w:rsidR="00572D6E">
        <w:fldChar w:fldCharType="separate"/>
      </w:r>
      <w:r w:rsidR="001C7151" w:rsidRPr="00FC1DFC">
        <w:rPr>
          <w:rFonts w:ascii="Lato" w:hAnsi="Lato"/>
        </w:rPr>
        <w:t>6.16</w:t>
      </w:r>
      <w:r w:rsidR="00572D6E">
        <w:fldChar w:fldCharType="end"/>
      </w:r>
      <w:r w:rsidRPr="00CC57A0">
        <w:rPr>
          <w:rFonts w:ascii="Lato" w:hAnsi="Lato"/>
        </w:rPr>
        <w:t>,</w:t>
      </w:r>
      <w:r w:rsidR="00DE5670" w:rsidRPr="00CC57A0" w:rsidDel="00DE5670">
        <w:rPr>
          <w:rFonts w:ascii="Lato" w:hAnsi="Lato"/>
        </w:rPr>
        <w:t xml:space="preserve"> </w:t>
      </w:r>
      <w:r w:rsidRPr="00CC57A0">
        <w:rPr>
          <w:rFonts w:ascii="Lato" w:hAnsi="Lato"/>
        </w:rPr>
        <w:t xml:space="preserve">Zmluvy, je Objednávateľ oprávnený uložiť Dopravcovi zmluvnú pokutu vo výške do </w:t>
      </w:r>
      <w:r w:rsidR="00611B80" w:rsidRPr="00CC57A0">
        <w:rPr>
          <w:rFonts w:ascii="Lato" w:hAnsi="Lato"/>
        </w:rPr>
        <w:t xml:space="preserve">2 </w:t>
      </w:r>
      <w:r w:rsidR="00A70B4B" w:rsidRPr="00CC57A0">
        <w:rPr>
          <w:rFonts w:ascii="Lato" w:hAnsi="Lato"/>
        </w:rPr>
        <w:t xml:space="preserve">000 </w:t>
      </w:r>
      <w:r w:rsidRPr="00CC57A0">
        <w:rPr>
          <w:rFonts w:ascii="Lato" w:hAnsi="Lato"/>
        </w:rPr>
        <w:t>EUR (</w:t>
      </w:r>
      <w:r w:rsidR="00611B80" w:rsidRPr="00CC57A0">
        <w:rPr>
          <w:rFonts w:ascii="Lato" w:hAnsi="Lato"/>
        </w:rPr>
        <w:t>dvetisíc eur</w:t>
      </w:r>
      <w:r w:rsidRPr="00CC57A0">
        <w:rPr>
          <w:rFonts w:ascii="Lato" w:hAnsi="Lato"/>
        </w:rPr>
        <w:t>) za každý jednotlivý prípad porušenia</w:t>
      </w:r>
      <w:r w:rsidR="000E655B" w:rsidRPr="00CC57A0">
        <w:rPr>
          <w:rFonts w:ascii="Lato" w:hAnsi="Lato"/>
        </w:rPr>
        <w:t>,</w:t>
      </w:r>
      <w:r w:rsidR="000E655B">
        <w:rPr>
          <w:rFonts w:ascii="Lato" w:hAnsi="Lato"/>
        </w:rPr>
        <w:t xml:space="preserve"> a to aj opakovane</w:t>
      </w:r>
      <w:r w:rsidR="00A70B4B">
        <w:rPr>
          <w:rFonts w:ascii="Lato" w:hAnsi="Lato"/>
        </w:rPr>
        <w:t>.</w:t>
      </w:r>
    </w:p>
    <w:p w14:paraId="33E94D73" w14:textId="4E467659" w:rsidR="000362DD" w:rsidRPr="0037634B" w:rsidRDefault="000362DD" w:rsidP="00843502">
      <w:pPr>
        <w:pStyle w:val="ListParagraph"/>
        <w:widowControl w:val="0"/>
        <w:numPr>
          <w:ilvl w:val="0"/>
          <w:numId w:val="119"/>
        </w:numPr>
        <w:spacing w:after="120" w:line="240" w:lineRule="auto"/>
        <w:ind w:left="1134" w:hanging="425"/>
        <w:contextualSpacing w:val="0"/>
        <w:jc w:val="both"/>
        <w:rPr>
          <w:rFonts w:ascii="Lato" w:hAnsi="Lato"/>
        </w:rPr>
      </w:pPr>
      <w:r w:rsidRPr="0037634B">
        <w:rPr>
          <w:rFonts w:ascii="Lato" w:hAnsi="Lato"/>
        </w:rPr>
        <w:t>Ak Dopravca poruší povinnosti podľa</w:t>
      </w:r>
      <w:r w:rsidR="00703A06">
        <w:rPr>
          <w:rFonts w:ascii="Lato" w:hAnsi="Lato"/>
        </w:rPr>
        <w:t xml:space="preserve"> </w:t>
      </w:r>
      <w:r w:rsidRPr="0037634B">
        <w:rPr>
          <w:rFonts w:ascii="Lato" w:hAnsi="Lato"/>
        </w:rPr>
        <w:t>bodov</w:t>
      </w:r>
      <w:r w:rsidR="00703A06">
        <w:rPr>
          <w:rFonts w:ascii="Lato" w:hAnsi="Lato"/>
        </w:rPr>
        <w:t xml:space="preserve"> </w:t>
      </w:r>
      <w:r w:rsidR="00650FEF" w:rsidRPr="0037634B">
        <w:rPr>
          <w:rFonts w:ascii="Lato" w:hAnsi="Lato"/>
        </w:rPr>
        <w:fldChar w:fldCharType="begin"/>
      </w:r>
      <w:r w:rsidR="00703A06" w:rsidRPr="0037634B">
        <w:rPr>
          <w:rFonts w:ascii="Lato" w:hAnsi="Lato"/>
        </w:rPr>
        <w:instrText xml:space="preserve"> REF _Ref98507191 \r \h </w:instrText>
      </w:r>
      <w:r w:rsidR="00650FEF" w:rsidRPr="0037634B">
        <w:rPr>
          <w:rFonts w:ascii="Lato" w:hAnsi="Lato"/>
        </w:rPr>
      </w:r>
      <w:r w:rsidR="00650FEF" w:rsidRPr="0037634B">
        <w:rPr>
          <w:rFonts w:ascii="Lato" w:hAnsi="Lato"/>
        </w:rPr>
        <w:fldChar w:fldCharType="separate"/>
      </w:r>
      <w:r w:rsidR="001C7151">
        <w:rPr>
          <w:rFonts w:ascii="Lato" w:hAnsi="Lato"/>
        </w:rPr>
        <w:t>6.19</w:t>
      </w:r>
      <w:r w:rsidR="00650FEF" w:rsidRPr="0037634B">
        <w:rPr>
          <w:rFonts w:ascii="Lato" w:hAnsi="Lato"/>
        </w:rPr>
        <w:fldChar w:fldCharType="end"/>
      </w:r>
      <w:r w:rsidR="00703A06">
        <w:rPr>
          <w:rFonts w:ascii="Lato" w:hAnsi="Lato"/>
        </w:rPr>
        <w:t xml:space="preserve">, </w:t>
      </w:r>
      <w:r w:rsidR="00650FEF" w:rsidRPr="0037634B">
        <w:rPr>
          <w:rFonts w:ascii="Lato" w:hAnsi="Lato"/>
        </w:rPr>
        <w:fldChar w:fldCharType="begin"/>
      </w:r>
      <w:r w:rsidR="00703A06" w:rsidRPr="0037634B">
        <w:rPr>
          <w:rFonts w:ascii="Lato" w:hAnsi="Lato"/>
        </w:rPr>
        <w:instrText xml:space="preserve"> REF _Ref87335341 \r \h </w:instrText>
      </w:r>
      <w:r w:rsidR="00650FEF" w:rsidRPr="0037634B">
        <w:rPr>
          <w:rFonts w:ascii="Lato" w:hAnsi="Lato"/>
        </w:rPr>
      </w:r>
      <w:r w:rsidR="00650FEF" w:rsidRPr="0037634B">
        <w:rPr>
          <w:rFonts w:ascii="Lato" w:hAnsi="Lato"/>
        </w:rPr>
        <w:fldChar w:fldCharType="separate"/>
      </w:r>
      <w:r w:rsidR="001C7151">
        <w:rPr>
          <w:rFonts w:ascii="Lato" w:hAnsi="Lato"/>
        </w:rPr>
        <w:t>6.25</w:t>
      </w:r>
      <w:r w:rsidR="00650FEF" w:rsidRPr="0037634B">
        <w:rPr>
          <w:rFonts w:ascii="Lato" w:hAnsi="Lato"/>
        </w:rPr>
        <w:fldChar w:fldCharType="end"/>
      </w:r>
      <w:r w:rsidR="00703A06">
        <w:rPr>
          <w:rFonts w:ascii="Lato" w:hAnsi="Lato"/>
        </w:rPr>
        <w:t>,</w:t>
      </w:r>
      <w:r w:rsidR="00703A06" w:rsidRPr="0037634B">
        <w:rPr>
          <w:rFonts w:ascii="Lato" w:hAnsi="Lato"/>
        </w:rPr>
        <w:t xml:space="preserve"> </w:t>
      </w:r>
      <w:r w:rsidR="00650FEF" w:rsidRPr="0037634B">
        <w:rPr>
          <w:rFonts w:ascii="Lato" w:hAnsi="Lato"/>
        </w:rPr>
        <w:fldChar w:fldCharType="begin"/>
      </w:r>
      <w:r w:rsidRPr="0037634B">
        <w:rPr>
          <w:rFonts w:ascii="Lato" w:hAnsi="Lato"/>
        </w:rPr>
        <w:instrText xml:space="preserve"> REF _Ref98507411 \r \h </w:instrText>
      </w:r>
      <w:r w:rsidR="00650FEF" w:rsidRPr="0037634B">
        <w:rPr>
          <w:rFonts w:ascii="Lato" w:hAnsi="Lato"/>
        </w:rPr>
      </w:r>
      <w:r w:rsidR="00650FEF" w:rsidRPr="0037634B">
        <w:rPr>
          <w:rFonts w:ascii="Lato" w:hAnsi="Lato"/>
        </w:rPr>
        <w:fldChar w:fldCharType="separate"/>
      </w:r>
      <w:r w:rsidR="001C7151">
        <w:rPr>
          <w:rFonts w:ascii="Lato" w:hAnsi="Lato"/>
        </w:rPr>
        <w:t>7.4.3</w:t>
      </w:r>
      <w:r w:rsidR="00650FEF" w:rsidRPr="0037634B">
        <w:rPr>
          <w:rFonts w:ascii="Lato" w:hAnsi="Lato"/>
        </w:rPr>
        <w:fldChar w:fldCharType="end"/>
      </w:r>
      <w:r w:rsidR="00E7126B">
        <w:rPr>
          <w:rFonts w:ascii="Lato" w:hAnsi="Lato"/>
        </w:rPr>
        <w:t xml:space="preserve">, </w:t>
      </w:r>
      <w:r w:rsidR="00650FEF">
        <w:rPr>
          <w:rFonts w:ascii="Lato" w:hAnsi="Lato"/>
        </w:rPr>
        <w:fldChar w:fldCharType="begin"/>
      </w:r>
      <w:r w:rsidR="00E7126B">
        <w:rPr>
          <w:rFonts w:ascii="Lato" w:hAnsi="Lato"/>
        </w:rPr>
        <w:instrText xml:space="preserve"> REF _Ref141790252 \r \h </w:instrText>
      </w:r>
      <w:r w:rsidR="00650FEF">
        <w:rPr>
          <w:rFonts w:ascii="Lato" w:hAnsi="Lato"/>
        </w:rPr>
      </w:r>
      <w:r w:rsidR="00650FEF">
        <w:rPr>
          <w:rFonts w:ascii="Lato" w:hAnsi="Lato"/>
        </w:rPr>
        <w:fldChar w:fldCharType="separate"/>
      </w:r>
      <w:r w:rsidR="001C7151">
        <w:rPr>
          <w:rFonts w:ascii="Lato" w:hAnsi="Lato"/>
        </w:rPr>
        <w:t>7.4.4</w:t>
      </w:r>
      <w:r w:rsidR="00650FEF">
        <w:rPr>
          <w:rFonts w:ascii="Lato" w:hAnsi="Lato"/>
        </w:rPr>
        <w:fldChar w:fldCharType="end"/>
      </w:r>
      <w:r w:rsidRPr="0037634B">
        <w:rPr>
          <w:rFonts w:ascii="Lato" w:hAnsi="Lato"/>
        </w:rPr>
        <w:t xml:space="preserve"> </w:t>
      </w:r>
      <w:r w:rsidR="00E7126B">
        <w:rPr>
          <w:rFonts w:ascii="Lato" w:hAnsi="Lato"/>
        </w:rPr>
        <w:t xml:space="preserve">a </w:t>
      </w:r>
      <w:r w:rsidR="00650FEF">
        <w:rPr>
          <w:rFonts w:ascii="Lato" w:hAnsi="Lato"/>
        </w:rPr>
        <w:fldChar w:fldCharType="begin"/>
      </w:r>
      <w:r w:rsidR="00E7126B">
        <w:rPr>
          <w:rFonts w:ascii="Lato" w:hAnsi="Lato"/>
        </w:rPr>
        <w:instrText xml:space="preserve"> REF _Ref141790294 \r \h </w:instrText>
      </w:r>
      <w:r w:rsidR="00650FEF">
        <w:rPr>
          <w:rFonts w:ascii="Lato" w:hAnsi="Lato"/>
        </w:rPr>
      </w:r>
      <w:r w:rsidR="00650FEF">
        <w:rPr>
          <w:rFonts w:ascii="Lato" w:hAnsi="Lato"/>
        </w:rPr>
        <w:fldChar w:fldCharType="separate"/>
      </w:r>
      <w:r w:rsidR="001C7151">
        <w:rPr>
          <w:rFonts w:ascii="Lato" w:hAnsi="Lato"/>
        </w:rPr>
        <w:t>6.29</w:t>
      </w:r>
      <w:r w:rsidR="00650FEF">
        <w:rPr>
          <w:rFonts w:ascii="Lato" w:hAnsi="Lato"/>
        </w:rPr>
        <w:fldChar w:fldCharType="end"/>
      </w:r>
      <w:r w:rsidR="00E7126B">
        <w:rPr>
          <w:rFonts w:ascii="Lato" w:hAnsi="Lato"/>
        </w:rPr>
        <w:t xml:space="preserve"> </w:t>
      </w:r>
      <w:r w:rsidRPr="0037634B">
        <w:rPr>
          <w:rFonts w:ascii="Lato" w:hAnsi="Lato"/>
        </w:rPr>
        <w:t xml:space="preserve">Zmluvy, je Objednávateľ oprávnený uložiť Dopravcovi zmluvnú pokutu vo výške do </w:t>
      </w:r>
      <w:r w:rsidR="00611B80">
        <w:rPr>
          <w:rFonts w:ascii="Lato" w:hAnsi="Lato"/>
        </w:rPr>
        <w:t>300</w:t>
      </w:r>
      <w:r w:rsidRPr="0037634B">
        <w:rPr>
          <w:rFonts w:ascii="Lato" w:hAnsi="Lato"/>
        </w:rPr>
        <w:t xml:space="preserve"> EUR (</w:t>
      </w:r>
      <w:r w:rsidR="00611B80">
        <w:rPr>
          <w:rFonts w:ascii="Lato" w:hAnsi="Lato"/>
        </w:rPr>
        <w:t>tristo</w:t>
      </w:r>
      <w:r w:rsidR="00611B80" w:rsidRPr="0037634B">
        <w:rPr>
          <w:rFonts w:ascii="Lato" w:hAnsi="Lato"/>
        </w:rPr>
        <w:t xml:space="preserve"> </w:t>
      </w:r>
      <w:r w:rsidRPr="0037634B">
        <w:rPr>
          <w:rFonts w:ascii="Lato" w:hAnsi="Lato"/>
        </w:rPr>
        <w:t>eur) za každý jednotlivý prípad porušenia</w:t>
      </w:r>
      <w:r w:rsidR="00FE5476">
        <w:rPr>
          <w:rFonts w:ascii="Lato" w:hAnsi="Lato"/>
        </w:rPr>
        <w:t>.</w:t>
      </w:r>
    </w:p>
    <w:p w14:paraId="184D0720" w14:textId="7604EDAC" w:rsidR="00B06737" w:rsidRPr="0037634B" w:rsidRDefault="001D33DB" w:rsidP="00843502">
      <w:pPr>
        <w:pStyle w:val="ListParagraph"/>
        <w:widowControl w:val="0"/>
        <w:numPr>
          <w:ilvl w:val="0"/>
          <w:numId w:val="119"/>
        </w:numPr>
        <w:spacing w:after="120" w:line="240" w:lineRule="auto"/>
        <w:ind w:left="1134" w:hanging="425"/>
        <w:contextualSpacing w:val="0"/>
        <w:jc w:val="both"/>
        <w:rPr>
          <w:rFonts w:ascii="Lato" w:hAnsi="Lato"/>
        </w:rPr>
      </w:pPr>
      <w:r w:rsidRPr="0037634B">
        <w:rPr>
          <w:rFonts w:ascii="Lato" w:hAnsi="Lato"/>
        </w:rPr>
        <w:t xml:space="preserve">Ak </w:t>
      </w:r>
      <w:r w:rsidR="00027B91" w:rsidRPr="0037634B">
        <w:rPr>
          <w:rFonts w:ascii="Lato" w:hAnsi="Lato"/>
        </w:rPr>
        <w:t xml:space="preserve">Dopravca poruší pravidlá dohodnuté v článku </w:t>
      </w:r>
      <w:r w:rsidR="000128CD" w:rsidRPr="0037634B">
        <w:rPr>
          <w:rFonts w:ascii="Lato" w:hAnsi="Lato"/>
        </w:rPr>
        <w:t>8</w:t>
      </w:r>
      <w:r w:rsidR="00027B91" w:rsidRPr="0037634B">
        <w:rPr>
          <w:rFonts w:ascii="Lato" w:hAnsi="Lato"/>
        </w:rPr>
        <w:t xml:space="preserve"> Zmluvy pri zmene subdodávateľa alebo pri doplnení nového subdodávateľa, je Objednávateľ oprávnený </w:t>
      </w:r>
      <w:r w:rsidR="00C32FB5" w:rsidRPr="0037634B">
        <w:rPr>
          <w:rFonts w:ascii="Lato" w:hAnsi="Lato"/>
        </w:rPr>
        <w:t xml:space="preserve">uložiť Dopravcovi zmluvnú pokutu </w:t>
      </w:r>
      <w:r w:rsidR="00027B91" w:rsidRPr="0037634B">
        <w:rPr>
          <w:rFonts w:ascii="Lato" w:hAnsi="Lato"/>
        </w:rPr>
        <w:t>vo výške</w:t>
      </w:r>
      <w:r w:rsidR="001A66BE" w:rsidRPr="0037634B">
        <w:rPr>
          <w:rFonts w:ascii="Lato" w:hAnsi="Lato"/>
        </w:rPr>
        <w:t xml:space="preserve"> do</w:t>
      </w:r>
      <w:r w:rsidR="00027B91" w:rsidRPr="0037634B">
        <w:rPr>
          <w:rFonts w:ascii="Lato" w:hAnsi="Lato"/>
        </w:rPr>
        <w:t xml:space="preserve"> </w:t>
      </w:r>
      <w:r w:rsidR="00611B80">
        <w:rPr>
          <w:rFonts w:ascii="Lato" w:hAnsi="Lato"/>
        </w:rPr>
        <w:t>2</w:t>
      </w:r>
      <w:r w:rsidR="00611B80" w:rsidRPr="0037634B">
        <w:rPr>
          <w:rFonts w:ascii="Lato" w:hAnsi="Lato"/>
        </w:rPr>
        <w:t xml:space="preserve"> </w:t>
      </w:r>
      <w:r w:rsidR="00027B91" w:rsidRPr="0037634B">
        <w:rPr>
          <w:rFonts w:ascii="Lato" w:hAnsi="Lato"/>
        </w:rPr>
        <w:t>000 EUR (</w:t>
      </w:r>
      <w:r w:rsidR="00611B80">
        <w:rPr>
          <w:rFonts w:ascii="Lato" w:hAnsi="Lato"/>
        </w:rPr>
        <w:t>dvetisíc</w:t>
      </w:r>
      <w:r w:rsidR="00611B80" w:rsidRPr="0037634B">
        <w:rPr>
          <w:rFonts w:ascii="Lato" w:hAnsi="Lato"/>
        </w:rPr>
        <w:t xml:space="preserve"> </w:t>
      </w:r>
      <w:r w:rsidR="00027B91" w:rsidRPr="0037634B">
        <w:rPr>
          <w:rFonts w:ascii="Lato" w:hAnsi="Lato"/>
        </w:rPr>
        <w:t xml:space="preserve">eur) za každý </w:t>
      </w:r>
      <w:r w:rsidR="009879E6" w:rsidRPr="0037634B">
        <w:rPr>
          <w:rFonts w:ascii="Lato" w:hAnsi="Lato"/>
        </w:rPr>
        <w:t xml:space="preserve">aj začatý </w:t>
      </w:r>
      <w:r w:rsidR="00027B91" w:rsidRPr="0037634B">
        <w:rPr>
          <w:rFonts w:ascii="Lato" w:hAnsi="Lato"/>
        </w:rPr>
        <w:t>mesiac trvania každého prípadu porušenia</w:t>
      </w:r>
      <w:r w:rsidRPr="0037634B">
        <w:rPr>
          <w:rFonts w:ascii="Lato" w:hAnsi="Lato"/>
        </w:rPr>
        <w:t>.</w:t>
      </w:r>
    </w:p>
    <w:p w14:paraId="5E172200" w14:textId="5DC8F002" w:rsidR="004B2381" w:rsidRPr="0037634B" w:rsidRDefault="001D33DB" w:rsidP="00843502">
      <w:pPr>
        <w:pStyle w:val="ListParagraph"/>
        <w:widowControl w:val="0"/>
        <w:numPr>
          <w:ilvl w:val="0"/>
          <w:numId w:val="119"/>
        </w:numPr>
        <w:spacing w:after="120" w:line="240" w:lineRule="auto"/>
        <w:ind w:left="1134" w:hanging="425"/>
        <w:contextualSpacing w:val="0"/>
        <w:jc w:val="both"/>
        <w:rPr>
          <w:rFonts w:ascii="Lato" w:hAnsi="Lato"/>
        </w:rPr>
      </w:pPr>
      <w:r w:rsidRPr="0037634B">
        <w:rPr>
          <w:rFonts w:ascii="Lato" w:hAnsi="Lato"/>
        </w:rPr>
        <w:t xml:space="preserve">Ak </w:t>
      </w:r>
      <w:r w:rsidR="004B2381" w:rsidRPr="0037634B">
        <w:rPr>
          <w:rFonts w:ascii="Lato" w:hAnsi="Lato"/>
        </w:rPr>
        <w:t>Dopravca uzatvorí zmluvu alebo dodatok</w:t>
      </w:r>
      <w:r w:rsidR="007A5AFB">
        <w:rPr>
          <w:rFonts w:ascii="Lato" w:hAnsi="Lato"/>
        </w:rPr>
        <w:t xml:space="preserve"> k</w:t>
      </w:r>
      <w:r w:rsidR="00AC3294">
        <w:rPr>
          <w:rFonts w:ascii="Lato" w:hAnsi="Lato"/>
        </w:rPr>
        <w:t xml:space="preserve"> existujúcej </w:t>
      </w:r>
      <w:r w:rsidR="007A5AFB">
        <w:rPr>
          <w:rFonts w:ascii="Lato" w:hAnsi="Lato"/>
        </w:rPr>
        <w:t>zmluve</w:t>
      </w:r>
      <w:r w:rsidR="004B2381" w:rsidRPr="0037634B">
        <w:rPr>
          <w:rFonts w:ascii="Lato" w:hAnsi="Lato"/>
        </w:rPr>
        <w:t xml:space="preserve"> s dodávateľmi hardvérového a softvérového vybavenia pre tarifno-vybavovacie a informačné systémy</w:t>
      </w:r>
      <w:r w:rsidR="00143EFF">
        <w:rPr>
          <w:rFonts w:ascii="Lato" w:hAnsi="Lato"/>
        </w:rPr>
        <w:t xml:space="preserve"> obsahujúce zmluvné ustanovenia,</w:t>
      </w:r>
      <w:r w:rsidR="00143EFF" w:rsidRPr="0037634B">
        <w:rPr>
          <w:rFonts w:ascii="Lato" w:hAnsi="Lato"/>
        </w:rPr>
        <w:t xml:space="preserve"> </w:t>
      </w:r>
      <w:r w:rsidR="004B2381" w:rsidRPr="0037634B">
        <w:rPr>
          <w:rFonts w:ascii="Lato" w:hAnsi="Lato"/>
        </w:rPr>
        <w:t xml:space="preserve">ktoré </w:t>
      </w:r>
      <w:r w:rsidR="00143EFF" w:rsidRPr="00143EFF">
        <w:rPr>
          <w:rFonts w:ascii="Lato" w:hAnsi="Lato"/>
        </w:rPr>
        <w:t xml:space="preserve">by  vylučovali ich prepojenie s inými hardvérovými a softvérovými systémami </w:t>
      </w:r>
      <w:r w:rsidR="00143EFF">
        <w:rPr>
          <w:rFonts w:ascii="Lato" w:hAnsi="Lato"/>
        </w:rPr>
        <w:t xml:space="preserve">podľa bodu </w:t>
      </w:r>
      <w:r w:rsidR="00650FEF">
        <w:rPr>
          <w:rFonts w:ascii="Lato" w:hAnsi="Lato"/>
        </w:rPr>
        <w:fldChar w:fldCharType="begin"/>
      </w:r>
      <w:r w:rsidR="00120391">
        <w:rPr>
          <w:rFonts w:ascii="Lato" w:hAnsi="Lato"/>
        </w:rPr>
        <w:instrText xml:space="preserve"> REF _Ref122094063 \r \h </w:instrText>
      </w:r>
      <w:r w:rsidR="00650FEF">
        <w:rPr>
          <w:rFonts w:ascii="Lato" w:hAnsi="Lato"/>
        </w:rPr>
      </w:r>
      <w:r w:rsidR="00650FEF">
        <w:rPr>
          <w:rFonts w:ascii="Lato" w:hAnsi="Lato"/>
        </w:rPr>
        <w:fldChar w:fldCharType="separate"/>
      </w:r>
      <w:r w:rsidR="001C7151">
        <w:rPr>
          <w:rFonts w:ascii="Lato" w:hAnsi="Lato"/>
        </w:rPr>
        <w:t>6.15</w:t>
      </w:r>
      <w:r w:rsidR="00650FEF">
        <w:rPr>
          <w:rFonts w:ascii="Lato" w:hAnsi="Lato"/>
        </w:rPr>
        <w:fldChar w:fldCharType="end"/>
      </w:r>
      <w:r w:rsidR="00E7126B">
        <w:rPr>
          <w:rFonts w:ascii="Lato" w:hAnsi="Lato"/>
        </w:rPr>
        <w:t xml:space="preserve"> </w:t>
      </w:r>
      <w:r w:rsidR="007A5AFB">
        <w:rPr>
          <w:rFonts w:ascii="Lato" w:hAnsi="Lato"/>
        </w:rPr>
        <w:t>Zmluvy</w:t>
      </w:r>
      <w:r w:rsidR="004B2381" w:rsidRPr="0037634B">
        <w:rPr>
          <w:rFonts w:ascii="Lato" w:hAnsi="Lato"/>
        </w:rPr>
        <w:t xml:space="preserve">, je Objednávateľ oprávnený uložiť </w:t>
      </w:r>
      <w:r w:rsidR="00C32FB5" w:rsidRPr="0037634B">
        <w:rPr>
          <w:rFonts w:ascii="Lato" w:hAnsi="Lato"/>
        </w:rPr>
        <w:t xml:space="preserve">Dopravcovi </w:t>
      </w:r>
      <w:r w:rsidR="004B2381" w:rsidRPr="0037634B">
        <w:rPr>
          <w:rFonts w:ascii="Lato" w:hAnsi="Lato"/>
        </w:rPr>
        <w:t xml:space="preserve">zmluvnú pokutu vo výške do </w:t>
      </w:r>
      <w:r w:rsidR="00611B80">
        <w:rPr>
          <w:rFonts w:ascii="Lato" w:hAnsi="Lato"/>
        </w:rPr>
        <w:t>3 000</w:t>
      </w:r>
      <w:r w:rsidR="00611B80" w:rsidRPr="0037634B">
        <w:rPr>
          <w:rFonts w:ascii="Lato" w:hAnsi="Lato"/>
        </w:rPr>
        <w:t xml:space="preserve"> EUR (</w:t>
      </w:r>
      <w:r w:rsidR="00611B80">
        <w:rPr>
          <w:rFonts w:ascii="Lato" w:hAnsi="Lato"/>
        </w:rPr>
        <w:t>tritisíc</w:t>
      </w:r>
      <w:r w:rsidR="00611B80" w:rsidRPr="0037634B">
        <w:rPr>
          <w:rFonts w:ascii="Lato" w:hAnsi="Lato"/>
        </w:rPr>
        <w:t xml:space="preserve"> eur) </w:t>
      </w:r>
      <w:r w:rsidR="004B2381" w:rsidRPr="0037634B">
        <w:rPr>
          <w:rFonts w:ascii="Lato" w:hAnsi="Lato"/>
        </w:rPr>
        <w:t>za každý jednotlivý prípad porušenia</w:t>
      </w:r>
      <w:r w:rsidRPr="0037634B">
        <w:rPr>
          <w:rFonts w:ascii="Lato" w:hAnsi="Lato"/>
        </w:rPr>
        <w:t>.</w:t>
      </w:r>
    </w:p>
    <w:p w14:paraId="38804FDD" w14:textId="58EF9B09" w:rsidR="001D33DB" w:rsidRPr="0037634B" w:rsidRDefault="001D33DB" w:rsidP="00843502">
      <w:pPr>
        <w:pStyle w:val="ListParagraph"/>
        <w:widowControl w:val="0"/>
        <w:numPr>
          <w:ilvl w:val="0"/>
          <w:numId w:val="119"/>
        </w:numPr>
        <w:spacing w:after="120" w:line="240" w:lineRule="auto"/>
        <w:ind w:left="1134" w:hanging="425"/>
        <w:contextualSpacing w:val="0"/>
        <w:jc w:val="both"/>
        <w:rPr>
          <w:rFonts w:ascii="Lato" w:hAnsi="Lato"/>
        </w:rPr>
      </w:pPr>
      <w:r w:rsidRPr="0037634B">
        <w:rPr>
          <w:rFonts w:ascii="Lato" w:hAnsi="Lato"/>
        </w:rPr>
        <w:t>Ak Dopravca poruší povinnosť, ktorá pre neho vyplýva z </w:t>
      </w:r>
      <w:r w:rsidR="00A40629" w:rsidRPr="0037634B">
        <w:rPr>
          <w:rFonts w:ascii="Lato" w:hAnsi="Lato"/>
        </w:rPr>
        <w:t>bod</w:t>
      </w:r>
      <w:r w:rsidR="00A40629">
        <w:rPr>
          <w:rFonts w:ascii="Lato" w:hAnsi="Lato"/>
        </w:rPr>
        <w:t>u</w:t>
      </w:r>
      <w:r w:rsidR="00A40629" w:rsidRPr="0037634B">
        <w:rPr>
          <w:rFonts w:ascii="Lato" w:hAnsi="Lato"/>
        </w:rPr>
        <w:t xml:space="preserve"> </w:t>
      </w:r>
      <w:r w:rsidR="00650FEF" w:rsidRPr="0037634B">
        <w:rPr>
          <w:rFonts w:ascii="Lato" w:hAnsi="Lato"/>
        </w:rPr>
        <w:fldChar w:fldCharType="begin"/>
      </w:r>
      <w:r w:rsidRPr="0037634B">
        <w:rPr>
          <w:rFonts w:ascii="Lato" w:hAnsi="Lato"/>
        </w:rPr>
        <w:instrText xml:space="preserve"> REF _Ref98507510 \r \h </w:instrText>
      </w:r>
      <w:r w:rsidR="00650FEF" w:rsidRPr="0037634B">
        <w:rPr>
          <w:rFonts w:ascii="Lato" w:hAnsi="Lato"/>
        </w:rPr>
      </w:r>
      <w:r w:rsidR="00650FEF" w:rsidRPr="0037634B">
        <w:rPr>
          <w:rFonts w:ascii="Lato" w:hAnsi="Lato"/>
        </w:rPr>
        <w:fldChar w:fldCharType="separate"/>
      </w:r>
      <w:r w:rsidR="001C7151">
        <w:rPr>
          <w:rFonts w:ascii="Lato" w:hAnsi="Lato"/>
        </w:rPr>
        <w:t>10.1</w:t>
      </w:r>
      <w:r w:rsidR="00650FEF" w:rsidRPr="0037634B">
        <w:rPr>
          <w:rFonts w:ascii="Lato" w:hAnsi="Lato"/>
        </w:rPr>
        <w:fldChar w:fldCharType="end"/>
      </w:r>
      <w:r w:rsidRPr="0037634B">
        <w:rPr>
          <w:rFonts w:ascii="Lato" w:hAnsi="Lato"/>
        </w:rPr>
        <w:t xml:space="preserve"> Zmluvy, je Objednávateľ oprávnený uložiť Dopravcovi zmluvnú pokutu vo výške do </w:t>
      </w:r>
      <w:r w:rsidR="00611B80">
        <w:rPr>
          <w:rFonts w:ascii="Lato" w:hAnsi="Lato"/>
        </w:rPr>
        <w:t>200</w:t>
      </w:r>
      <w:r w:rsidR="00611B80" w:rsidRPr="0037634B">
        <w:rPr>
          <w:rFonts w:ascii="Lato" w:hAnsi="Lato"/>
        </w:rPr>
        <w:t xml:space="preserve"> </w:t>
      </w:r>
      <w:r w:rsidRPr="0037634B">
        <w:rPr>
          <w:rFonts w:ascii="Lato" w:hAnsi="Lato"/>
        </w:rPr>
        <w:t xml:space="preserve">EUR </w:t>
      </w:r>
      <w:r w:rsidR="00E7126B" w:rsidRPr="0037634B">
        <w:rPr>
          <w:rFonts w:ascii="Lato" w:hAnsi="Lato"/>
        </w:rPr>
        <w:t>(</w:t>
      </w:r>
      <w:r w:rsidR="00611B80">
        <w:rPr>
          <w:rFonts w:ascii="Lato" w:hAnsi="Lato"/>
        </w:rPr>
        <w:t xml:space="preserve">dvesto </w:t>
      </w:r>
      <w:r w:rsidRPr="0037634B">
        <w:rPr>
          <w:rFonts w:ascii="Lato" w:hAnsi="Lato"/>
        </w:rPr>
        <w:t>eur) za každý aj začatý deň porušenia príslušnej povinnosti.</w:t>
      </w:r>
    </w:p>
    <w:p w14:paraId="2D84A069" w14:textId="4937D5B9" w:rsidR="00EA3DE2" w:rsidRPr="0037634B" w:rsidRDefault="001D33DB" w:rsidP="00843502">
      <w:pPr>
        <w:pStyle w:val="ListParagraph"/>
        <w:widowControl w:val="0"/>
        <w:numPr>
          <w:ilvl w:val="0"/>
          <w:numId w:val="119"/>
        </w:numPr>
        <w:spacing w:after="120" w:line="240" w:lineRule="auto"/>
        <w:ind w:left="1134" w:hanging="425"/>
        <w:contextualSpacing w:val="0"/>
        <w:jc w:val="both"/>
        <w:rPr>
          <w:rFonts w:ascii="Lato" w:hAnsi="Lato"/>
        </w:rPr>
      </w:pPr>
      <w:r w:rsidRPr="0037634B">
        <w:rPr>
          <w:rFonts w:ascii="Lato" w:hAnsi="Lato"/>
        </w:rPr>
        <w:t xml:space="preserve">Ak </w:t>
      </w:r>
      <w:r w:rsidR="00EA3DE2" w:rsidRPr="0037634B">
        <w:rPr>
          <w:rFonts w:ascii="Lato" w:hAnsi="Lato"/>
        </w:rPr>
        <w:t xml:space="preserve">Dopravca poruší povinnosť, ktorá pre neho vyplýva z bodu </w:t>
      </w:r>
      <w:r w:rsidR="00650FEF">
        <w:rPr>
          <w:rFonts w:ascii="Lato" w:hAnsi="Lato"/>
        </w:rPr>
        <w:fldChar w:fldCharType="begin"/>
      </w:r>
      <w:r w:rsidR="00E76684">
        <w:rPr>
          <w:rFonts w:ascii="Lato" w:hAnsi="Lato"/>
        </w:rPr>
        <w:instrText xml:space="preserve"> REF _Ref116020972 \r \h </w:instrText>
      </w:r>
      <w:r w:rsidR="00650FEF">
        <w:rPr>
          <w:rFonts w:ascii="Lato" w:hAnsi="Lato"/>
        </w:rPr>
      </w:r>
      <w:r w:rsidR="00650FEF">
        <w:rPr>
          <w:rFonts w:ascii="Lato" w:hAnsi="Lato"/>
        </w:rPr>
        <w:fldChar w:fldCharType="separate"/>
      </w:r>
      <w:r w:rsidR="001C7151">
        <w:rPr>
          <w:rFonts w:ascii="Lato" w:hAnsi="Lato"/>
        </w:rPr>
        <w:t>10.2</w:t>
      </w:r>
      <w:r w:rsidR="00650FEF">
        <w:rPr>
          <w:rFonts w:ascii="Lato" w:hAnsi="Lato"/>
        </w:rPr>
        <w:fldChar w:fldCharType="end"/>
      </w:r>
      <w:r w:rsidR="00EA3DE2" w:rsidRPr="0037634B">
        <w:rPr>
          <w:rFonts w:ascii="Lato" w:hAnsi="Lato"/>
        </w:rPr>
        <w:t xml:space="preserve"> Zmluvy, je Objednávateľ oprávnený uložiť </w:t>
      </w:r>
      <w:r w:rsidR="00C32FB5" w:rsidRPr="0037634B">
        <w:rPr>
          <w:rFonts w:ascii="Lato" w:hAnsi="Lato"/>
        </w:rPr>
        <w:t xml:space="preserve">Dopravcovi </w:t>
      </w:r>
      <w:r w:rsidR="00EA3DE2" w:rsidRPr="0037634B">
        <w:rPr>
          <w:rFonts w:ascii="Lato" w:hAnsi="Lato"/>
        </w:rPr>
        <w:t>zmluvnú pokutu vo výške</w:t>
      </w:r>
      <w:r w:rsidR="00C32FB5" w:rsidRPr="0037634B">
        <w:rPr>
          <w:rFonts w:ascii="Lato" w:hAnsi="Lato"/>
        </w:rPr>
        <w:t xml:space="preserve"> do</w:t>
      </w:r>
      <w:r w:rsidR="00EA3DE2" w:rsidRPr="0037634B">
        <w:rPr>
          <w:rFonts w:ascii="Lato" w:hAnsi="Lato"/>
        </w:rPr>
        <w:t xml:space="preserve"> </w:t>
      </w:r>
      <w:r w:rsidR="00E7126B">
        <w:rPr>
          <w:rFonts w:ascii="Lato" w:hAnsi="Lato"/>
        </w:rPr>
        <w:t>2 000</w:t>
      </w:r>
      <w:r w:rsidR="00E7126B" w:rsidRPr="0037634B">
        <w:rPr>
          <w:rFonts w:ascii="Lato" w:hAnsi="Lato"/>
        </w:rPr>
        <w:t xml:space="preserve"> </w:t>
      </w:r>
      <w:r w:rsidR="00EA3DE2" w:rsidRPr="0037634B">
        <w:rPr>
          <w:rFonts w:ascii="Lato" w:hAnsi="Lato"/>
        </w:rPr>
        <w:t xml:space="preserve">EUR </w:t>
      </w:r>
      <w:r w:rsidR="00E7126B" w:rsidRPr="0037634B">
        <w:rPr>
          <w:rFonts w:ascii="Lato" w:hAnsi="Lato"/>
        </w:rPr>
        <w:t>(</w:t>
      </w:r>
      <w:r w:rsidR="00E7126B">
        <w:rPr>
          <w:rFonts w:ascii="Lato" w:hAnsi="Lato"/>
        </w:rPr>
        <w:t>dvetisíc</w:t>
      </w:r>
      <w:r w:rsidR="00E7126B" w:rsidRPr="0037634B">
        <w:rPr>
          <w:rFonts w:ascii="Lato" w:hAnsi="Lato"/>
        </w:rPr>
        <w:t xml:space="preserve"> </w:t>
      </w:r>
      <w:r w:rsidR="00EA3DE2" w:rsidRPr="0037634B">
        <w:rPr>
          <w:rFonts w:ascii="Lato" w:hAnsi="Lato"/>
        </w:rPr>
        <w:t>eur) za</w:t>
      </w:r>
      <w:r w:rsidR="001E3A7E" w:rsidRPr="0037634B">
        <w:rPr>
          <w:rFonts w:ascii="Lato" w:hAnsi="Lato"/>
        </w:rPr>
        <w:t> </w:t>
      </w:r>
      <w:r w:rsidR="00EA3DE2" w:rsidRPr="0037634B">
        <w:rPr>
          <w:rFonts w:ascii="Lato" w:hAnsi="Lato"/>
        </w:rPr>
        <w:t>prvý deň omeškania so splnením povinnosti a následne za každý aj začatý kalendárny mesiac omeškania so splnením povinnosti.</w:t>
      </w:r>
    </w:p>
    <w:p w14:paraId="540AAECA" w14:textId="13DF8F92" w:rsidR="001D33DB" w:rsidRPr="0037634B" w:rsidRDefault="001D33DB" w:rsidP="00843502">
      <w:pPr>
        <w:pStyle w:val="ListParagraph"/>
        <w:widowControl w:val="0"/>
        <w:numPr>
          <w:ilvl w:val="0"/>
          <w:numId w:val="119"/>
        </w:numPr>
        <w:spacing w:after="120" w:line="240" w:lineRule="auto"/>
        <w:ind w:left="1134" w:hanging="425"/>
        <w:contextualSpacing w:val="0"/>
        <w:jc w:val="both"/>
        <w:rPr>
          <w:rFonts w:ascii="Lato" w:hAnsi="Lato"/>
        </w:rPr>
      </w:pPr>
      <w:r w:rsidRPr="0037634B">
        <w:rPr>
          <w:rFonts w:ascii="Lato" w:hAnsi="Lato"/>
        </w:rPr>
        <w:t xml:space="preserve">Ak Dopravca poruší niektorú povinnosť, ktorá pre neho vyplýva z článku 14 Zmluvy, je Objednávateľ oprávnený </w:t>
      </w:r>
      <w:r w:rsidR="00C32FB5" w:rsidRPr="0037634B">
        <w:rPr>
          <w:rFonts w:ascii="Lato" w:hAnsi="Lato"/>
        </w:rPr>
        <w:t xml:space="preserve">uložiť Dopravcovi zmluvnú pokutu </w:t>
      </w:r>
      <w:r w:rsidRPr="0037634B">
        <w:rPr>
          <w:rFonts w:ascii="Lato" w:hAnsi="Lato"/>
        </w:rPr>
        <w:t xml:space="preserve">vo výške do </w:t>
      </w:r>
      <w:r w:rsidR="00611B80">
        <w:rPr>
          <w:rFonts w:ascii="Lato" w:hAnsi="Lato"/>
        </w:rPr>
        <w:t>300</w:t>
      </w:r>
      <w:r w:rsidR="00E7126B" w:rsidRPr="0037634B">
        <w:rPr>
          <w:rFonts w:ascii="Lato" w:hAnsi="Lato"/>
        </w:rPr>
        <w:t xml:space="preserve"> </w:t>
      </w:r>
      <w:r w:rsidRPr="0037634B">
        <w:rPr>
          <w:rFonts w:ascii="Lato" w:hAnsi="Lato"/>
        </w:rPr>
        <w:t xml:space="preserve">EUR </w:t>
      </w:r>
      <w:r w:rsidR="00E7126B" w:rsidRPr="0037634B">
        <w:rPr>
          <w:rFonts w:ascii="Lato" w:hAnsi="Lato"/>
        </w:rPr>
        <w:t>(</w:t>
      </w:r>
      <w:r w:rsidR="00611B80">
        <w:rPr>
          <w:rFonts w:ascii="Lato" w:hAnsi="Lato"/>
        </w:rPr>
        <w:t>tristo</w:t>
      </w:r>
      <w:r w:rsidR="00611B80" w:rsidRPr="0037634B">
        <w:rPr>
          <w:rFonts w:ascii="Lato" w:hAnsi="Lato"/>
        </w:rPr>
        <w:t xml:space="preserve"> </w:t>
      </w:r>
      <w:r w:rsidRPr="0037634B">
        <w:rPr>
          <w:rFonts w:ascii="Lato" w:hAnsi="Lato"/>
        </w:rPr>
        <w:t>eur) za každý prípad porušenia.</w:t>
      </w:r>
    </w:p>
    <w:p w14:paraId="38E062A2" w14:textId="77777777" w:rsidR="00491B37" w:rsidRPr="00A5149D" w:rsidRDefault="00491B37" w:rsidP="001A797C">
      <w:pPr>
        <w:pStyle w:val="Heading2"/>
        <w:keepNext w:val="0"/>
        <w:keepLines w:val="0"/>
        <w:widowControl w:val="0"/>
      </w:pPr>
      <w:r w:rsidRPr="00A5149D">
        <w:t>Zmluvné strany sa dohodli, že za porušenie konkretizovaných povinností Štandardov kvality je Objednávateľ oprávnený požadovať od Dopravcu zaplatenie zmluvnej pokuty vo výške podľa Prílohy č. 5 Zmluvy</w:t>
      </w:r>
      <w:r w:rsidR="00470EAA" w:rsidRPr="00A5149D">
        <w:t>.</w:t>
      </w:r>
    </w:p>
    <w:p w14:paraId="1334C63C" w14:textId="2308EAF3" w:rsidR="00FA6980" w:rsidRDefault="00027B91" w:rsidP="001A797C">
      <w:pPr>
        <w:pStyle w:val="Heading2"/>
        <w:keepNext w:val="0"/>
        <w:keepLines w:val="0"/>
        <w:widowControl w:val="0"/>
      </w:pPr>
      <w:r w:rsidRPr="00A5149D">
        <w:t xml:space="preserve">Zmluvné strany sa dohodli, že ak právoplatným rozhodnutím Protimonopolného úradu SR bude konštatované, že Dopravca sa pri získaní zákazky, ktorej výsledkom </w:t>
      </w:r>
      <w:r w:rsidRPr="00915F9B">
        <w:t xml:space="preserve">je táto </w:t>
      </w:r>
      <w:r w:rsidR="00192B3F" w:rsidRPr="003D1CD8">
        <w:t>Z</w:t>
      </w:r>
      <w:r w:rsidRPr="00915F9B">
        <w:t>mluva, dopustil kolúzneho správania alebo v prípade, ak Dopravca iným nedovole</w:t>
      </w:r>
      <w:r w:rsidRPr="00A5149D">
        <w:t>ným spôsobom ovplyvnil výber víťazného uchádzača, a tým narušil alebo ohrozil hospodársku súťaž, je Objednávateľ oprávnený požadovať od Dopravcu zaplatenie jednorazovej zmluvnej pokuty vo</w:t>
      </w:r>
      <w:r w:rsidR="00192B3F">
        <w:t> </w:t>
      </w:r>
      <w:r w:rsidRPr="00A5149D">
        <w:t xml:space="preserve">výške </w:t>
      </w:r>
      <w:r w:rsidR="00595DED">
        <w:t>10</w:t>
      </w:r>
      <w:r w:rsidR="00595DED" w:rsidRPr="00A5149D">
        <w:t xml:space="preserve"> </w:t>
      </w:r>
      <w:r w:rsidRPr="00A5149D">
        <w:t>%</w:t>
      </w:r>
      <w:r w:rsidR="00971AA4" w:rsidRPr="00A5149D">
        <w:t xml:space="preserve"> </w:t>
      </w:r>
      <w:r w:rsidRPr="00A5149D">
        <w:t>z hodnoty celej Zmluvy</w:t>
      </w:r>
      <w:r w:rsidR="000500E2" w:rsidRPr="00A5149D">
        <w:t>.</w:t>
      </w:r>
    </w:p>
    <w:p w14:paraId="6AA5960E" w14:textId="77777777" w:rsidR="00F644AB" w:rsidRDefault="00F644AB" w:rsidP="001A797C">
      <w:pPr>
        <w:pStyle w:val="Heading2"/>
        <w:keepNext w:val="0"/>
        <w:keepLines w:val="0"/>
        <w:widowControl w:val="0"/>
      </w:pPr>
      <w:r w:rsidRPr="00A5149D">
        <w:t>Dopravca je povinný zaplatiť zmluvnú pokutu na základe písomnej výzvy Objednávateľa do 30 dní od doručenia výzvy bezhotovostným prevodom na účet uvedený vo výzve.</w:t>
      </w:r>
    </w:p>
    <w:p w14:paraId="6D7A8202" w14:textId="77777777" w:rsidR="006719D0" w:rsidRPr="006719D0" w:rsidRDefault="007E7C74" w:rsidP="001A797C">
      <w:pPr>
        <w:pStyle w:val="Heading2"/>
        <w:keepNext w:val="0"/>
        <w:keepLines w:val="0"/>
        <w:widowControl w:val="0"/>
      </w:pPr>
      <w:r w:rsidRPr="00A5149D">
        <w:t>Zaplatenie zmluvnej pokuty nezbavuje Dopravcu záväzku splniť dotknutú povinnosť.</w:t>
      </w:r>
    </w:p>
    <w:p w14:paraId="0FDA6849" w14:textId="77777777" w:rsidR="007E7C74" w:rsidRPr="00A5149D" w:rsidRDefault="007E7C74" w:rsidP="001A797C">
      <w:pPr>
        <w:pStyle w:val="Heading2"/>
        <w:keepNext w:val="0"/>
        <w:keepLines w:val="0"/>
        <w:widowControl w:val="0"/>
      </w:pPr>
      <w:r w:rsidRPr="00A5149D">
        <w:t xml:space="preserve">Dohodnutím a zaplatením zmluvnej pokuty nie je dotknuté právo Objednávateľa na náhradu </w:t>
      </w:r>
      <w:r w:rsidRPr="00A5149D">
        <w:lastRenderedPageBreak/>
        <w:t>škody vo výške presahujúcej výšku zmluvnej pokuty v zmysle príslušnej legislatívy.</w:t>
      </w:r>
    </w:p>
    <w:p w14:paraId="48DF7F2D" w14:textId="77777777" w:rsidR="00BB7FA9" w:rsidRPr="00A5149D" w:rsidRDefault="007E7C74" w:rsidP="001A797C">
      <w:pPr>
        <w:pStyle w:val="Heading2"/>
        <w:keepNext w:val="0"/>
        <w:keepLines w:val="0"/>
        <w:widowControl w:val="0"/>
      </w:pPr>
      <w:r w:rsidRPr="00A5149D">
        <w:t>Kumulácia zmluvných pokút nie je vylúčená.</w:t>
      </w:r>
    </w:p>
    <w:p w14:paraId="411EC634" w14:textId="77777777" w:rsidR="002448FE" w:rsidRDefault="00C93B46" w:rsidP="001A797C">
      <w:pPr>
        <w:pStyle w:val="Heading2"/>
        <w:keepNext w:val="0"/>
        <w:keepLines w:val="0"/>
        <w:widowControl w:val="0"/>
      </w:pPr>
      <w:r w:rsidRPr="00A5149D">
        <w:t xml:space="preserve">Dopravca nie je povinný zaplatiť zmluvnú pokutu podľa článku </w:t>
      </w:r>
      <w:r w:rsidR="00AB7BD1" w:rsidRPr="00A5149D">
        <w:t>9</w:t>
      </w:r>
      <w:r w:rsidRPr="00A5149D">
        <w:t xml:space="preserve"> Zmluvy, ak sú dané okolnosti vylučujúce zodpovednosť v zmysle zákona č. 513/1991 Zb. Obchodný zákonník v znení neskorších predpisov</w:t>
      </w:r>
      <w:r w:rsidR="00796ECB" w:rsidRPr="00A5149D">
        <w:t xml:space="preserve"> (ďalej ako </w:t>
      </w:r>
      <w:r w:rsidR="00796ECB" w:rsidRPr="00A5149D">
        <w:rPr>
          <w:b/>
          <w:bCs/>
          <w:i/>
          <w:iCs/>
        </w:rPr>
        <w:t>„Obchodný zákonník“</w:t>
      </w:r>
      <w:r w:rsidR="00796ECB" w:rsidRPr="00A5149D">
        <w:t>)</w:t>
      </w:r>
      <w:r w:rsidRPr="00A5149D">
        <w:t xml:space="preserve"> alebo dôvody vyššej moci, ktoré majú svoj pôvod v živelných pohromách a prírodných katastrofách (ako napr. zemetrasenie, povodeň, zosuv pôdy, snehová kalamita), v epidémií alebo pandémii vyhlásenej záväzným právnym predpisom vzťahujúcim </w:t>
      </w:r>
      <w:r w:rsidR="00CE678F" w:rsidRPr="00A5149D">
        <w:t xml:space="preserve">sa na oblasť </w:t>
      </w:r>
      <w:r w:rsidR="00DE5670">
        <w:t>Vymedzeného územia</w:t>
      </w:r>
      <w:r w:rsidR="00C7396C" w:rsidRPr="00A5149D">
        <w:t xml:space="preserve"> podľa Prílohy č. 2</w:t>
      </w:r>
      <w:r w:rsidRPr="00A5149D">
        <w:t xml:space="preserve"> (napr. ochorenie COVID 19), vo vyhlásení núdzového alebo mimoriadneho stavu</w:t>
      </w:r>
      <w:r w:rsidR="004B20FC">
        <w:t xml:space="preserve"> </w:t>
      </w:r>
      <w:r w:rsidR="004B20FC" w:rsidRPr="00A5149D">
        <w:t>vzťahujúc</w:t>
      </w:r>
      <w:r w:rsidR="004B20FC">
        <w:t>eho</w:t>
      </w:r>
      <w:r w:rsidR="004B20FC" w:rsidRPr="00A5149D">
        <w:t xml:space="preserve"> sa na oblasť</w:t>
      </w:r>
      <w:r w:rsidR="004B20FC">
        <w:t xml:space="preserve"> Vymedzeného územia</w:t>
      </w:r>
      <w:r w:rsidRPr="00A5149D">
        <w:t>, alebo v</w:t>
      </w:r>
      <w:r w:rsidR="00A65E32">
        <w:t> </w:t>
      </w:r>
      <w:r w:rsidRPr="00A5149D">
        <w:t>nepredvídateľnej</w:t>
      </w:r>
      <w:r w:rsidR="00A65E32">
        <w:t xml:space="preserve"> </w:t>
      </w:r>
      <w:r w:rsidRPr="00A5149D">
        <w:t>ľudskej činnosti (napr. štrajk, občianske nepokoje, vojna).</w:t>
      </w:r>
    </w:p>
    <w:p w14:paraId="54A67F19" w14:textId="77777777" w:rsidR="00C87A46" w:rsidRPr="00A5149D" w:rsidRDefault="00C87A46" w:rsidP="001A797C">
      <w:pPr>
        <w:pStyle w:val="Heading2"/>
        <w:keepNext w:val="0"/>
        <w:keepLines w:val="0"/>
        <w:widowControl w:val="0"/>
      </w:pPr>
      <w:r>
        <w:t>Právo Objednávateľa na zaplatenie zmluvnej pokuty v každom konkrétnom prípade zaniká v takom rozsahu</w:t>
      </w:r>
      <w:r w:rsidR="00A40629">
        <w:t>,</w:t>
      </w:r>
      <w:r>
        <w:t xml:space="preserve"> v akom Dopravcovi bola za to isté porušenie povinnosti (ktoré zakladá nárok Objednávateľa na zmluvnú pokutu podľa tejto Zmluvy) udelená pokuta alebo iná peňažná sankcia podľa </w:t>
      </w:r>
      <w:r w:rsidRPr="00756CFB">
        <w:t>zákon</w:t>
      </w:r>
      <w:r>
        <w:t>a</w:t>
      </w:r>
      <w:r w:rsidRPr="00756CFB">
        <w:t xml:space="preserve"> č. 56/2012 Z. z.</w:t>
      </w:r>
      <w:r>
        <w:t>, ktorú Dopravca už preukázateľne zaplatil</w:t>
      </w:r>
      <w:r w:rsidRPr="00A5149D">
        <w:t>.</w:t>
      </w:r>
      <w:r>
        <w:t xml:space="preserve"> Zánik práva na zaplatenie zmluvnej pokuty podľa tohto bodu sa nedotýka tých zmluvných pokút, ktoré už Dopravca Objednávateľovi zaplatil alebo ktoré boli v súlade s touto Zmluvou Objednávateľom započítané voči iným pohľadávkam Dopravcu.</w:t>
      </w:r>
    </w:p>
    <w:p w14:paraId="1266C37E" w14:textId="77777777" w:rsidR="00DC56B2" w:rsidRPr="00DC56B2" w:rsidRDefault="00DC56B2" w:rsidP="001A797C">
      <w:pPr>
        <w:widowControl w:val="0"/>
      </w:pPr>
    </w:p>
    <w:p w14:paraId="0B667159" w14:textId="77777777" w:rsidR="004B400D" w:rsidRPr="00A5149D" w:rsidRDefault="004B400D" w:rsidP="001A797C">
      <w:pPr>
        <w:pStyle w:val="Heading1"/>
        <w:keepNext w:val="0"/>
        <w:keepLines w:val="0"/>
        <w:widowControl w:val="0"/>
        <w:ind w:left="0"/>
      </w:pPr>
      <w:r w:rsidRPr="00A5149D">
        <w:br/>
      </w:r>
      <w:bookmarkStart w:id="156" w:name="_Ref51846873"/>
      <w:r w:rsidRPr="00A5149D">
        <w:t>POISTENIE A BANKOVÁ ZÁRUKA</w:t>
      </w:r>
      <w:bookmarkEnd w:id="156"/>
    </w:p>
    <w:p w14:paraId="74171C20" w14:textId="77777777" w:rsidR="004B400D" w:rsidRPr="00A5149D" w:rsidRDefault="004B400D" w:rsidP="001A797C">
      <w:pPr>
        <w:pStyle w:val="Heading2"/>
        <w:keepNext w:val="0"/>
        <w:keepLines w:val="0"/>
        <w:widowControl w:val="0"/>
      </w:pPr>
      <w:bookmarkStart w:id="157" w:name="_Ref98507510"/>
      <w:r w:rsidRPr="00A5149D">
        <w:t>Dopravca je povinný mať po celú dobu poskytovania Služby uzavreté platné povinné zmluvné poistenie zodpovednosti za škodu spôsobenú prevádzkou motorového vozidla podľa zákona č. 381/2001 Z. z. o povinnom zmluvnom poistení zodpovednosti za škodu spôsobenú prevádzkou motorového vozidla a o zmene a doplnení niektorých zákonov v znení neskorších predpisov.</w:t>
      </w:r>
      <w:bookmarkEnd w:id="157"/>
    </w:p>
    <w:p w14:paraId="359EEBB1" w14:textId="77777777" w:rsidR="004B400D" w:rsidRPr="00A86621" w:rsidRDefault="00ED019F" w:rsidP="001A797C">
      <w:pPr>
        <w:pStyle w:val="Heading2"/>
        <w:keepNext w:val="0"/>
        <w:keepLines w:val="0"/>
        <w:widowControl w:val="0"/>
      </w:pPr>
      <w:bookmarkStart w:id="158" w:name="_Ref41926440"/>
      <w:bookmarkStart w:id="159" w:name="_Ref116020972"/>
      <w:r w:rsidRPr="00A86621">
        <w:t xml:space="preserve">Dopravca poskytne </w:t>
      </w:r>
      <w:r w:rsidR="00E7126B">
        <w:t>Objednávateľovi</w:t>
      </w:r>
      <w:r w:rsidR="00B07B01">
        <w:t xml:space="preserve"> </w:t>
      </w:r>
      <w:r w:rsidRPr="00A86621">
        <w:t>bankovú záruku na zabezpečenie plnenia Zmluvy</w:t>
      </w:r>
      <w:r w:rsidR="004B400D" w:rsidRPr="00A86621">
        <w:t xml:space="preserve"> vo</w:t>
      </w:r>
      <w:r w:rsidR="00D83FC5">
        <w:t> </w:t>
      </w:r>
      <w:r w:rsidR="004B400D" w:rsidRPr="00AF48D5">
        <w:t xml:space="preserve">výške </w:t>
      </w:r>
      <w:r w:rsidR="00E7126B" w:rsidRPr="00AF48D5">
        <w:t>30 000 EUR</w:t>
      </w:r>
      <w:r w:rsidR="00E7126B" w:rsidRPr="00AF48D5" w:rsidDel="007D1401">
        <w:t xml:space="preserve"> </w:t>
      </w:r>
      <w:r w:rsidR="00E7126B" w:rsidRPr="00A5149D">
        <w:t>(</w:t>
      </w:r>
      <w:r w:rsidR="00E7126B">
        <w:t>tridsaťtisíc eur</w:t>
      </w:r>
      <w:r w:rsidR="00E7126B" w:rsidRPr="00A5149D">
        <w:t>)</w:t>
      </w:r>
      <w:r w:rsidR="00E7126B" w:rsidRPr="00A86621">
        <w:t xml:space="preserve"> </w:t>
      </w:r>
      <w:r w:rsidR="004B400D" w:rsidRPr="00A86621">
        <w:t xml:space="preserve">(ďalej ako </w:t>
      </w:r>
      <w:r w:rsidR="004B400D" w:rsidRPr="00A86621">
        <w:rPr>
          <w:b/>
          <w:bCs/>
          <w:i/>
          <w:iCs/>
        </w:rPr>
        <w:t>„</w:t>
      </w:r>
      <w:r w:rsidR="0048104C" w:rsidRPr="00A86621">
        <w:rPr>
          <w:b/>
          <w:bCs/>
          <w:i/>
          <w:iCs/>
        </w:rPr>
        <w:t>b</w:t>
      </w:r>
      <w:r w:rsidR="004B400D" w:rsidRPr="00A86621">
        <w:rPr>
          <w:b/>
          <w:bCs/>
          <w:i/>
          <w:iCs/>
        </w:rPr>
        <w:t>anková záruka“</w:t>
      </w:r>
      <w:r w:rsidR="004B400D" w:rsidRPr="00A86621">
        <w:t>).</w:t>
      </w:r>
      <w:bookmarkEnd w:id="158"/>
      <w:r w:rsidR="00A669A9" w:rsidRPr="00A86621">
        <w:t xml:space="preserve"> Banková záruka bude predložená v lehote do 30 pracovných dní odo dňa podpisu Zmluvy.</w:t>
      </w:r>
      <w:bookmarkEnd w:id="159"/>
    </w:p>
    <w:p w14:paraId="2CC4A6B7" w14:textId="77777777" w:rsidR="00624BA4" w:rsidRPr="00624BA4" w:rsidRDefault="00537495" w:rsidP="001A797C">
      <w:pPr>
        <w:pStyle w:val="Heading2"/>
        <w:keepNext w:val="0"/>
        <w:keepLines w:val="0"/>
        <w:widowControl w:val="0"/>
      </w:pPr>
      <w:bookmarkStart w:id="160" w:name="_Ref115699904"/>
      <w:r w:rsidRPr="00A86621">
        <w:t>Bankovou zárukou budú zabezpečené všetky nároky Objednávateľa voči Dopravcovi</w:t>
      </w:r>
      <w:r w:rsidRPr="00A5149D">
        <w:t>, ktoré vzniknú na základe porušenia Zmluvy Dopravcom (vrátane všetkých úrokov z omeškania a akýchkoľvek zmluvných pokút a náhrad škôd, ktoré môže Objednávateľ od Dopravcu požadovať v súvislosti s touto Zmluvou a uhradenia splatných Preplatkov objednávateľa)</w:t>
      </w:r>
      <w:r w:rsidR="00D83FC5">
        <w:t>,</w:t>
      </w:r>
      <w:r w:rsidRPr="00A5149D">
        <w:t xml:space="preserve"> a to za podmienky, že Dopravca riadne a včas nesplnil niektorú z povinností vyplývajúcich pre Dopravcu z tejto Zmluvy a právnych predpisov</w:t>
      </w:r>
      <w:r w:rsidR="00F644AB" w:rsidRPr="00A5149D">
        <w:t xml:space="preserve"> a zároveň neuhradí </w:t>
      </w:r>
      <w:r w:rsidR="00FE3617">
        <w:t>nárok Objednávateľa</w:t>
      </w:r>
      <w:r w:rsidR="00F644AB" w:rsidRPr="00A5149D">
        <w:t xml:space="preserve"> do 30 dní odo dňa doručenia výzvy na </w:t>
      </w:r>
      <w:r w:rsidR="00FE3617">
        <w:t>jeho</w:t>
      </w:r>
      <w:r w:rsidR="00FE3617" w:rsidRPr="00A5149D">
        <w:t xml:space="preserve"> </w:t>
      </w:r>
      <w:r w:rsidR="00F644AB" w:rsidRPr="00A5149D">
        <w:t>zaplatenie</w:t>
      </w:r>
      <w:r w:rsidRPr="00A5149D">
        <w:t>. Objednávateľ je oprávnený čerpať peňažné prostriedky z bankovej záruky za predpokladu, že Dopravca riadne a včas nesplní akúkoľvek povinnosť vyplývajúc</w:t>
      </w:r>
      <w:r w:rsidR="00EB3242" w:rsidRPr="00A5149D">
        <w:t>u</w:t>
      </w:r>
      <w:r w:rsidRPr="00A5149D">
        <w:t xml:space="preserve"> zo Zmluvy a právnych predpisov. Objednávateľ je povinný bezodkladne informovať Dopravcu o akomkoľvek čerpaní peňažných prostriedkov z bankovej záruky.</w:t>
      </w:r>
      <w:bookmarkEnd w:id="160"/>
      <w:r w:rsidRPr="00A5149D">
        <w:t xml:space="preserve"> </w:t>
      </w:r>
    </w:p>
    <w:p w14:paraId="0F3C83EA" w14:textId="77777777" w:rsidR="004B400D" w:rsidRPr="00A5149D" w:rsidRDefault="004B400D" w:rsidP="001A797C">
      <w:pPr>
        <w:pStyle w:val="Heading2"/>
        <w:keepNext w:val="0"/>
        <w:keepLines w:val="0"/>
        <w:widowControl w:val="0"/>
      </w:pPr>
      <w:r w:rsidRPr="00A5149D">
        <w:t xml:space="preserve">Dopravca je povinný do </w:t>
      </w:r>
      <w:r w:rsidR="00D002B4" w:rsidRPr="00A5149D">
        <w:t xml:space="preserve">30 </w:t>
      </w:r>
      <w:r w:rsidRPr="00A5149D">
        <w:t xml:space="preserve">dní </w:t>
      </w:r>
      <w:r w:rsidR="00746277" w:rsidRPr="00A5149D">
        <w:t xml:space="preserve">od doručenia oznámenia </w:t>
      </w:r>
      <w:r w:rsidRPr="00A5149D">
        <w:t xml:space="preserve">o čerpaní </w:t>
      </w:r>
      <w:r w:rsidR="0048104C" w:rsidRPr="00A5149D">
        <w:t>b</w:t>
      </w:r>
      <w:r w:rsidRPr="00A5149D">
        <w:t>ankovej záruky Objednávateľom doplniť bankovú záruku do jej pôvodnej výšky. Doplnením bankovej záruky podľa predchádzajúcej vety sa rozumie (na základe dohody Dopravcu s bankou):</w:t>
      </w:r>
    </w:p>
    <w:p w14:paraId="1F9D5BC9" w14:textId="77777777" w:rsidR="004B400D" w:rsidRPr="00A5149D" w:rsidRDefault="004B400D" w:rsidP="001A797C">
      <w:pPr>
        <w:pStyle w:val="ListParagraph"/>
        <w:widowControl w:val="0"/>
        <w:numPr>
          <w:ilvl w:val="0"/>
          <w:numId w:val="12"/>
        </w:numPr>
        <w:spacing w:after="120" w:line="240" w:lineRule="auto"/>
        <w:ind w:left="1134" w:hanging="425"/>
        <w:contextualSpacing w:val="0"/>
        <w:jc w:val="both"/>
        <w:rPr>
          <w:rFonts w:ascii="Lato" w:hAnsi="Lato"/>
        </w:rPr>
      </w:pPr>
      <w:r w:rsidRPr="00A5149D">
        <w:rPr>
          <w:rFonts w:ascii="Lato" w:hAnsi="Lato"/>
        </w:rPr>
        <w:t>rozšírenie bankovej záruky na jej pôvodnú výšku, alebo</w:t>
      </w:r>
    </w:p>
    <w:p w14:paraId="72D6F533" w14:textId="77777777" w:rsidR="004B400D" w:rsidRPr="00FE3617" w:rsidRDefault="004B400D" w:rsidP="001A797C">
      <w:pPr>
        <w:pStyle w:val="ListParagraph"/>
        <w:widowControl w:val="0"/>
        <w:numPr>
          <w:ilvl w:val="0"/>
          <w:numId w:val="12"/>
        </w:numPr>
        <w:spacing w:after="120" w:line="240" w:lineRule="auto"/>
        <w:ind w:left="1134" w:hanging="425"/>
        <w:contextualSpacing w:val="0"/>
        <w:jc w:val="both"/>
        <w:rPr>
          <w:rFonts w:ascii="Lato" w:hAnsi="Lato"/>
        </w:rPr>
      </w:pPr>
      <w:r w:rsidRPr="00A5149D">
        <w:rPr>
          <w:rFonts w:ascii="Lato" w:hAnsi="Lato"/>
        </w:rPr>
        <w:t xml:space="preserve">zriadenie novej bankovej záruky na </w:t>
      </w:r>
      <w:r w:rsidR="00537495" w:rsidRPr="00A5149D">
        <w:rPr>
          <w:rFonts w:ascii="Lato" w:hAnsi="Lato"/>
        </w:rPr>
        <w:t>výšku pôvodnej bankovej záruky</w:t>
      </w:r>
      <w:r w:rsidRPr="00A5149D">
        <w:rPr>
          <w:rFonts w:ascii="Lato" w:hAnsi="Lato"/>
        </w:rPr>
        <w:t xml:space="preserve">, pričom Dopravca alebo banka doručí Objednávateľovi záručnú listinu, ktorou bola banková záruka rozšírená alebo </w:t>
      </w:r>
      <w:r w:rsidRPr="00FE3617">
        <w:rPr>
          <w:rFonts w:ascii="Lato" w:hAnsi="Lato"/>
        </w:rPr>
        <w:t>opätovne zriadená.</w:t>
      </w:r>
    </w:p>
    <w:p w14:paraId="3B8994CC" w14:textId="77777777" w:rsidR="00746277" w:rsidRPr="00FE3617" w:rsidRDefault="00746277" w:rsidP="001A797C">
      <w:pPr>
        <w:pStyle w:val="Heading2"/>
        <w:keepNext w:val="0"/>
        <w:keepLines w:val="0"/>
        <w:widowControl w:val="0"/>
      </w:pPr>
      <w:bookmarkStart w:id="161" w:name="_Ref115864203"/>
      <w:r w:rsidRPr="00FE3617">
        <w:lastRenderedPageBreak/>
        <w:t xml:space="preserve">Platnosť bankovej záruky končí uplynutím </w:t>
      </w:r>
      <w:r w:rsidR="00166A60" w:rsidRPr="00FE3617">
        <w:t xml:space="preserve">45 </w:t>
      </w:r>
      <w:r w:rsidRPr="00FE3617">
        <w:t>dní po skončení platnosti a účinnosti Zmluvy.</w:t>
      </w:r>
      <w:bookmarkEnd w:id="161"/>
    </w:p>
    <w:p w14:paraId="281E25E9" w14:textId="77777777" w:rsidR="00746277" w:rsidRPr="00A5149D" w:rsidRDefault="00746277" w:rsidP="001A797C">
      <w:pPr>
        <w:pStyle w:val="Heading2"/>
        <w:keepNext w:val="0"/>
        <w:keepLines w:val="0"/>
        <w:widowControl w:val="0"/>
      </w:pPr>
      <w:r w:rsidRPr="00FE3617">
        <w:t>Banková záruka zanikne uplynutím doby platnosti</w:t>
      </w:r>
      <w:r w:rsidRPr="00A5149D">
        <w:t>, ak si Objednávateľ do uplynutia doby platnosti neuplatnil svoje nároky voči banke vyplývajúce z vystavenej záručnej listiny.</w:t>
      </w:r>
    </w:p>
    <w:p w14:paraId="27A12048" w14:textId="1FF7338D" w:rsidR="00FE3617" w:rsidRDefault="004B400D" w:rsidP="001A797C">
      <w:pPr>
        <w:pStyle w:val="Heading2"/>
        <w:keepNext w:val="0"/>
        <w:keepLines w:val="0"/>
        <w:widowControl w:val="0"/>
      </w:pPr>
      <w:r w:rsidRPr="00A5149D">
        <w:t xml:space="preserve">Povinnosť Dopravcu podľa bodu </w:t>
      </w:r>
      <w:r w:rsidR="00572D6E">
        <w:fldChar w:fldCharType="begin"/>
      </w:r>
      <w:r w:rsidR="00572D6E">
        <w:instrText xml:space="preserve"> REF _Ref41926440 \r \h  \* MERGEFORMAT </w:instrText>
      </w:r>
      <w:r w:rsidR="00572D6E">
        <w:fldChar w:fldCharType="separate"/>
      </w:r>
      <w:r w:rsidR="001C7151">
        <w:t>10.2</w:t>
      </w:r>
      <w:r w:rsidR="00572D6E">
        <w:fldChar w:fldCharType="end"/>
      </w:r>
      <w:r w:rsidRPr="00A5149D">
        <w:t xml:space="preserve"> sa považuje za splnenú aj zložením finančných prostriedkov v požadovanej výške na účet </w:t>
      </w:r>
      <w:r w:rsidR="0021661C">
        <w:t>Objednávateľa</w:t>
      </w:r>
      <w:r w:rsidRPr="00A5149D">
        <w:t xml:space="preserve">. Objednávateľ vráti takto zložené </w:t>
      </w:r>
      <w:r w:rsidR="00746277" w:rsidRPr="00A5149D">
        <w:t xml:space="preserve">finančné </w:t>
      </w:r>
      <w:r w:rsidRPr="00A5149D">
        <w:t xml:space="preserve">prostriedky resp. zostatok Dopravcovi po uplynutí </w:t>
      </w:r>
      <w:r w:rsidR="00166A60" w:rsidRPr="00A5149D">
        <w:t xml:space="preserve">45 </w:t>
      </w:r>
      <w:r w:rsidR="00D002B4" w:rsidRPr="00A5149D">
        <w:t>dní</w:t>
      </w:r>
      <w:r w:rsidRPr="00A5149D">
        <w:t xml:space="preserve"> po skončení platnosti a účinnosti Zmluvy. Dopravca je povinný do </w:t>
      </w:r>
      <w:r w:rsidR="00166A60" w:rsidRPr="00A5149D">
        <w:t xml:space="preserve">30 </w:t>
      </w:r>
      <w:r w:rsidRPr="00A5149D">
        <w:t>dní po každom čerpaní zo zložených finančných prostriedkov, doplniť výšku zložených finančných prostriedkov na pôvodnú sumu.</w:t>
      </w:r>
    </w:p>
    <w:p w14:paraId="6B602C51" w14:textId="77777777" w:rsidR="00FE3617" w:rsidRDefault="00FE3617" w:rsidP="00843502">
      <w:pPr>
        <w:widowControl w:val="0"/>
      </w:pPr>
    </w:p>
    <w:p w14:paraId="6391082C" w14:textId="77777777" w:rsidR="00190154" w:rsidRPr="00A5149D" w:rsidRDefault="00190154" w:rsidP="001A797C">
      <w:pPr>
        <w:pStyle w:val="Heading1"/>
        <w:keepNext w:val="0"/>
        <w:keepLines w:val="0"/>
        <w:widowControl w:val="0"/>
        <w:ind w:left="0"/>
      </w:pPr>
      <w:r w:rsidRPr="00A5149D">
        <w:br/>
      </w:r>
      <w:bookmarkStart w:id="162" w:name="_Ref86315769"/>
      <w:r w:rsidRPr="00A5149D">
        <w:t>DOBA TRVANIA</w:t>
      </w:r>
      <w:r w:rsidR="00042F58" w:rsidRPr="00A5149D">
        <w:t xml:space="preserve"> </w:t>
      </w:r>
      <w:r w:rsidRPr="00A5149D">
        <w:t>ZMLUVY</w:t>
      </w:r>
      <w:bookmarkEnd w:id="162"/>
    </w:p>
    <w:p w14:paraId="4DF37DCA" w14:textId="77777777" w:rsidR="00190154" w:rsidRPr="001970A7" w:rsidRDefault="0083158E" w:rsidP="001A797C">
      <w:pPr>
        <w:pStyle w:val="Heading2"/>
        <w:keepNext w:val="0"/>
        <w:keepLines w:val="0"/>
        <w:widowControl w:val="0"/>
      </w:pPr>
      <w:r w:rsidRPr="00D77E5E">
        <w:rPr>
          <w:rFonts w:cs="Segoe UI"/>
        </w:rPr>
        <w:t xml:space="preserve">Zmluva nadobúda platnosť dňom jej podpísania oboma Zmluvnými stranami. Táto Zmluva podlieha v zmysle príslušných ustanovení zákona č. 40/1964 Zb. Občiansky zákonník v znení neskorších predpisov (ďalej ako </w:t>
      </w:r>
      <w:r w:rsidRPr="00D77E5E">
        <w:rPr>
          <w:rFonts w:cs="Segoe UI"/>
          <w:b/>
          <w:bCs/>
          <w:i/>
          <w:iCs/>
        </w:rPr>
        <w:t>„</w:t>
      </w:r>
      <w:r w:rsidRPr="00D77E5E">
        <w:rPr>
          <w:rFonts w:cs="Segoe UI"/>
          <w:b/>
          <w:bCs/>
        </w:rPr>
        <w:t>Občiansky zákonník</w:t>
      </w:r>
      <w:r w:rsidRPr="00D77E5E">
        <w:rPr>
          <w:rFonts w:cs="Segoe UI"/>
          <w:b/>
          <w:bCs/>
          <w:i/>
          <w:iCs/>
        </w:rPr>
        <w:t>“</w:t>
      </w:r>
      <w:r w:rsidRPr="00D77E5E">
        <w:rPr>
          <w:rFonts w:cs="Segoe UI"/>
        </w:rPr>
        <w:t xml:space="preserve">) v spojení s relevantnými ustanoveniami zákona č. 211/2000 Z. z. o slobodnom prístupe k informáciám a o zmene a doplnení niektorých zákonov (zákon o slobode informácií) v znení </w:t>
      </w:r>
      <w:r w:rsidRPr="001970A7">
        <w:rPr>
          <w:rFonts w:cs="Segoe UI"/>
        </w:rPr>
        <w:t>neskorších predpisov, povinnému zverejneniu a účinnosť v súlade s § 47a ods. 1 Občianskeho zákonníka nadobúda kalendárnym dňom nasledujúcim po dni jej zverejnenia Objednávateľom v Centrálnom registri zmlúv.</w:t>
      </w:r>
    </w:p>
    <w:p w14:paraId="112D8740" w14:textId="31F8F619" w:rsidR="00190154" w:rsidRPr="001970A7" w:rsidRDefault="00190154" w:rsidP="001A797C">
      <w:pPr>
        <w:pStyle w:val="Heading2"/>
        <w:keepNext w:val="0"/>
        <w:keepLines w:val="0"/>
        <w:widowControl w:val="0"/>
      </w:pPr>
      <w:bookmarkStart w:id="163" w:name="_Ref54013180"/>
      <w:bookmarkStart w:id="164" w:name="_Ref86314862"/>
      <w:r w:rsidRPr="001970A7">
        <w:t xml:space="preserve">Služba podľa tejto Zmluvy bude poskytovaná </w:t>
      </w:r>
      <w:r w:rsidR="002112C1" w:rsidRPr="001970A7">
        <w:t xml:space="preserve">desať (10) </w:t>
      </w:r>
      <w:r w:rsidR="00DD7763" w:rsidRPr="001970A7">
        <w:t>rokov</w:t>
      </w:r>
      <w:r w:rsidR="007910E6" w:rsidRPr="001970A7">
        <w:t xml:space="preserve"> od prvého dňa poskytovania Služby určeného podľa bodu </w:t>
      </w:r>
      <w:r w:rsidR="007910E6" w:rsidRPr="001970A7">
        <w:fldChar w:fldCharType="begin"/>
      </w:r>
      <w:r w:rsidR="007910E6" w:rsidRPr="001970A7">
        <w:instrText xml:space="preserve"> REF _Ref86314864 \r \h </w:instrText>
      </w:r>
      <w:r w:rsidR="001970A7">
        <w:instrText xml:space="preserve"> \* MERGEFORMAT </w:instrText>
      </w:r>
      <w:r w:rsidR="007910E6" w:rsidRPr="001970A7">
        <w:fldChar w:fldCharType="separate"/>
      </w:r>
      <w:r w:rsidR="007910E6" w:rsidRPr="001970A7">
        <w:t>11.3</w:t>
      </w:r>
      <w:r w:rsidR="007910E6" w:rsidRPr="001970A7">
        <w:fldChar w:fldCharType="end"/>
      </w:r>
      <w:r w:rsidR="007910E6" w:rsidRPr="001970A7">
        <w:t xml:space="preserve"> tejto Zmluvy</w:t>
      </w:r>
      <w:bookmarkEnd w:id="163"/>
      <w:r w:rsidR="00B65F39" w:rsidRPr="001970A7">
        <w:t>.</w:t>
      </w:r>
      <w:bookmarkEnd w:id="164"/>
    </w:p>
    <w:p w14:paraId="1AAA6610" w14:textId="2F58A7E3" w:rsidR="00190154" w:rsidRPr="001970A7" w:rsidRDefault="007910E6" w:rsidP="001A797C">
      <w:pPr>
        <w:pStyle w:val="Heading2"/>
        <w:keepNext w:val="0"/>
        <w:keepLines w:val="0"/>
        <w:widowControl w:val="0"/>
      </w:pPr>
      <w:bookmarkStart w:id="165" w:name="_Ref86314864"/>
      <w:r w:rsidRPr="001970A7">
        <w:t>P</w:t>
      </w:r>
      <w:r w:rsidR="00164F2D" w:rsidRPr="001970A7">
        <w:t xml:space="preserve">rvým dňom poskytovania Služby bude </w:t>
      </w:r>
      <w:r w:rsidR="00D8601B" w:rsidRPr="001970A7">
        <w:t xml:space="preserve">deň nasledujúci po uplynutí </w:t>
      </w:r>
      <w:r w:rsidR="004264C1" w:rsidRPr="001970A7">
        <w:t xml:space="preserve">90 </w:t>
      </w:r>
      <w:r w:rsidR="005E518D" w:rsidRPr="001970A7">
        <w:t>dní</w:t>
      </w:r>
      <w:r w:rsidR="00D8601B" w:rsidRPr="001970A7">
        <w:t xml:space="preserve"> odo dňa nadobudnutia účinnosti tejto Zmluvy, ak sa Zmluvné strany nedohodnú </w:t>
      </w:r>
      <w:r w:rsidRPr="001970A7">
        <w:t>na skoršom dátume začatia poskytovania Služby</w:t>
      </w:r>
      <w:r w:rsidR="00164F2D" w:rsidRPr="001970A7">
        <w:t>.</w:t>
      </w:r>
      <w:bookmarkEnd w:id="165"/>
    </w:p>
    <w:p w14:paraId="161A360D" w14:textId="77777777" w:rsidR="00190154" w:rsidRPr="001970A7" w:rsidRDefault="00190154" w:rsidP="001A797C">
      <w:pPr>
        <w:pStyle w:val="Heading2"/>
        <w:keepNext w:val="0"/>
        <w:keepLines w:val="0"/>
        <w:widowControl w:val="0"/>
      </w:pPr>
      <w:bookmarkStart w:id="166" w:name="_Ref71096621"/>
      <w:r w:rsidRPr="001970A7">
        <w:t>Táto Zmluva sa</w:t>
      </w:r>
      <w:r w:rsidR="005E1CCB" w:rsidRPr="001970A7">
        <w:t xml:space="preserve"> </w:t>
      </w:r>
      <w:r w:rsidR="00A033AF" w:rsidRPr="001970A7">
        <w:t>ukončuje</w:t>
      </w:r>
      <w:r w:rsidRPr="001970A7">
        <w:t>:</w:t>
      </w:r>
      <w:bookmarkEnd w:id="166"/>
    </w:p>
    <w:p w14:paraId="06985A15" w14:textId="77777777" w:rsidR="00190154" w:rsidRPr="001970A7" w:rsidRDefault="00190154" w:rsidP="001A797C">
      <w:pPr>
        <w:pStyle w:val="ListParagraph"/>
        <w:widowControl w:val="0"/>
        <w:numPr>
          <w:ilvl w:val="0"/>
          <w:numId w:val="16"/>
        </w:numPr>
        <w:spacing w:after="120" w:line="240" w:lineRule="auto"/>
        <w:ind w:left="1134" w:hanging="425"/>
        <w:contextualSpacing w:val="0"/>
        <w:jc w:val="both"/>
        <w:rPr>
          <w:rFonts w:ascii="Lato" w:hAnsi="Lato"/>
        </w:rPr>
      </w:pPr>
      <w:r w:rsidRPr="001970A7">
        <w:rPr>
          <w:rFonts w:ascii="Lato" w:hAnsi="Lato"/>
        </w:rPr>
        <w:t>uplynutím doby, na ktorú bola uzatvorená,</w:t>
      </w:r>
    </w:p>
    <w:p w14:paraId="1DC48470" w14:textId="77777777" w:rsidR="00190154" w:rsidRPr="001970A7" w:rsidRDefault="00190154" w:rsidP="001A797C">
      <w:pPr>
        <w:pStyle w:val="ListParagraph"/>
        <w:widowControl w:val="0"/>
        <w:numPr>
          <w:ilvl w:val="0"/>
          <w:numId w:val="16"/>
        </w:numPr>
        <w:spacing w:after="120" w:line="240" w:lineRule="auto"/>
        <w:ind w:left="1134" w:hanging="425"/>
        <w:contextualSpacing w:val="0"/>
        <w:jc w:val="both"/>
        <w:rPr>
          <w:rFonts w:ascii="Lato" w:hAnsi="Lato"/>
        </w:rPr>
      </w:pPr>
      <w:r w:rsidRPr="001970A7">
        <w:rPr>
          <w:rFonts w:ascii="Lato" w:hAnsi="Lato"/>
        </w:rPr>
        <w:t>písomnou dohodou Zmluvných strán,</w:t>
      </w:r>
    </w:p>
    <w:p w14:paraId="171987FE" w14:textId="77777777" w:rsidR="00190154" w:rsidRPr="001970A7" w:rsidRDefault="00190154" w:rsidP="001A797C">
      <w:pPr>
        <w:pStyle w:val="ListParagraph"/>
        <w:widowControl w:val="0"/>
        <w:numPr>
          <w:ilvl w:val="0"/>
          <w:numId w:val="16"/>
        </w:numPr>
        <w:spacing w:after="120" w:line="240" w:lineRule="auto"/>
        <w:ind w:left="1134" w:hanging="425"/>
        <w:contextualSpacing w:val="0"/>
        <w:jc w:val="both"/>
        <w:rPr>
          <w:rFonts w:ascii="Lato" w:hAnsi="Lato"/>
        </w:rPr>
      </w:pPr>
      <w:r w:rsidRPr="001970A7">
        <w:rPr>
          <w:rFonts w:ascii="Lato" w:hAnsi="Lato"/>
        </w:rPr>
        <w:t>uplynutím výpovednej lehoty, ak Objednávateľ alebo Dopravca využije právo vypovedať Zmluvu z dôvodov uvedených v tejto Zmluve,</w:t>
      </w:r>
    </w:p>
    <w:p w14:paraId="4982E3CE" w14:textId="77777777" w:rsidR="00190154" w:rsidRPr="001970A7" w:rsidRDefault="00190154" w:rsidP="001A797C">
      <w:pPr>
        <w:pStyle w:val="ListParagraph"/>
        <w:widowControl w:val="0"/>
        <w:numPr>
          <w:ilvl w:val="0"/>
          <w:numId w:val="16"/>
        </w:numPr>
        <w:spacing w:after="120" w:line="240" w:lineRule="auto"/>
        <w:ind w:left="1134" w:hanging="425"/>
        <w:contextualSpacing w:val="0"/>
        <w:jc w:val="both"/>
        <w:rPr>
          <w:rFonts w:ascii="Lato" w:hAnsi="Lato"/>
        </w:rPr>
      </w:pPr>
      <w:r w:rsidRPr="001970A7">
        <w:rPr>
          <w:rFonts w:ascii="Lato" w:hAnsi="Lato"/>
        </w:rPr>
        <w:t>odstúpením Zmluvnej strany od Zmluvy zo zákonných dôvodov alebo z dôvodov vymedzených v tejto Zmluve.</w:t>
      </w:r>
    </w:p>
    <w:p w14:paraId="3D6A2915" w14:textId="77777777" w:rsidR="00190154" w:rsidRPr="001970A7" w:rsidRDefault="00190154" w:rsidP="001A797C">
      <w:pPr>
        <w:pStyle w:val="Heading2"/>
        <w:keepNext w:val="0"/>
        <w:keepLines w:val="0"/>
        <w:widowControl w:val="0"/>
      </w:pPr>
      <w:r w:rsidRPr="001970A7">
        <w:t>Objednávateľ je oprávnený písomne vypovedať túto Zmluvu z nasledujúcich dôvodov:</w:t>
      </w:r>
    </w:p>
    <w:p w14:paraId="2CB6DCE7" w14:textId="7772608A" w:rsidR="00190154" w:rsidRPr="001970A7" w:rsidRDefault="00190154" w:rsidP="001A797C">
      <w:pPr>
        <w:pStyle w:val="ListParagraph"/>
        <w:widowControl w:val="0"/>
        <w:numPr>
          <w:ilvl w:val="0"/>
          <w:numId w:val="15"/>
        </w:numPr>
        <w:spacing w:after="120" w:line="240" w:lineRule="auto"/>
        <w:ind w:left="1134" w:hanging="425"/>
        <w:contextualSpacing w:val="0"/>
        <w:jc w:val="both"/>
        <w:rPr>
          <w:rFonts w:ascii="Lato" w:hAnsi="Lato"/>
        </w:rPr>
      </w:pPr>
      <w:r w:rsidRPr="001970A7">
        <w:rPr>
          <w:rFonts w:ascii="Lato" w:hAnsi="Lato"/>
        </w:rPr>
        <w:t xml:space="preserve">v prípade, ak Dopravca pred začatím poskytovania Služby riadne a včas nesplní všetky povinnosti, ktoré pre neho vyplývajú z bodu </w:t>
      </w:r>
      <w:r w:rsidR="00572D6E" w:rsidRPr="001970A7">
        <w:fldChar w:fldCharType="begin"/>
      </w:r>
      <w:r w:rsidR="00572D6E" w:rsidRPr="001970A7">
        <w:instrText xml:space="preserve"> REF _Ref116483700 \r \h  \* MERGEFORMAT </w:instrText>
      </w:r>
      <w:r w:rsidR="00572D6E" w:rsidRPr="001970A7">
        <w:fldChar w:fldCharType="separate"/>
      </w:r>
      <w:r w:rsidR="001C7151" w:rsidRPr="001970A7">
        <w:rPr>
          <w:rFonts w:ascii="Lato" w:hAnsi="Lato"/>
        </w:rPr>
        <w:t>3.4</w:t>
      </w:r>
      <w:r w:rsidR="00572D6E" w:rsidRPr="001970A7">
        <w:fldChar w:fldCharType="end"/>
      </w:r>
      <w:r w:rsidR="00CD270C" w:rsidRPr="001970A7">
        <w:rPr>
          <w:rFonts w:ascii="Lato" w:hAnsi="Lato"/>
        </w:rPr>
        <w:t xml:space="preserve"> </w:t>
      </w:r>
      <w:r w:rsidRPr="001970A7">
        <w:rPr>
          <w:rFonts w:ascii="Lato" w:hAnsi="Lato"/>
        </w:rPr>
        <w:t>Zmluvy. Výpovedná lehota</w:t>
      </w:r>
      <w:r w:rsidR="009F6FF9" w:rsidRPr="001970A7">
        <w:rPr>
          <w:rFonts w:ascii="Lato" w:hAnsi="Lato"/>
        </w:rPr>
        <w:t xml:space="preserve"> je stanovená Objednávateľom v rozsahu najmenej 30 dní</w:t>
      </w:r>
      <w:r w:rsidRPr="001970A7">
        <w:rPr>
          <w:rFonts w:ascii="Lato" w:hAnsi="Lato"/>
        </w:rPr>
        <w:t xml:space="preserve"> a začína plynúť dňom bezprostredne nasledujúcim po dni, v ktorom bola výpoveď doručená Dopravcovi</w:t>
      </w:r>
      <w:r w:rsidR="00CB53C0" w:rsidRPr="001970A7">
        <w:rPr>
          <w:rFonts w:ascii="Lato" w:hAnsi="Lato"/>
        </w:rPr>
        <w:t>,</w:t>
      </w:r>
    </w:p>
    <w:p w14:paraId="7E454E53" w14:textId="77777777" w:rsidR="00190154" w:rsidRPr="001970A7" w:rsidRDefault="00190154" w:rsidP="001A797C">
      <w:pPr>
        <w:pStyle w:val="ListParagraph"/>
        <w:widowControl w:val="0"/>
        <w:numPr>
          <w:ilvl w:val="0"/>
          <w:numId w:val="15"/>
        </w:numPr>
        <w:spacing w:after="120" w:line="240" w:lineRule="auto"/>
        <w:ind w:left="1134" w:hanging="425"/>
        <w:contextualSpacing w:val="0"/>
        <w:jc w:val="both"/>
        <w:rPr>
          <w:rFonts w:ascii="Lato" w:hAnsi="Lato"/>
        </w:rPr>
      </w:pPr>
      <w:r w:rsidRPr="001970A7">
        <w:rPr>
          <w:rFonts w:ascii="Lato" w:hAnsi="Lato"/>
        </w:rPr>
        <w:t>v prípade, ak Dopravca nezačne</w:t>
      </w:r>
      <w:r w:rsidR="0083316C" w:rsidRPr="001970A7">
        <w:rPr>
          <w:rFonts w:ascii="Lato" w:hAnsi="Lato"/>
        </w:rPr>
        <w:t xml:space="preserve"> </w:t>
      </w:r>
      <w:r w:rsidRPr="001970A7">
        <w:rPr>
          <w:rFonts w:ascii="Lato" w:hAnsi="Lato"/>
        </w:rPr>
        <w:t>poskytovať Službu odo dňa začiatku poskytovania Služby stanoveného v tejto Zmluve</w:t>
      </w:r>
      <w:r w:rsidR="00EA7721" w:rsidRPr="001970A7">
        <w:rPr>
          <w:rFonts w:ascii="Lato" w:hAnsi="Lato"/>
        </w:rPr>
        <w:t xml:space="preserve"> v rozsahu najmenej 50 % (vrátane) denného rozsahu Služby, ktorý je Dopravca povinný plniť podľa Prílohy č. 2 Zmluvy</w:t>
      </w:r>
      <w:r w:rsidRPr="001970A7">
        <w:rPr>
          <w:rFonts w:ascii="Lato" w:hAnsi="Lato"/>
        </w:rPr>
        <w:t xml:space="preserve">. Výpovedná lehota </w:t>
      </w:r>
      <w:r w:rsidR="009F6FF9" w:rsidRPr="001970A7">
        <w:rPr>
          <w:rFonts w:ascii="Lato" w:hAnsi="Lato"/>
        </w:rPr>
        <w:t xml:space="preserve">je stanovená Objednávateľom v rozsahu najmenej </w:t>
      </w:r>
      <w:r w:rsidR="00166A60" w:rsidRPr="001970A7">
        <w:rPr>
          <w:rFonts w:ascii="Lato" w:hAnsi="Lato"/>
        </w:rPr>
        <w:t xml:space="preserve">7 </w:t>
      </w:r>
      <w:r w:rsidR="00140727" w:rsidRPr="001970A7">
        <w:rPr>
          <w:rFonts w:ascii="Lato" w:hAnsi="Lato"/>
        </w:rPr>
        <w:t>dní</w:t>
      </w:r>
      <w:r w:rsidR="009F6FF9" w:rsidRPr="001970A7">
        <w:rPr>
          <w:rFonts w:ascii="Lato" w:hAnsi="Lato"/>
        </w:rPr>
        <w:t>,</w:t>
      </w:r>
      <w:r w:rsidRPr="001970A7">
        <w:rPr>
          <w:rFonts w:ascii="Lato" w:hAnsi="Lato"/>
        </w:rPr>
        <w:t xml:space="preserve"> a začína plynúť dňom bezprostredne nasledujúcim po dni, v ktorom bola výpoveď doručená Dopravcovi</w:t>
      </w:r>
      <w:r w:rsidR="00CB53C0" w:rsidRPr="001970A7">
        <w:rPr>
          <w:rFonts w:ascii="Lato" w:hAnsi="Lato"/>
        </w:rPr>
        <w:t>,</w:t>
      </w:r>
    </w:p>
    <w:p w14:paraId="43DAC023" w14:textId="77777777" w:rsidR="00190154" w:rsidRPr="001970A7" w:rsidRDefault="00190154" w:rsidP="001A797C">
      <w:pPr>
        <w:pStyle w:val="ListParagraph"/>
        <w:widowControl w:val="0"/>
        <w:numPr>
          <w:ilvl w:val="0"/>
          <w:numId w:val="15"/>
        </w:numPr>
        <w:spacing w:after="120" w:line="240" w:lineRule="auto"/>
        <w:ind w:left="1134" w:hanging="425"/>
        <w:contextualSpacing w:val="0"/>
        <w:jc w:val="both"/>
        <w:rPr>
          <w:rFonts w:ascii="Lato" w:hAnsi="Lato"/>
        </w:rPr>
      </w:pPr>
      <w:r w:rsidRPr="001970A7">
        <w:rPr>
          <w:rFonts w:ascii="Lato" w:hAnsi="Lato"/>
        </w:rPr>
        <w:t>v prípade, ak Dopravca preruší poskytovanie Služby</w:t>
      </w:r>
      <w:r w:rsidR="00BB4597" w:rsidRPr="001970A7">
        <w:rPr>
          <w:rFonts w:ascii="Lato" w:hAnsi="Lato"/>
        </w:rPr>
        <w:t xml:space="preserve"> o viac ako 24  hodín v rozsahu viac ako </w:t>
      </w:r>
      <w:r w:rsidR="00CB29EF" w:rsidRPr="001970A7">
        <w:rPr>
          <w:rFonts w:ascii="Lato" w:hAnsi="Lato"/>
        </w:rPr>
        <w:t>50</w:t>
      </w:r>
      <w:r w:rsidR="00BB4597" w:rsidRPr="001970A7">
        <w:rPr>
          <w:rFonts w:ascii="Lato" w:hAnsi="Lato"/>
        </w:rPr>
        <w:t xml:space="preserve"> % </w:t>
      </w:r>
      <w:r w:rsidR="00EA7721" w:rsidRPr="001970A7">
        <w:rPr>
          <w:rFonts w:ascii="Lato" w:hAnsi="Lato"/>
        </w:rPr>
        <w:t>denného rozsahu Služby, ktorý je Dopravca povinný plniť podľa Prílohy č. 2 Zmluvy</w:t>
      </w:r>
      <w:r w:rsidR="00BB4597" w:rsidRPr="001970A7">
        <w:rPr>
          <w:rFonts w:ascii="Lato" w:hAnsi="Lato"/>
        </w:rPr>
        <w:t>, a to</w:t>
      </w:r>
      <w:r w:rsidRPr="001970A7">
        <w:rPr>
          <w:rFonts w:ascii="Lato" w:hAnsi="Lato"/>
        </w:rPr>
        <w:t xml:space="preserve"> výlučne z dôvodov na strane Dopravcu (prerušenie nie je spôsobené dôvodmi vyššej moci). Výpovedná lehota </w:t>
      </w:r>
      <w:r w:rsidR="009F6FF9" w:rsidRPr="001970A7">
        <w:rPr>
          <w:rFonts w:ascii="Lato" w:hAnsi="Lato"/>
        </w:rPr>
        <w:t xml:space="preserve">je stanovená Objednávateľom v rozsahu </w:t>
      </w:r>
      <w:r w:rsidR="009F6FF9" w:rsidRPr="001970A7">
        <w:rPr>
          <w:rFonts w:ascii="Lato" w:hAnsi="Lato"/>
        </w:rPr>
        <w:lastRenderedPageBreak/>
        <w:t>najmenej</w:t>
      </w:r>
      <w:r w:rsidRPr="001970A7">
        <w:rPr>
          <w:rFonts w:ascii="Lato" w:hAnsi="Lato"/>
        </w:rPr>
        <w:t xml:space="preserve"> </w:t>
      </w:r>
      <w:r w:rsidR="00166A60" w:rsidRPr="001970A7">
        <w:rPr>
          <w:rFonts w:ascii="Lato" w:hAnsi="Lato"/>
        </w:rPr>
        <w:t xml:space="preserve">7 </w:t>
      </w:r>
      <w:r w:rsidR="00140727" w:rsidRPr="001970A7">
        <w:rPr>
          <w:rFonts w:ascii="Lato" w:hAnsi="Lato"/>
        </w:rPr>
        <w:t xml:space="preserve">dní </w:t>
      </w:r>
      <w:r w:rsidRPr="001970A7">
        <w:rPr>
          <w:rFonts w:ascii="Lato" w:hAnsi="Lato"/>
        </w:rPr>
        <w:t>a začína plynúť dňom bezprostredne nasledujúcim po</w:t>
      </w:r>
      <w:r w:rsidR="005257E4" w:rsidRPr="001970A7">
        <w:rPr>
          <w:rFonts w:ascii="Lato" w:hAnsi="Lato"/>
        </w:rPr>
        <w:t> </w:t>
      </w:r>
      <w:r w:rsidRPr="001970A7">
        <w:rPr>
          <w:rFonts w:ascii="Lato" w:hAnsi="Lato"/>
        </w:rPr>
        <w:t>dni, v ktorom bola výpoveď doručená Dopravcovi</w:t>
      </w:r>
      <w:r w:rsidR="00CB53C0" w:rsidRPr="001970A7">
        <w:rPr>
          <w:rFonts w:ascii="Lato" w:hAnsi="Lato"/>
        </w:rPr>
        <w:t>,</w:t>
      </w:r>
    </w:p>
    <w:p w14:paraId="3A09CD77" w14:textId="7A06F71A" w:rsidR="00EA7721" w:rsidRPr="001970A7" w:rsidRDefault="00EA7721" w:rsidP="001A797C">
      <w:pPr>
        <w:pStyle w:val="ListParagraph"/>
        <w:widowControl w:val="0"/>
        <w:numPr>
          <w:ilvl w:val="0"/>
          <w:numId w:val="15"/>
        </w:numPr>
        <w:spacing w:after="120" w:line="240" w:lineRule="auto"/>
        <w:ind w:left="1134" w:hanging="425"/>
        <w:contextualSpacing w:val="0"/>
        <w:jc w:val="both"/>
        <w:rPr>
          <w:rFonts w:ascii="Lato" w:hAnsi="Lato"/>
        </w:rPr>
      </w:pPr>
      <w:r w:rsidRPr="001970A7">
        <w:rPr>
          <w:rFonts w:ascii="Lato" w:hAnsi="Lato"/>
        </w:rPr>
        <w:t xml:space="preserve">v prípade porušenia povinnosti Dopravcu podľa bodu </w:t>
      </w:r>
      <w:r w:rsidR="00650FEF" w:rsidRPr="001970A7">
        <w:rPr>
          <w:rFonts w:ascii="Lato" w:hAnsi="Lato"/>
        </w:rPr>
        <w:fldChar w:fldCharType="begin"/>
      </w:r>
      <w:r w:rsidR="00F861C1" w:rsidRPr="001970A7">
        <w:rPr>
          <w:rFonts w:ascii="Lato" w:hAnsi="Lato"/>
        </w:rPr>
        <w:instrText xml:space="preserve"> REF _Ref122002684 \r \h </w:instrText>
      </w:r>
      <w:r w:rsidR="001970A7">
        <w:rPr>
          <w:rFonts w:ascii="Lato" w:hAnsi="Lato"/>
        </w:rPr>
        <w:instrText xml:space="preserve"> \* MERGEFORMAT </w:instrText>
      </w:r>
      <w:r w:rsidR="00650FEF" w:rsidRPr="001970A7">
        <w:rPr>
          <w:rFonts w:ascii="Lato" w:hAnsi="Lato"/>
        </w:rPr>
      </w:r>
      <w:r w:rsidR="00650FEF" w:rsidRPr="001970A7">
        <w:rPr>
          <w:rFonts w:ascii="Lato" w:hAnsi="Lato"/>
        </w:rPr>
        <w:fldChar w:fldCharType="separate"/>
      </w:r>
      <w:r w:rsidR="001C7151" w:rsidRPr="001970A7">
        <w:rPr>
          <w:rFonts w:ascii="Lato" w:hAnsi="Lato"/>
        </w:rPr>
        <w:t>6.7</w:t>
      </w:r>
      <w:r w:rsidR="00650FEF" w:rsidRPr="001970A7">
        <w:rPr>
          <w:rFonts w:ascii="Lato" w:hAnsi="Lato"/>
        </w:rPr>
        <w:fldChar w:fldCharType="end"/>
      </w:r>
      <w:r w:rsidR="00F861C1" w:rsidRPr="001970A7">
        <w:rPr>
          <w:rFonts w:ascii="Lato" w:hAnsi="Lato"/>
        </w:rPr>
        <w:t xml:space="preserve"> </w:t>
      </w:r>
      <w:r w:rsidRPr="001970A7">
        <w:rPr>
          <w:rFonts w:ascii="Lato" w:hAnsi="Lato"/>
        </w:rPr>
        <w:t>Zmluvy</w:t>
      </w:r>
      <w:r w:rsidR="007F3615" w:rsidRPr="001970A7">
        <w:rPr>
          <w:rFonts w:ascii="Lato" w:hAnsi="Lato"/>
        </w:rPr>
        <w:t xml:space="preserve"> pri zohľadnení bodu </w:t>
      </w:r>
      <w:r w:rsidR="00650FEF" w:rsidRPr="001970A7">
        <w:rPr>
          <w:rFonts w:ascii="Lato" w:hAnsi="Lato"/>
        </w:rPr>
        <w:fldChar w:fldCharType="begin"/>
      </w:r>
      <w:r w:rsidR="007F3615" w:rsidRPr="001970A7">
        <w:rPr>
          <w:rFonts w:ascii="Lato" w:hAnsi="Lato"/>
        </w:rPr>
        <w:instrText xml:space="preserve"> REF _Ref141792723 \r \h </w:instrText>
      </w:r>
      <w:r w:rsidR="001970A7">
        <w:rPr>
          <w:rFonts w:ascii="Lato" w:hAnsi="Lato"/>
        </w:rPr>
        <w:instrText xml:space="preserve"> \* MERGEFORMAT </w:instrText>
      </w:r>
      <w:r w:rsidR="00650FEF" w:rsidRPr="001970A7">
        <w:rPr>
          <w:rFonts w:ascii="Lato" w:hAnsi="Lato"/>
        </w:rPr>
      </w:r>
      <w:r w:rsidR="00650FEF" w:rsidRPr="001970A7">
        <w:rPr>
          <w:rFonts w:ascii="Lato" w:hAnsi="Lato"/>
        </w:rPr>
        <w:fldChar w:fldCharType="separate"/>
      </w:r>
      <w:r w:rsidR="001C7151" w:rsidRPr="001970A7">
        <w:rPr>
          <w:rFonts w:ascii="Lato" w:hAnsi="Lato"/>
        </w:rPr>
        <w:t>14.2</w:t>
      </w:r>
      <w:r w:rsidR="00650FEF" w:rsidRPr="001970A7">
        <w:rPr>
          <w:rFonts w:ascii="Lato" w:hAnsi="Lato"/>
        </w:rPr>
        <w:fldChar w:fldCharType="end"/>
      </w:r>
      <w:r w:rsidR="007F3615" w:rsidRPr="001970A7">
        <w:rPr>
          <w:rFonts w:ascii="Lato" w:hAnsi="Lato"/>
        </w:rPr>
        <w:t xml:space="preserve"> Zmluvy</w:t>
      </w:r>
      <w:r w:rsidRPr="001970A7">
        <w:rPr>
          <w:rFonts w:ascii="Lato" w:hAnsi="Lato"/>
        </w:rPr>
        <w:t>. Výpovedná lehota je stanovená Objednávateľom v rozsahu 180 dní a začína plynúť dňom bezprostredne nasledujúcim po dni, v ktorom bola výpoveď doručená Dopravcovi,</w:t>
      </w:r>
    </w:p>
    <w:p w14:paraId="251C2466" w14:textId="77777777" w:rsidR="00190154" w:rsidRPr="001970A7" w:rsidRDefault="00190154" w:rsidP="001A797C">
      <w:pPr>
        <w:pStyle w:val="ListParagraph"/>
        <w:widowControl w:val="0"/>
        <w:numPr>
          <w:ilvl w:val="0"/>
          <w:numId w:val="15"/>
        </w:numPr>
        <w:spacing w:after="120" w:line="240" w:lineRule="auto"/>
        <w:ind w:left="1134" w:hanging="425"/>
        <w:contextualSpacing w:val="0"/>
        <w:jc w:val="both"/>
        <w:rPr>
          <w:rFonts w:ascii="Lato" w:hAnsi="Lato"/>
        </w:rPr>
      </w:pPr>
      <w:r w:rsidRPr="001970A7">
        <w:rPr>
          <w:rFonts w:ascii="Lato" w:hAnsi="Lato"/>
        </w:rPr>
        <w:t xml:space="preserve">v prípade porušenia ktorejkoľvek ďalšej povinnosti Dopravcu vyplývajúcej z tejto Zmluvy, pokiaľ Dopravca povinnosť </w:t>
      </w:r>
      <w:r w:rsidR="009F6FF9" w:rsidRPr="001970A7">
        <w:rPr>
          <w:rFonts w:ascii="Lato" w:hAnsi="Lato"/>
        </w:rPr>
        <w:t xml:space="preserve">opakovane </w:t>
      </w:r>
      <w:r w:rsidRPr="001970A7">
        <w:rPr>
          <w:rFonts w:ascii="Lato" w:hAnsi="Lato"/>
        </w:rPr>
        <w:t xml:space="preserve">nesplní ani v dodatočnej lehote na nápravu, ktorú mu poskytne Objednávateľ. Výpovedná lehota </w:t>
      </w:r>
      <w:r w:rsidR="009F6FF9" w:rsidRPr="001970A7">
        <w:rPr>
          <w:rFonts w:ascii="Lato" w:hAnsi="Lato"/>
        </w:rPr>
        <w:t xml:space="preserve">je stanovená Objednávateľom v rozsahu najmenej </w:t>
      </w:r>
      <w:r w:rsidR="00166A60" w:rsidRPr="001970A7">
        <w:rPr>
          <w:rFonts w:ascii="Lato" w:hAnsi="Lato"/>
        </w:rPr>
        <w:t xml:space="preserve">180 </w:t>
      </w:r>
      <w:r w:rsidR="00140727" w:rsidRPr="001970A7">
        <w:rPr>
          <w:rFonts w:ascii="Lato" w:hAnsi="Lato"/>
        </w:rPr>
        <w:t>dní</w:t>
      </w:r>
      <w:r w:rsidRPr="001970A7">
        <w:rPr>
          <w:rFonts w:ascii="Lato" w:hAnsi="Lato"/>
        </w:rPr>
        <w:t xml:space="preserve"> a začína plynúť prvým dňom mesiaca bezprostredne nasledujúceho po mesiaci, v ktorom bola výpoveď doručená Dopravcovi</w:t>
      </w:r>
      <w:r w:rsidR="00CB53C0" w:rsidRPr="001970A7">
        <w:rPr>
          <w:rFonts w:ascii="Lato" w:hAnsi="Lato"/>
        </w:rPr>
        <w:t>,</w:t>
      </w:r>
    </w:p>
    <w:p w14:paraId="43AD328C" w14:textId="3E093C36" w:rsidR="00190154" w:rsidRPr="001970A7" w:rsidRDefault="00190154" w:rsidP="001A797C">
      <w:pPr>
        <w:pStyle w:val="ListParagraph"/>
        <w:widowControl w:val="0"/>
        <w:numPr>
          <w:ilvl w:val="0"/>
          <w:numId w:val="15"/>
        </w:numPr>
        <w:spacing w:after="120" w:line="240" w:lineRule="auto"/>
        <w:ind w:left="1134" w:hanging="425"/>
        <w:contextualSpacing w:val="0"/>
        <w:jc w:val="both"/>
        <w:rPr>
          <w:rFonts w:ascii="Lato" w:hAnsi="Lato"/>
        </w:rPr>
      </w:pPr>
      <w:r w:rsidRPr="001970A7">
        <w:rPr>
          <w:rFonts w:ascii="Lato" w:hAnsi="Lato"/>
        </w:rPr>
        <w:t xml:space="preserve">v prípade, ak úhrn </w:t>
      </w:r>
      <w:r w:rsidR="00D7233D" w:rsidRPr="001970A7">
        <w:rPr>
          <w:rFonts w:ascii="Lato" w:hAnsi="Lato"/>
        </w:rPr>
        <w:t>nárokov na zmluvné pokuty</w:t>
      </w:r>
      <w:r w:rsidR="007910E6" w:rsidRPr="001970A7">
        <w:rPr>
          <w:rFonts w:ascii="Lato" w:hAnsi="Lato"/>
        </w:rPr>
        <w:t>,</w:t>
      </w:r>
      <w:r w:rsidR="007910E6" w:rsidRPr="001970A7">
        <w:t xml:space="preserve"> </w:t>
      </w:r>
      <w:r w:rsidR="007910E6" w:rsidRPr="001970A7">
        <w:rPr>
          <w:rFonts w:ascii="Lato" w:hAnsi="Lato"/>
        </w:rPr>
        <w:t>ktoré Objednávateľovi vznikli</w:t>
      </w:r>
      <w:r w:rsidR="00D7233D" w:rsidRPr="001970A7">
        <w:rPr>
          <w:rFonts w:ascii="Lato" w:hAnsi="Lato"/>
        </w:rPr>
        <w:t xml:space="preserve"> </w:t>
      </w:r>
      <w:r w:rsidRPr="001970A7">
        <w:rPr>
          <w:rFonts w:ascii="Lato" w:hAnsi="Lato"/>
        </w:rPr>
        <w:t>podľa čl</w:t>
      </w:r>
      <w:r w:rsidR="00CD270C" w:rsidRPr="001970A7">
        <w:rPr>
          <w:rFonts w:ascii="Lato" w:hAnsi="Lato"/>
        </w:rPr>
        <w:t>ánku</w:t>
      </w:r>
      <w:r w:rsidRPr="001970A7">
        <w:rPr>
          <w:rFonts w:ascii="Lato" w:hAnsi="Lato"/>
        </w:rPr>
        <w:t xml:space="preserve"> </w:t>
      </w:r>
      <w:r w:rsidR="00AB7BD1" w:rsidRPr="001970A7">
        <w:rPr>
          <w:rFonts w:ascii="Lato" w:hAnsi="Lato"/>
        </w:rPr>
        <w:t>9</w:t>
      </w:r>
      <w:r w:rsidRPr="001970A7">
        <w:rPr>
          <w:rFonts w:ascii="Lato" w:hAnsi="Lato"/>
        </w:rPr>
        <w:t xml:space="preserve"> </w:t>
      </w:r>
      <w:r w:rsidR="00D7233D" w:rsidRPr="001970A7">
        <w:rPr>
          <w:rFonts w:ascii="Lato" w:hAnsi="Lato"/>
        </w:rPr>
        <w:t xml:space="preserve">počas trvania Zmluvy </w:t>
      </w:r>
      <w:r w:rsidR="007910E6" w:rsidRPr="001970A7">
        <w:rPr>
          <w:rFonts w:ascii="Lato" w:hAnsi="Lato"/>
        </w:rPr>
        <w:t xml:space="preserve">(bez ohľadu na to či boli uplatnené alebo neskôr zaplatené) </w:t>
      </w:r>
      <w:r w:rsidRPr="001970A7">
        <w:rPr>
          <w:rFonts w:ascii="Lato" w:hAnsi="Lato"/>
        </w:rPr>
        <w:t xml:space="preserve">dosiahne </w:t>
      </w:r>
      <w:r w:rsidR="00CB29EF" w:rsidRPr="001970A7">
        <w:rPr>
          <w:rFonts w:ascii="Lato" w:hAnsi="Lato"/>
        </w:rPr>
        <w:t>viac ako</w:t>
      </w:r>
      <w:r w:rsidRPr="001970A7">
        <w:rPr>
          <w:rFonts w:ascii="Lato" w:hAnsi="Lato"/>
        </w:rPr>
        <w:t xml:space="preserve"> </w:t>
      </w:r>
      <w:r w:rsidR="004A28EB" w:rsidRPr="001970A7">
        <w:rPr>
          <w:rFonts w:ascii="Lato" w:hAnsi="Lato"/>
        </w:rPr>
        <w:t>80</w:t>
      </w:r>
      <w:r w:rsidR="001D1916" w:rsidRPr="001970A7">
        <w:rPr>
          <w:rFonts w:ascii="Lato" w:hAnsi="Lato"/>
        </w:rPr>
        <w:t xml:space="preserve">0 000 </w:t>
      </w:r>
      <w:r w:rsidR="00CB29EF" w:rsidRPr="001970A7">
        <w:rPr>
          <w:rFonts w:ascii="Lato" w:hAnsi="Lato"/>
        </w:rPr>
        <w:t xml:space="preserve">EUR </w:t>
      </w:r>
      <w:r w:rsidR="001D1916" w:rsidRPr="001970A7">
        <w:rPr>
          <w:rFonts w:ascii="Lato" w:hAnsi="Lato"/>
        </w:rPr>
        <w:t>(</w:t>
      </w:r>
      <w:r w:rsidR="004A28EB" w:rsidRPr="001970A7">
        <w:rPr>
          <w:rFonts w:ascii="Lato" w:hAnsi="Lato"/>
        </w:rPr>
        <w:t>osemsto</w:t>
      </w:r>
      <w:r w:rsidR="001D1916" w:rsidRPr="001970A7">
        <w:rPr>
          <w:rFonts w:ascii="Lato" w:hAnsi="Lato"/>
        </w:rPr>
        <w:t xml:space="preserve">tisíc </w:t>
      </w:r>
      <w:r w:rsidR="00CB29EF" w:rsidRPr="001970A7">
        <w:rPr>
          <w:rFonts w:ascii="Lato" w:hAnsi="Lato"/>
        </w:rPr>
        <w:t>eur)</w:t>
      </w:r>
      <w:r w:rsidRPr="001970A7">
        <w:rPr>
          <w:rFonts w:ascii="Lato" w:hAnsi="Lato"/>
        </w:rPr>
        <w:t xml:space="preserve">. Výpovedná lehota </w:t>
      </w:r>
      <w:r w:rsidR="009F6FF9" w:rsidRPr="001970A7">
        <w:rPr>
          <w:rFonts w:ascii="Lato" w:hAnsi="Lato"/>
        </w:rPr>
        <w:t xml:space="preserve">je stanovená Objednávateľom v rozsahu najmenej </w:t>
      </w:r>
      <w:r w:rsidR="00166A60" w:rsidRPr="001970A7">
        <w:rPr>
          <w:rFonts w:ascii="Lato" w:hAnsi="Lato"/>
        </w:rPr>
        <w:t xml:space="preserve">30 </w:t>
      </w:r>
      <w:r w:rsidR="00140727" w:rsidRPr="001970A7">
        <w:rPr>
          <w:rFonts w:ascii="Lato" w:hAnsi="Lato"/>
        </w:rPr>
        <w:t>dní</w:t>
      </w:r>
      <w:r w:rsidRPr="001970A7">
        <w:rPr>
          <w:rFonts w:ascii="Lato" w:hAnsi="Lato"/>
        </w:rPr>
        <w:t xml:space="preserve"> a začína plynúť dňom bezprostredne nasledujúcim po dni, v ktorom bola výpoveď doručená Dopravcovi.</w:t>
      </w:r>
    </w:p>
    <w:p w14:paraId="6679085D" w14:textId="77777777" w:rsidR="00190154" w:rsidRPr="001970A7" w:rsidRDefault="00190154" w:rsidP="001A797C">
      <w:pPr>
        <w:pStyle w:val="Heading2"/>
        <w:keepNext w:val="0"/>
        <w:keepLines w:val="0"/>
        <w:widowControl w:val="0"/>
      </w:pPr>
      <w:r w:rsidRPr="001970A7">
        <w:t>Dopravca je oprávnený písomne vypovedať túto Zmluvu z nasledujúcich dôvodov:</w:t>
      </w:r>
    </w:p>
    <w:p w14:paraId="4C42BA04" w14:textId="77777777" w:rsidR="00190154" w:rsidRPr="001970A7" w:rsidRDefault="00190154" w:rsidP="001A797C">
      <w:pPr>
        <w:pStyle w:val="ListParagraph"/>
        <w:widowControl w:val="0"/>
        <w:numPr>
          <w:ilvl w:val="0"/>
          <w:numId w:val="17"/>
        </w:numPr>
        <w:spacing w:after="120" w:line="240" w:lineRule="auto"/>
        <w:ind w:left="1134" w:hanging="425"/>
        <w:contextualSpacing w:val="0"/>
        <w:jc w:val="both"/>
        <w:rPr>
          <w:rFonts w:ascii="Lato" w:hAnsi="Lato"/>
        </w:rPr>
      </w:pPr>
      <w:r w:rsidRPr="001970A7">
        <w:rPr>
          <w:rFonts w:ascii="Lato" w:hAnsi="Lato"/>
        </w:rPr>
        <w:t xml:space="preserve">v prípade, ak je </w:t>
      </w:r>
      <w:r w:rsidR="001D1916" w:rsidRPr="001970A7">
        <w:rPr>
          <w:rFonts w:ascii="Lato" w:hAnsi="Lato"/>
        </w:rPr>
        <w:t>Objednávateľ</w:t>
      </w:r>
      <w:r w:rsidR="004F4A0C" w:rsidRPr="001970A7">
        <w:rPr>
          <w:rFonts w:ascii="Lato" w:hAnsi="Lato"/>
        </w:rPr>
        <w:t xml:space="preserve"> </w:t>
      </w:r>
      <w:r w:rsidRPr="001970A7">
        <w:rPr>
          <w:rFonts w:ascii="Lato" w:hAnsi="Lato"/>
        </w:rPr>
        <w:t xml:space="preserve">v omeškaní s úhradou Doplatku, ktorý má podobu </w:t>
      </w:r>
      <w:r w:rsidR="00140727" w:rsidRPr="001970A7">
        <w:rPr>
          <w:rFonts w:ascii="Lato" w:hAnsi="Lato"/>
        </w:rPr>
        <w:t>N</w:t>
      </w:r>
      <w:r w:rsidRPr="001970A7">
        <w:rPr>
          <w:rFonts w:ascii="Lato" w:hAnsi="Lato"/>
        </w:rPr>
        <w:t xml:space="preserve">edoplatku </w:t>
      </w:r>
      <w:r w:rsidR="001D1916" w:rsidRPr="001970A7">
        <w:rPr>
          <w:rFonts w:ascii="Lato" w:hAnsi="Lato"/>
        </w:rPr>
        <w:t>objednávateľa</w:t>
      </w:r>
      <w:r w:rsidRPr="001970A7">
        <w:rPr>
          <w:rFonts w:ascii="Lato" w:hAnsi="Lato"/>
        </w:rPr>
        <w:t xml:space="preserve">, o viac ako </w:t>
      </w:r>
      <w:r w:rsidR="00166A60" w:rsidRPr="001970A7">
        <w:rPr>
          <w:rFonts w:ascii="Lato" w:hAnsi="Lato"/>
        </w:rPr>
        <w:t>90</w:t>
      </w:r>
      <w:r w:rsidR="00140727" w:rsidRPr="001970A7">
        <w:rPr>
          <w:rFonts w:ascii="Lato" w:hAnsi="Lato"/>
        </w:rPr>
        <w:t xml:space="preserve"> </w:t>
      </w:r>
      <w:r w:rsidRPr="001970A7">
        <w:rPr>
          <w:rFonts w:ascii="Lato" w:hAnsi="Lato"/>
        </w:rPr>
        <w:t>dní po lehote splatnosti. Výpovedná lehota</w:t>
      </w:r>
      <w:r w:rsidR="007A4DE8" w:rsidRPr="001970A7">
        <w:rPr>
          <w:rFonts w:ascii="Lato" w:hAnsi="Lato"/>
        </w:rPr>
        <w:t xml:space="preserve"> je </w:t>
      </w:r>
      <w:r w:rsidR="009F6FF9" w:rsidRPr="001970A7">
        <w:rPr>
          <w:rFonts w:ascii="Lato" w:hAnsi="Lato"/>
        </w:rPr>
        <w:t>stanovená Dopravcom v rozsahu najmenej</w:t>
      </w:r>
      <w:r w:rsidRPr="001970A7">
        <w:rPr>
          <w:rFonts w:ascii="Lato" w:hAnsi="Lato"/>
        </w:rPr>
        <w:t xml:space="preserve"> </w:t>
      </w:r>
      <w:r w:rsidR="00166A60" w:rsidRPr="001970A7">
        <w:rPr>
          <w:rFonts w:ascii="Lato" w:hAnsi="Lato"/>
        </w:rPr>
        <w:t>180</w:t>
      </w:r>
      <w:r w:rsidR="00140727" w:rsidRPr="001970A7">
        <w:rPr>
          <w:rFonts w:ascii="Lato" w:hAnsi="Lato"/>
        </w:rPr>
        <w:t xml:space="preserve"> dní</w:t>
      </w:r>
      <w:r w:rsidRPr="001970A7">
        <w:rPr>
          <w:rFonts w:ascii="Lato" w:hAnsi="Lato"/>
        </w:rPr>
        <w:t xml:space="preserve"> a začína plynúť prvým dňom mesiaca bezprostredne nasledujúceho po mesiaci, v ktorom bola výpoveď doručená </w:t>
      </w:r>
      <w:r w:rsidR="001D1916" w:rsidRPr="001970A7">
        <w:rPr>
          <w:rFonts w:ascii="Lato" w:hAnsi="Lato"/>
        </w:rPr>
        <w:t>Objednávateľovi</w:t>
      </w:r>
      <w:r w:rsidR="007A4DE8" w:rsidRPr="001970A7">
        <w:rPr>
          <w:rFonts w:ascii="Lato" w:hAnsi="Lato"/>
        </w:rPr>
        <w:t xml:space="preserve">. </w:t>
      </w:r>
    </w:p>
    <w:p w14:paraId="36E70A50" w14:textId="77777777" w:rsidR="00190154" w:rsidRPr="00A86621" w:rsidRDefault="00190154" w:rsidP="001A797C">
      <w:pPr>
        <w:pStyle w:val="ListParagraph"/>
        <w:widowControl w:val="0"/>
        <w:numPr>
          <w:ilvl w:val="0"/>
          <w:numId w:val="17"/>
        </w:numPr>
        <w:spacing w:after="120" w:line="240" w:lineRule="auto"/>
        <w:ind w:left="1134" w:hanging="425"/>
        <w:contextualSpacing w:val="0"/>
        <w:jc w:val="both"/>
        <w:rPr>
          <w:rFonts w:ascii="Lato" w:hAnsi="Lato"/>
        </w:rPr>
      </w:pPr>
      <w:r w:rsidRPr="001970A7">
        <w:rPr>
          <w:rFonts w:ascii="Lato" w:hAnsi="Lato"/>
        </w:rPr>
        <w:t xml:space="preserve">v prípade, ak Objednávateľ </w:t>
      </w:r>
      <w:r w:rsidR="00580CDB" w:rsidRPr="001970A7">
        <w:rPr>
          <w:rFonts w:ascii="Lato" w:hAnsi="Lato"/>
        </w:rPr>
        <w:t xml:space="preserve">neoprávnene </w:t>
      </w:r>
      <w:r w:rsidRPr="001970A7">
        <w:rPr>
          <w:rFonts w:ascii="Lato" w:hAnsi="Lato"/>
        </w:rPr>
        <w:t xml:space="preserve">neakceptoval riadne a včas podané námietky Dopravcu proti </w:t>
      </w:r>
      <w:r w:rsidR="00140727" w:rsidRPr="001970A7">
        <w:rPr>
          <w:rFonts w:ascii="Lato" w:hAnsi="Lato"/>
        </w:rPr>
        <w:t>ročnému</w:t>
      </w:r>
      <w:r w:rsidRPr="001970A7">
        <w:rPr>
          <w:rFonts w:ascii="Lato" w:hAnsi="Lato"/>
        </w:rPr>
        <w:t xml:space="preserve"> zúčtovaniu a k dohode Zmluvných strán nedošlo ani po dvoch spoločných rokovaniach Zmluvných strán</w:t>
      </w:r>
      <w:r w:rsidR="00F861C1" w:rsidRPr="001970A7">
        <w:rPr>
          <w:rFonts w:ascii="Lato" w:hAnsi="Lato"/>
        </w:rPr>
        <w:t>, resp. do 60 dní odo dňa doručenia oprávnených námietok proti ročnému zúčtovaniu (podľa toho, ktorý moment nastane neskôr)</w:t>
      </w:r>
      <w:r w:rsidRPr="001970A7">
        <w:rPr>
          <w:rFonts w:ascii="Lato" w:hAnsi="Lato"/>
        </w:rPr>
        <w:t xml:space="preserve">. Výpovedná lehota </w:t>
      </w:r>
      <w:r w:rsidR="00934CED" w:rsidRPr="001970A7">
        <w:rPr>
          <w:rFonts w:ascii="Lato" w:hAnsi="Lato"/>
        </w:rPr>
        <w:t xml:space="preserve">je stanovená Dopravcom v rozsahu najmenej </w:t>
      </w:r>
      <w:r w:rsidR="00166A60" w:rsidRPr="001970A7">
        <w:rPr>
          <w:rFonts w:ascii="Lato" w:hAnsi="Lato"/>
        </w:rPr>
        <w:t>180</w:t>
      </w:r>
      <w:r w:rsidR="00140727" w:rsidRPr="001970A7">
        <w:rPr>
          <w:rFonts w:ascii="Lato" w:hAnsi="Lato"/>
        </w:rPr>
        <w:t xml:space="preserve"> dní </w:t>
      </w:r>
      <w:r w:rsidRPr="001970A7">
        <w:rPr>
          <w:rFonts w:ascii="Lato" w:hAnsi="Lato"/>
        </w:rPr>
        <w:t>a začína plynúť prvým dňom mesiaca bezprostredne nasledujúceho po</w:t>
      </w:r>
      <w:r w:rsidRPr="00A86621">
        <w:rPr>
          <w:rFonts w:ascii="Lato" w:hAnsi="Lato"/>
        </w:rPr>
        <w:t xml:space="preserve"> mesiaci, v ktorom bola výpoveď doručená Objednávateľovi.</w:t>
      </w:r>
    </w:p>
    <w:p w14:paraId="58837740" w14:textId="77777777" w:rsidR="00190154" w:rsidRPr="00A86621" w:rsidRDefault="00190154" w:rsidP="001A797C">
      <w:pPr>
        <w:pStyle w:val="Heading2"/>
        <w:keepNext w:val="0"/>
        <w:keepLines w:val="0"/>
        <w:widowControl w:val="0"/>
      </w:pPr>
      <w:r w:rsidRPr="00A86621">
        <w:t>Objednávateľ je oprávnený písomne odstúpiť od tejto Zmluvy z týchto dôvodov:</w:t>
      </w:r>
    </w:p>
    <w:p w14:paraId="4682CA6F" w14:textId="77777777" w:rsidR="00190154" w:rsidRPr="00A86621" w:rsidRDefault="00190154" w:rsidP="001A797C">
      <w:pPr>
        <w:pStyle w:val="ListParagraph"/>
        <w:widowControl w:val="0"/>
        <w:numPr>
          <w:ilvl w:val="0"/>
          <w:numId w:val="18"/>
        </w:numPr>
        <w:spacing w:after="120" w:line="240" w:lineRule="auto"/>
        <w:ind w:left="1134" w:hanging="425"/>
        <w:contextualSpacing w:val="0"/>
        <w:jc w:val="both"/>
        <w:rPr>
          <w:rFonts w:ascii="Lato" w:hAnsi="Lato"/>
        </w:rPr>
      </w:pPr>
      <w:r w:rsidRPr="00A86621">
        <w:rPr>
          <w:rFonts w:ascii="Lato" w:hAnsi="Lato"/>
        </w:rPr>
        <w:t xml:space="preserve">je splnený niektorý z dôvodov na odstúpenie od </w:t>
      </w:r>
      <w:r w:rsidR="00CB53C0" w:rsidRPr="00A86621">
        <w:rPr>
          <w:rFonts w:ascii="Lato" w:hAnsi="Lato"/>
        </w:rPr>
        <w:t>Z</w:t>
      </w:r>
      <w:r w:rsidRPr="00A86621">
        <w:rPr>
          <w:rFonts w:ascii="Lato" w:hAnsi="Lato"/>
        </w:rPr>
        <w:t>mluvy podľa zákona č. 343/2015 Z. z.</w:t>
      </w:r>
      <w:r w:rsidR="00CB53C0" w:rsidRPr="00A86621">
        <w:rPr>
          <w:rFonts w:ascii="Lato" w:hAnsi="Lato"/>
        </w:rPr>
        <w:t>,</w:t>
      </w:r>
    </w:p>
    <w:p w14:paraId="229CEBA7" w14:textId="77777777" w:rsidR="00190154" w:rsidRPr="00A86621" w:rsidRDefault="00736DCC" w:rsidP="001A797C">
      <w:pPr>
        <w:pStyle w:val="ListParagraph"/>
        <w:widowControl w:val="0"/>
        <w:numPr>
          <w:ilvl w:val="0"/>
          <w:numId w:val="18"/>
        </w:numPr>
        <w:spacing w:after="120" w:line="240" w:lineRule="auto"/>
        <w:ind w:left="1134" w:hanging="425"/>
        <w:contextualSpacing w:val="0"/>
        <w:jc w:val="both"/>
        <w:rPr>
          <w:rFonts w:ascii="Lato" w:hAnsi="Lato"/>
        </w:rPr>
      </w:pPr>
      <w:r>
        <w:rPr>
          <w:rFonts w:ascii="Lato" w:hAnsi="Lato"/>
        </w:rPr>
        <w:t xml:space="preserve">Dopravca prestane spĺňať podmienku zápisu do registra partnerov verejného sektora alebo v registri partnerov verejného sektora nemá zapísaných konečných užívateľov výhod </w:t>
      </w:r>
      <w:r w:rsidR="00190154" w:rsidRPr="00A86621">
        <w:rPr>
          <w:rFonts w:ascii="Lato" w:hAnsi="Lato"/>
        </w:rPr>
        <w:t>podľa zákona č. 315/2016 Z. z.</w:t>
      </w:r>
      <w:r w:rsidR="00CB53C0" w:rsidRPr="00A86621">
        <w:rPr>
          <w:rFonts w:ascii="Lato" w:hAnsi="Lato"/>
        </w:rPr>
        <w:t>,</w:t>
      </w:r>
    </w:p>
    <w:p w14:paraId="79092BA6" w14:textId="77777777" w:rsidR="00190154" w:rsidRPr="00A86621" w:rsidRDefault="00190154" w:rsidP="001A797C">
      <w:pPr>
        <w:pStyle w:val="ListParagraph"/>
        <w:widowControl w:val="0"/>
        <w:numPr>
          <w:ilvl w:val="0"/>
          <w:numId w:val="18"/>
        </w:numPr>
        <w:spacing w:after="120" w:line="240" w:lineRule="auto"/>
        <w:ind w:left="1134" w:hanging="425"/>
        <w:contextualSpacing w:val="0"/>
        <w:jc w:val="both"/>
        <w:rPr>
          <w:rFonts w:ascii="Lato" w:hAnsi="Lato"/>
        </w:rPr>
      </w:pPr>
      <w:r w:rsidRPr="00A86621">
        <w:rPr>
          <w:rFonts w:ascii="Lato" w:hAnsi="Lato"/>
        </w:rPr>
        <w:t>Dopravca stratil spôsobilosť vyžadovanú zákonom č. 56/2012 Z. z. alebo spôsobilosť vyžadovanú zákonom č. 343/2015 Z. z., alebo stratil iné právne alebo vecné predpoklady na riadne plnenie tejto Zmluvy</w:t>
      </w:r>
      <w:r w:rsidR="00934CED" w:rsidRPr="00A86621">
        <w:rPr>
          <w:rFonts w:ascii="Lato" w:hAnsi="Lato"/>
        </w:rPr>
        <w:t>,</w:t>
      </w:r>
    </w:p>
    <w:p w14:paraId="6FDC722B" w14:textId="77777777" w:rsidR="00042F58" w:rsidRPr="00A86621" w:rsidRDefault="00190154" w:rsidP="001A797C">
      <w:pPr>
        <w:pStyle w:val="ListParagraph"/>
        <w:widowControl w:val="0"/>
        <w:numPr>
          <w:ilvl w:val="0"/>
          <w:numId w:val="18"/>
        </w:numPr>
        <w:spacing w:after="120" w:line="240" w:lineRule="auto"/>
        <w:ind w:left="1134" w:hanging="425"/>
        <w:contextualSpacing w:val="0"/>
        <w:rPr>
          <w:rFonts w:ascii="Lato" w:hAnsi="Lato"/>
        </w:rPr>
      </w:pPr>
      <w:r w:rsidRPr="00A86621">
        <w:rPr>
          <w:rFonts w:ascii="Lato" w:hAnsi="Lato"/>
        </w:rPr>
        <w:t>z iných zákonných dôvodov.</w:t>
      </w:r>
    </w:p>
    <w:p w14:paraId="7714C6FE" w14:textId="77777777" w:rsidR="00042F58" w:rsidRPr="00A86621" w:rsidRDefault="00042F58" w:rsidP="001A797C">
      <w:pPr>
        <w:pStyle w:val="Heading2"/>
        <w:keepNext w:val="0"/>
        <w:keepLines w:val="0"/>
        <w:widowControl w:val="0"/>
      </w:pPr>
      <w:r w:rsidRPr="00A86621">
        <w:t xml:space="preserve">Všetky nevysporiadané práva a povinnosti vyplývajúce z tejto Zmluvy Objednávateľovi či Dopravcovi ku dňu ukončenia Zmluvy sú Objednávateľ a Dopravca povinní vysporiadať obdobne podľa príslušných ustanovení tejto Zmluvy bez zbytočného odkladu. </w:t>
      </w:r>
    </w:p>
    <w:p w14:paraId="7322E359" w14:textId="77777777" w:rsidR="00042F58" w:rsidRPr="00A5149D" w:rsidRDefault="00042F58" w:rsidP="001A797C">
      <w:pPr>
        <w:pStyle w:val="Heading2"/>
        <w:keepNext w:val="0"/>
        <w:keepLines w:val="0"/>
        <w:widowControl w:val="0"/>
      </w:pPr>
      <w:r w:rsidRPr="00A5149D">
        <w:t xml:space="preserve">V prípade ukončenia </w:t>
      </w:r>
      <w:r w:rsidR="001858FB" w:rsidRPr="00A5149D">
        <w:t xml:space="preserve">platnosti </w:t>
      </w:r>
      <w:r w:rsidRPr="00A5149D">
        <w:t>Zmluvy je Dopravca povinný poskytnúť Objednávateľovi potrebnú súčinnosť k tomu, aby jeho práva a povinnosti vyplývajúce zo zmlúv</w:t>
      </w:r>
      <w:r w:rsidR="008E43AE" w:rsidRPr="00A5149D">
        <w:t>, Tarify IDS Východ</w:t>
      </w:r>
      <w:r w:rsidRPr="00A5149D">
        <w:t xml:space="preserve"> a</w:t>
      </w:r>
      <w:r w:rsidR="006662E7" w:rsidRPr="00A5149D">
        <w:t xml:space="preserve"> iných </w:t>
      </w:r>
      <w:r w:rsidRPr="00A5149D">
        <w:t>dokumentov uzatvorených na základe Zmluvy a v súvislosti so zapojením Dopravcu do IDS Východ boli v prípade potreby Objednávateľa postúpené na Organizátora a</w:t>
      </w:r>
      <w:r w:rsidR="002F16F8" w:rsidRPr="00A5149D">
        <w:t>lebo dopravcu vybraného pre</w:t>
      </w:r>
      <w:r w:rsidR="005E1CCB" w:rsidRPr="00A5149D">
        <w:t> </w:t>
      </w:r>
      <w:r w:rsidR="002F16F8" w:rsidRPr="00A5149D">
        <w:t xml:space="preserve">následné zabezpečenie dopravnej obslužnosti pre </w:t>
      </w:r>
      <w:r w:rsidR="007E3CDA">
        <w:t>Vymedzené územie</w:t>
      </w:r>
      <w:r w:rsidR="002F16F8" w:rsidRPr="00A5149D">
        <w:t xml:space="preserve"> podľa postupov zákona č.</w:t>
      </w:r>
      <w:r w:rsidR="005E1CCB" w:rsidRPr="00A5149D">
        <w:t> </w:t>
      </w:r>
      <w:r w:rsidR="002F16F8" w:rsidRPr="00A5149D">
        <w:t xml:space="preserve">343/2015 Z. z. a tieto práva a povinnosti postúpiť tak, aby </w:t>
      </w:r>
      <w:r w:rsidR="002F16F8" w:rsidRPr="00A5149D">
        <w:lastRenderedPageBreak/>
        <w:t>k postúpeniu došlo najneskôr ku dňu ukončenia platnosti Zmluvy.</w:t>
      </w:r>
    </w:p>
    <w:p w14:paraId="1C78CEE3" w14:textId="77777777" w:rsidR="00CB53C0" w:rsidRPr="00A5149D" w:rsidRDefault="00CB53C0" w:rsidP="001A797C">
      <w:pPr>
        <w:widowControl w:val="0"/>
        <w:spacing w:after="120" w:line="240" w:lineRule="auto"/>
        <w:rPr>
          <w:rFonts w:ascii="Lato" w:hAnsi="Lato"/>
        </w:rPr>
      </w:pPr>
    </w:p>
    <w:p w14:paraId="61A59030" w14:textId="77777777" w:rsidR="00CB53C0" w:rsidRPr="00A5149D" w:rsidRDefault="00CB53C0" w:rsidP="001A797C">
      <w:pPr>
        <w:pStyle w:val="Heading1"/>
        <w:keepNext w:val="0"/>
        <w:keepLines w:val="0"/>
        <w:widowControl w:val="0"/>
        <w:ind w:left="0"/>
      </w:pPr>
      <w:r w:rsidRPr="00A5149D">
        <w:br/>
        <w:t>PRAVIDLÁ PRE ZMENU ZMLUVY</w:t>
      </w:r>
    </w:p>
    <w:p w14:paraId="27996458" w14:textId="77777777" w:rsidR="00CB53C0" w:rsidRPr="00A5149D" w:rsidRDefault="00CB53C0" w:rsidP="001A797C">
      <w:pPr>
        <w:pStyle w:val="Heading2"/>
        <w:keepNext w:val="0"/>
        <w:keepLines w:val="0"/>
        <w:widowControl w:val="0"/>
      </w:pPr>
      <w:r w:rsidRPr="00A5149D">
        <w:t xml:space="preserve">Zmluvné strany sa dohodli, že akékoľvek iné zmeny Zmluvy a jej príloh, než tie, </w:t>
      </w:r>
      <w:r w:rsidR="00BA012E" w:rsidRPr="00A5149D">
        <w:t>o</w:t>
      </w:r>
      <w:r w:rsidRPr="00A5149D">
        <w:t xml:space="preserve"> ktorých táto Zmluva predpokladá, že budú riešené formou oznámení a </w:t>
      </w:r>
      <w:r w:rsidR="00932D3D" w:rsidRPr="00A5149D">
        <w:t>P</w:t>
      </w:r>
      <w:r w:rsidRPr="00A5149D">
        <w:t xml:space="preserve">okynov </w:t>
      </w:r>
      <w:r w:rsidR="00205F0C" w:rsidRPr="00A5149D">
        <w:t>o</w:t>
      </w:r>
      <w:r w:rsidRPr="00A5149D">
        <w:t>bjednávateľa, budú riešené na základe vzájomnej dohody Zmluvných strán formou</w:t>
      </w:r>
      <w:r w:rsidR="00FB6327" w:rsidRPr="00A5149D">
        <w:t xml:space="preserve"> vzostupne číslovaného</w:t>
      </w:r>
      <w:r w:rsidRPr="00A5149D">
        <w:t xml:space="preserve"> </w:t>
      </w:r>
      <w:r w:rsidR="00AF4F52">
        <w:t xml:space="preserve">písomného </w:t>
      </w:r>
      <w:r w:rsidRPr="00A5149D">
        <w:t xml:space="preserve">dodatku k Zmluve </w:t>
      </w:r>
      <w:r w:rsidR="000352BD" w:rsidRPr="00A5149D">
        <w:t>za</w:t>
      </w:r>
      <w:r w:rsidRPr="00A5149D">
        <w:t xml:space="preserve"> podmienk</w:t>
      </w:r>
      <w:r w:rsidR="000352BD" w:rsidRPr="00A5149D">
        <w:t>y</w:t>
      </w:r>
      <w:r w:rsidRPr="00A5149D">
        <w:t xml:space="preserve"> súladu dodatku </w:t>
      </w:r>
      <w:r w:rsidR="004E1D62" w:rsidRPr="00A5149D">
        <w:t>so zákonom</w:t>
      </w:r>
      <w:r w:rsidRPr="00A5149D">
        <w:t xml:space="preserve"> č. 343/2015 Z. z.</w:t>
      </w:r>
    </w:p>
    <w:p w14:paraId="42AB54D1" w14:textId="77777777" w:rsidR="00CB53C0" w:rsidRPr="00A86621" w:rsidRDefault="00CB53C0" w:rsidP="001A797C">
      <w:pPr>
        <w:pStyle w:val="Heading2"/>
        <w:keepNext w:val="0"/>
        <w:keepLines w:val="0"/>
        <w:widowControl w:val="0"/>
      </w:pPr>
      <w:r w:rsidRPr="00A86621">
        <w:t xml:space="preserve">Len formou </w:t>
      </w:r>
      <w:r w:rsidR="00AF4F52">
        <w:t xml:space="preserve">písomného </w:t>
      </w:r>
      <w:r w:rsidRPr="00A86621">
        <w:t>dodatku k tejto Zmluve je možné dohodnúť:</w:t>
      </w:r>
    </w:p>
    <w:p w14:paraId="41E1AF64" w14:textId="17C48866" w:rsidR="00CB53C0" w:rsidRPr="00A86621" w:rsidRDefault="00CB53C0" w:rsidP="001A797C">
      <w:pPr>
        <w:pStyle w:val="ListParagraph"/>
        <w:widowControl w:val="0"/>
        <w:numPr>
          <w:ilvl w:val="0"/>
          <w:numId w:val="19"/>
        </w:numPr>
        <w:spacing w:after="120" w:line="240" w:lineRule="auto"/>
        <w:ind w:left="1134" w:hanging="425"/>
        <w:contextualSpacing w:val="0"/>
        <w:jc w:val="both"/>
        <w:rPr>
          <w:rFonts w:ascii="Lato" w:hAnsi="Lato"/>
        </w:rPr>
      </w:pPr>
      <w:r w:rsidRPr="00A86621">
        <w:rPr>
          <w:rFonts w:ascii="Lato" w:hAnsi="Lato"/>
        </w:rPr>
        <w:t xml:space="preserve">zmenu rozsahu Služby podľa bodu </w:t>
      </w:r>
      <w:r w:rsidR="00572D6E">
        <w:fldChar w:fldCharType="begin"/>
      </w:r>
      <w:r w:rsidR="00572D6E">
        <w:instrText xml:space="preserve"> REF _Ref41644458 \r \h  \* MERGEFORMAT </w:instrText>
      </w:r>
      <w:r w:rsidR="00572D6E">
        <w:fldChar w:fldCharType="separate"/>
      </w:r>
      <w:r w:rsidR="001C7151" w:rsidRPr="00FC1DFC">
        <w:rPr>
          <w:rFonts w:ascii="Lato" w:hAnsi="Lato"/>
        </w:rPr>
        <w:t>3.12</w:t>
      </w:r>
      <w:r w:rsidR="00572D6E">
        <w:fldChar w:fldCharType="end"/>
      </w:r>
      <w:r w:rsidR="004E1D62" w:rsidRPr="00A86621">
        <w:rPr>
          <w:rFonts w:ascii="Lato" w:hAnsi="Lato"/>
        </w:rPr>
        <w:t xml:space="preserve"> písm. </w:t>
      </w:r>
      <w:r w:rsidR="00572D6E">
        <w:fldChar w:fldCharType="begin"/>
      </w:r>
      <w:r w:rsidR="00572D6E">
        <w:instrText xml:space="preserve"> REF _Ref86679234 \r \h  \* MERGEFORMAT </w:instrText>
      </w:r>
      <w:r w:rsidR="00572D6E">
        <w:fldChar w:fldCharType="separate"/>
      </w:r>
      <w:r w:rsidR="001C7151" w:rsidRPr="00FC1DFC">
        <w:rPr>
          <w:rFonts w:ascii="Lato" w:hAnsi="Lato"/>
        </w:rPr>
        <w:t>b)</w:t>
      </w:r>
      <w:r w:rsidR="00572D6E">
        <w:fldChar w:fldCharType="end"/>
      </w:r>
      <w:r w:rsidR="00CB29EF" w:rsidRPr="00A86621">
        <w:rPr>
          <w:rFonts w:ascii="Lato" w:hAnsi="Lato"/>
        </w:rPr>
        <w:t xml:space="preserve"> </w:t>
      </w:r>
      <w:r w:rsidRPr="00A86621">
        <w:rPr>
          <w:rFonts w:ascii="Lato" w:hAnsi="Lato"/>
        </w:rPr>
        <w:t>Zmluvy,</w:t>
      </w:r>
    </w:p>
    <w:p w14:paraId="0A126486" w14:textId="19840A6B" w:rsidR="00787A21" w:rsidRDefault="00787A21" w:rsidP="001A797C">
      <w:pPr>
        <w:pStyle w:val="ListParagraph"/>
        <w:widowControl w:val="0"/>
        <w:numPr>
          <w:ilvl w:val="0"/>
          <w:numId w:val="19"/>
        </w:numPr>
        <w:spacing w:after="120" w:line="240" w:lineRule="auto"/>
        <w:ind w:left="1134" w:hanging="425"/>
        <w:contextualSpacing w:val="0"/>
        <w:jc w:val="both"/>
        <w:rPr>
          <w:rFonts w:ascii="Lato" w:hAnsi="Lato"/>
        </w:rPr>
      </w:pPr>
      <w:r w:rsidRPr="00EC5F82">
        <w:rPr>
          <w:rFonts w:ascii="Lato" w:hAnsi="Lato"/>
        </w:rPr>
        <w:t xml:space="preserve">nárok Dopravcu na kompenzáciu nákladov podľa bodu </w:t>
      </w:r>
      <w:r w:rsidR="00572D6E">
        <w:fldChar w:fldCharType="begin"/>
      </w:r>
      <w:r w:rsidR="00572D6E">
        <w:instrText xml:space="preserve"> REF _Ref106610277 \r \h  \* MERGEFORMAT </w:instrText>
      </w:r>
      <w:r w:rsidR="00572D6E">
        <w:fldChar w:fldCharType="separate"/>
      </w:r>
      <w:r w:rsidR="001C7151" w:rsidRPr="00FC1DFC">
        <w:rPr>
          <w:rFonts w:ascii="Lato" w:hAnsi="Lato"/>
        </w:rPr>
        <w:t>3.19</w:t>
      </w:r>
      <w:r w:rsidR="00572D6E">
        <w:fldChar w:fldCharType="end"/>
      </w:r>
      <w:r w:rsidR="00BD0B14" w:rsidRPr="00EC5F82">
        <w:rPr>
          <w:rFonts w:ascii="Lato" w:hAnsi="Lato"/>
        </w:rPr>
        <w:t>,</w:t>
      </w:r>
      <w:r w:rsidR="00ED5C88" w:rsidRPr="00EC5F82">
        <w:rPr>
          <w:rFonts w:ascii="Lato" w:hAnsi="Lato"/>
        </w:rPr>
        <w:t xml:space="preserve"> ak by mali byť iné ako predpokladá bod </w:t>
      </w:r>
      <w:r w:rsidR="00572D6E">
        <w:fldChar w:fldCharType="begin"/>
      </w:r>
      <w:r w:rsidR="00572D6E">
        <w:instrText xml:space="preserve"> REF _Ref108181121 \r \h  \* MERGEFORMAT </w:instrText>
      </w:r>
      <w:r w:rsidR="00572D6E">
        <w:fldChar w:fldCharType="separate"/>
      </w:r>
      <w:r w:rsidR="001C7151" w:rsidRPr="00FC1DFC">
        <w:rPr>
          <w:rFonts w:ascii="Lato" w:hAnsi="Lato"/>
        </w:rPr>
        <w:t>3.19.3</w:t>
      </w:r>
      <w:r w:rsidR="00572D6E">
        <w:fldChar w:fldCharType="end"/>
      </w:r>
      <w:r w:rsidR="00D367F9" w:rsidRPr="00EC5F82">
        <w:rPr>
          <w:rFonts w:ascii="Lato" w:hAnsi="Lato"/>
        </w:rPr>
        <w:t xml:space="preserve"> písm. </w:t>
      </w:r>
      <w:r w:rsidR="00572D6E">
        <w:fldChar w:fldCharType="begin"/>
      </w:r>
      <w:r w:rsidR="00572D6E">
        <w:instrText xml:space="preserve"> REF _Ref108181113 \r \h  \* MERGEFORMAT </w:instrText>
      </w:r>
      <w:r w:rsidR="00572D6E">
        <w:fldChar w:fldCharType="separate"/>
      </w:r>
      <w:r w:rsidR="001C7151" w:rsidRPr="00FC1DFC">
        <w:rPr>
          <w:rFonts w:ascii="Lato" w:hAnsi="Lato"/>
        </w:rPr>
        <w:t>b)</w:t>
      </w:r>
      <w:r w:rsidR="00572D6E">
        <w:fldChar w:fldCharType="end"/>
      </w:r>
      <w:r w:rsidR="00FF58DC" w:rsidRPr="00EC5F82">
        <w:rPr>
          <w:rFonts w:ascii="Lato" w:hAnsi="Lato"/>
        </w:rPr>
        <w:t xml:space="preserve"> Zmluvy</w:t>
      </w:r>
      <w:r w:rsidRPr="00EC5F82">
        <w:rPr>
          <w:rFonts w:ascii="Lato" w:hAnsi="Lato"/>
        </w:rPr>
        <w:t xml:space="preserve"> </w:t>
      </w:r>
      <w:r w:rsidR="00BF14B8" w:rsidRPr="00EC5F82">
        <w:rPr>
          <w:rFonts w:ascii="Lato" w:hAnsi="Lato"/>
        </w:rPr>
        <w:t>a</w:t>
      </w:r>
      <w:r w:rsidR="00FF58DC" w:rsidRPr="00EC5F82">
        <w:rPr>
          <w:rFonts w:ascii="Lato" w:hAnsi="Lato"/>
        </w:rPr>
        <w:t> </w:t>
      </w:r>
      <w:r w:rsidR="00BF14B8" w:rsidRPr="00EC5F82">
        <w:rPr>
          <w:rFonts w:ascii="Lato" w:hAnsi="Lato"/>
        </w:rPr>
        <w:t>Príplatku</w:t>
      </w:r>
      <w:r w:rsidR="00FF58DC" w:rsidRPr="00EC5F82">
        <w:rPr>
          <w:rFonts w:ascii="Lato" w:hAnsi="Lato"/>
        </w:rPr>
        <w:t xml:space="preserve"> podľa</w:t>
      </w:r>
      <w:r w:rsidR="00BF14B8" w:rsidRPr="00EC5F82">
        <w:rPr>
          <w:rFonts w:ascii="Lato" w:hAnsi="Lato"/>
        </w:rPr>
        <w:t xml:space="preserve"> bodov </w:t>
      </w:r>
      <w:r w:rsidR="00572D6E">
        <w:fldChar w:fldCharType="begin"/>
      </w:r>
      <w:r w:rsidR="00572D6E">
        <w:instrText xml:space="preserve"> REF _Ref98926931 \r \h  \* MERGEFORMAT </w:instrText>
      </w:r>
      <w:r w:rsidR="00572D6E">
        <w:fldChar w:fldCharType="separate"/>
      </w:r>
      <w:r w:rsidR="001C7151" w:rsidRPr="00FC1DFC">
        <w:rPr>
          <w:rFonts w:ascii="Lato" w:hAnsi="Lato"/>
        </w:rPr>
        <w:t>5.4.7.2</w:t>
      </w:r>
      <w:r w:rsidR="00572D6E">
        <w:fldChar w:fldCharType="end"/>
      </w:r>
      <w:r w:rsidR="00BF14B8" w:rsidRPr="00EC5F82">
        <w:rPr>
          <w:rFonts w:ascii="Lato" w:hAnsi="Lato"/>
        </w:rPr>
        <w:t xml:space="preserve"> až </w:t>
      </w:r>
      <w:r w:rsidR="00572D6E">
        <w:fldChar w:fldCharType="begin"/>
      </w:r>
      <w:r w:rsidR="00572D6E">
        <w:instrText xml:space="preserve"> REF _Ref98506659 \r \h  \* MERGEFORMAT </w:instrText>
      </w:r>
      <w:r w:rsidR="00572D6E">
        <w:fldChar w:fldCharType="separate"/>
      </w:r>
      <w:r w:rsidR="001C7151" w:rsidRPr="00FC1DFC">
        <w:rPr>
          <w:rFonts w:ascii="Lato" w:hAnsi="Lato"/>
        </w:rPr>
        <w:t>5.4.7.4</w:t>
      </w:r>
      <w:r w:rsidR="00572D6E">
        <w:fldChar w:fldCharType="end"/>
      </w:r>
      <w:r w:rsidR="00BF14B8" w:rsidRPr="00EC5F82">
        <w:rPr>
          <w:rFonts w:ascii="Lato" w:hAnsi="Lato"/>
        </w:rPr>
        <w:t xml:space="preserve"> </w:t>
      </w:r>
      <w:r w:rsidRPr="00EC5F82">
        <w:rPr>
          <w:rFonts w:ascii="Lato" w:hAnsi="Lato"/>
        </w:rPr>
        <w:t>Zmluvy,</w:t>
      </w:r>
    </w:p>
    <w:p w14:paraId="7EA7304F" w14:textId="77777777" w:rsidR="005B7025" w:rsidRPr="00EC5F82" w:rsidRDefault="005B7025" w:rsidP="001A797C">
      <w:pPr>
        <w:pStyle w:val="ListParagraph"/>
        <w:widowControl w:val="0"/>
        <w:numPr>
          <w:ilvl w:val="0"/>
          <w:numId w:val="19"/>
        </w:numPr>
        <w:spacing w:after="120" w:line="240" w:lineRule="auto"/>
        <w:ind w:left="1134" w:hanging="425"/>
        <w:contextualSpacing w:val="0"/>
        <w:jc w:val="both"/>
        <w:rPr>
          <w:rFonts w:ascii="Lato" w:hAnsi="Lato"/>
        </w:rPr>
      </w:pPr>
      <w:r>
        <w:rPr>
          <w:rFonts w:ascii="Lato" w:hAnsi="Lato"/>
        </w:rPr>
        <w:t>zmenu Prílohy č. 5 Zmluvy,</w:t>
      </w:r>
    </w:p>
    <w:p w14:paraId="6EF53969" w14:textId="799071C0" w:rsidR="00787A21" w:rsidRPr="00EC5F82" w:rsidRDefault="00787A21" w:rsidP="001A797C">
      <w:pPr>
        <w:pStyle w:val="ListParagraph"/>
        <w:widowControl w:val="0"/>
        <w:numPr>
          <w:ilvl w:val="0"/>
          <w:numId w:val="19"/>
        </w:numPr>
        <w:spacing w:after="120" w:line="240" w:lineRule="auto"/>
        <w:ind w:left="1134" w:hanging="425"/>
        <w:contextualSpacing w:val="0"/>
        <w:jc w:val="both"/>
        <w:rPr>
          <w:rFonts w:ascii="Lato" w:hAnsi="Lato"/>
        </w:rPr>
      </w:pPr>
      <w:r w:rsidRPr="00EC5F82">
        <w:rPr>
          <w:rFonts w:ascii="Lato" w:hAnsi="Lato"/>
        </w:rPr>
        <w:t>formálne odsúhlasenie a</w:t>
      </w:r>
      <w:r w:rsidR="005B7025">
        <w:rPr>
          <w:rFonts w:ascii="Lato" w:hAnsi="Lato"/>
        </w:rPr>
        <w:t> </w:t>
      </w:r>
      <w:r w:rsidRPr="00EC5F82">
        <w:rPr>
          <w:rFonts w:ascii="Lato" w:hAnsi="Lato"/>
        </w:rPr>
        <w:t>priznanie úhrady ekonomicky oprávnených nákladov zo strany Objednávateľa v</w:t>
      </w:r>
      <w:r w:rsidR="005B7025">
        <w:rPr>
          <w:rFonts w:ascii="Lato" w:hAnsi="Lato"/>
        </w:rPr>
        <w:t> </w:t>
      </w:r>
      <w:r w:rsidRPr="00EC5F82">
        <w:rPr>
          <w:rFonts w:ascii="Lato" w:hAnsi="Lato"/>
        </w:rPr>
        <w:t>súvislosti s</w:t>
      </w:r>
      <w:r w:rsidR="005B7025">
        <w:rPr>
          <w:rFonts w:ascii="Lato" w:hAnsi="Lato"/>
        </w:rPr>
        <w:t> </w:t>
      </w:r>
      <w:r w:rsidRPr="00EC5F82">
        <w:rPr>
          <w:rFonts w:ascii="Lato" w:hAnsi="Lato"/>
        </w:rPr>
        <w:t>dodatočn</w:t>
      </w:r>
      <w:r w:rsidR="0006724D" w:rsidRPr="00EC5F82">
        <w:rPr>
          <w:rFonts w:ascii="Lato" w:hAnsi="Lato"/>
        </w:rPr>
        <w:t>ými, dôvodne a</w:t>
      </w:r>
      <w:r w:rsidR="005B7025">
        <w:rPr>
          <w:rFonts w:ascii="Lato" w:hAnsi="Lato"/>
        </w:rPr>
        <w:t> </w:t>
      </w:r>
      <w:r w:rsidR="0006724D" w:rsidRPr="00EC5F82">
        <w:rPr>
          <w:rFonts w:ascii="Lato" w:hAnsi="Lato"/>
        </w:rPr>
        <w:t>opodstatnene vynaloženými nákladmi Dopravcu</w:t>
      </w:r>
      <w:r w:rsidR="00F31034">
        <w:rPr>
          <w:rFonts w:ascii="Lato" w:hAnsi="Lato"/>
        </w:rPr>
        <w:t>, najmä</w:t>
      </w:r>
      <w:r w:rsidR="0006724D" w:rsidRPr="00EC5F82">
        <w:rPr>
          <w:rFonts w:ascii="Lato" w:hAnsi="Lato"/>
        </w:rPr>
        <w:t xml:space="preserve"> podľa bodu </w:t>
      </w:r>
      <w:r w:rsidR="00572D6E">
        <w:fldChar w:fldCharType="begin"/>
      </w:r>
      <w:r w:rsidR="00572D6E">
        <w:instrText xml:space="preserve"> REF _Ref52178238 \r \h  \* MERGEFORMAT </w:instrText>
      </w:r>
      <w:r w:rsidR="00572D6E">
        <w:fldChar w:fldCharType="separate"/>
      </w:r>
      <w:r w:rsidR="001C7151" w:rsidRPr="00FC1DFC">
        <w:rPr>
          <w:rFonts w:ascii="Lato" w:hAnsi="Lato"/>
        </w:rPr>
        <w:t>5.4.8</w:t>
      </w:r>
      <w:r w:rsidR="00572D6E">
        <w:fldChar w:fldCharType="end"/>
      </w:r>
      <w:r w:rsidR="0006724D" w:rsidRPr="00EC5F82">
        <w:rPr>
          <w:rFonts w:ascii="Lato" w:hAnsi="Lato"/>
        </w:rPr>
        <w:t xml:space="preserve"> Zmluvy,</w:t>
      </w:r>
    </w:p>
    <w:p w14:paraId="50A874F1" w14:textId="77777777" w:rsidR="00CB53C0" w:rsidRPr="00EC5F82" w:rsidRDefault="00CB53C0" w:rsidP="001A797C">
      <w:pPr>
        <w:pStyle w:val="ListParagraph"/>
        <w:widowControl w:val="0"/>
        <w:numPr>
          <w:ilvl w:val="0"/>
          <w:numId w:val="19"/>
        </w:numPr>
        <w:spacing w:after="120" w:line="240" w:lineRule="auto"/>
        <w:ind w:left="1134" w:hanging="425"/>
        <w:contextualSpacing w:val="0"/>
        <w:jc w:val="both"/>
        <w:rPr>
          <w:rFonts w:ascii="Lato" w:hAnsi="Lato"/>
        </w:rPr>
      </w:pPr>
      <w:r w:rsidRPr="00EC5F82">
        <w:rPr>
          <w:rFonts w:ascii="Lato" w:hAnsi="Lato"/>
        </w:rPr>
        <w:t>iné nepredvídateľné zmeny.</w:t>
      </w:r>
    </w:p>
    <w:p w14:paraId="699B2EDE" w14:textId="77777777" w:rsidR="009C19B7" w:rsidRPr="00EC5F82" w:rsidRDefault="009C19B7" w:rsidP="001A797C">
      <w:pPr>
        <w:widowControl w:val="0"/>
        <w:spacing w:after="120" w:line="240" w:lineRule="auto"/>
        <w:jc w:val="both"/>
        <w:rPr>
          <w:rFonts w:ascii="Lato" w:hAnsi="Lato"/>
        </w:rPr>
      </w:pPr>
    </w:p>
    <w:p w14:paraId="0161FB61" w14:textId="77777777" w:rsidR="008B0711" w:rsidRPr="00EC5F82" w:rsidRDefault="008B0711" w:rsidP="001A797C">
      <w:pPr>
        <w:pStyle w:val="Heading1"/>
        <w:keepNext w:val="0"/>
        <w:keepLines w:val="0"/>
        <w:widowControl w:val="0"/>
        <w:ind w:left="0"/>
      </w:pPr>
      <w:r w:rsidRPr="00EC5F82">
        <w:br/>
        <w:t>KOMUNIKÁCIA ZMLUVNÝCH STRÁN</w:t>
      </w:r>
    </w:p>
    <w:p w14:paraId="26F56DF7" w14:textId="516200C0" w:rsidR="008B0711" w:rsidRPr="00A5149D" w:rsidRDefault="008B0711" w:rsidP="001A797C">
      <w:pPr>
        <w:pStyle w:val="Heading2"/>
        <w:keepNext w:val="0"/>
        <w:keepLines w:val="0"/>
        <w:widowControl w:val="0"/>
      </w:pPr>
      <w:r w:rsidRPr="00EC5F82">
        <w:t>Zmluvné strany sa dohodli, že komunikácia Zmluvných strán podľa tejto Zmluvy bude s</w:t>
      </w:r>
      <w:r w:rsidR="005B7025">
        <w:t> </w:t>
      </w:r>
      <w:r w:rsidRPr="00EC5F82">
        <w:t>výnimkou prípadov uvedených v</w:t>
      </w:r>
      <w:r w:rsidR="005B7025">
        <w:t> </w:t>
      </w:r>
      <w:r w:rsidRPr="00EC5F82">
        <w:t xml:space="preserve">bode </w:t>
      </w:r>
      <w:r w:rsidR="00572D6E">
        <w:fldChar w:fldCharType="begin"/>
      </w:r>
      <w:r w:rsidR="00572D6E">
        <w:instrText xml:space="preserve"> REF _Ref41926642 \r \h  \* MERGEFORMAT </w:instrText>
      </w:r>
      <w:r w:rsidR="00572D6E">
        <w:fldChar w:fldCharType="separate"/>
      </w:r>
      <w:r w:rsidR="001C7151">
        <w:t>13.2</w:t>
      </w:r>
      <w:r w:rsidR="00572D6E">
        <w:fldChar w:fldCharType="end"/>
      </w:r>
      <w:r w:rsidRPr="00EC5F82">
        <w:t xml:space="preserve"> Zmluvy prebiehať v</w:t>
      </w:r>
      <w:r w:rsidR="005B7025">
        <w:t> </w:t>
      </w:r>
      <w:r w:rsidRPr="00EC5F82">
        <w:t>slovenskom jazyku nasledovne: v</w:t>
      </w:r>
      <w:r w:rsidR="005B7025">
        <w:t> </w:t>
      </w:r>
      <w:r w:rsidRPr="00EC5F82">
        <w:t>písomnej forme a</w:t>
      </w:r>
      <w:r w:rsidR="005B7025">
        <w:t> </w:t>
      </w:r>
      <w:r w:rsidRPr="00EC5F82">
        <w:t>to buď v</w:t>
      </w:r>
      <w:r w:rsidR="005B7025">
        <w:t> </w:t>
      </w:r>
      <w:r w:rsidRPr="00EC5F82">
        <w:t>listinnej podobe alebo elektronickej podobe a</w:t>
      </w:r>
      <w:r w:rsidR="005B7025">
        <w:t> </w:t>
      </w:r>
      <w:r w:rsidRPr="00EC5F82">
        <w:t xml:space="preserve">bude </w:t>
      </w:r>
      <w:r w:rsidR="00813B48">
        <w:t xml:space="preserve">vždy </w:t>
      </w:r>
      <w:r w:rsidRPr="00EC5F82">
        <w:t xml:space="preserve">doručovaná </w:t>
      </w:r>
      <w:r w:rsidR="00813B48">
        <w:t>všetkým</w:t>
      </w:r>
      <w:r w:rsidR="00813B48" w:rsidRPr="00EC5F82">
        <w:t xml:space="preserve"> </w:t>
      </w:r>
      <w:r w:rsidR="00813B48">
        <w:t>Zmluvným stranám</w:t>
      </w:r>
      <w:r w:rsidRPr="00EC5F82">
        <w:t xml:space="preserve"> niektorým</w:t>
      </w:r>
      <w:r w:rsidRPr="00A5149D">
        <w:t xml:space="preserve"> z</w:t>
      </w:r>
      <w:r w:rsidR="005B7025">
        <w:t> </w:t>
      </w:r>
      <w:r w:rsidRPr="00A5149D">
        <w:t>týchto spôsobov:</w:t>
      </w:r>
    </w:p>
    <w:p w14:paraId="30885946" w14:textId="77777777" w:rsidR="008B0711" w:rsidRPr="00A5149D" w:rsidRDefault="008B0711" w:rsidP="001A797C">
      <w:pPr>
        <w:pStyle w:val="ListParagraph"/>
        <w:widowControl w:val="0"/>
        <w:numPr>
          <w:ilvl w:val="0"/>
          <w:numId w:val="14"/>
        </w:numPr>
        <w:spacing w:after="120" w:line="240" w:lineRule="auto"/>
        <w:ind w:left="1134" w:hanging="425"/>
        <w:contextualSpacing w:val="0"/>
        <w:jc w:val="both"/>
        <w:rPr>
          <w:rFonts w:ascii="Lato" w:hAnsi="Lato"/>
        </w:rPr>
      </w:pPr>
      <w:r w:rsidRPr="00A5149D">
        <w:rPr>
          <w:rFonts w:ascii="Lato" w:hAnsi="Lato"/>
        </w:rPr>
        <w:t>osobne,</w:t>
      </w:r>
    </w:p>
    <w:p w14:paraId="79D5AEC7" w14:textId="77777777" w:rsidR="008B0711" w:rsidRPr="00A5149D" w:rsidRDefault="008B0711" w:rsidP="001A797C">
      <w:pPr>
        <w:pStyle w:val="ListParagraph"/>
        <w:widowControl w:val="0"/>
        <w:numPr>
          <w:ilvl w:val="0"/>
          <w:numId w:val="14"/>
        </w:numPr>
        <w:spacing w:after="120" w:line="240" w:lineRule="auto"/>
        <w:ind w:left="1134" w:hanging="425"/>
        <w:contextualSpacing w:val="0"/>
        <w:jc w:val="both"/>
        <w:rPr>
          <w:rFonts w:ascii="Lato" w:hAnsi="Lato"/>
        </w:rPr>
      </w:pPr>
      <w:r w:rsidRPr="00A5149D">
        <w:rPr>
          <w:rFonts w:ascii="Lato" w:hAnsi="Lato"/>
        </w:rPr>
        <w:t>poštou alebo kuriérom ako doporučená zásielka,</w:t>
      </w:r>
    </w:p>
    <w:p w14:paraId="159EF069" w14:textId="77777777" w:rsidR="008B0711" w:rsidRPr="00A5149D" w:rsidRDefault="008B0711" w:rsidP="001A797C">
      <w:pPr>
        <w:pStyle w:val="ListParagraph"/>
        <w:widowControl w:val="0"/>
        <w:numPr>
          <w:ilvl w:val="0"/>
          <w:numId w:val="14"/>
        </w:numPr>
        <w:spacing w:after="120" w:line="240" w:lineRule="auto"/>
        <w:ind w:left="1134" w:hanging="425"/>
        <w:contextualSpacing w:val="0"/>
        <w:jc w:val="both"/>
        <w:rPr>
          <w:rFonts w:ascii="Lato" w:hAnsi="Lato"/>
        </w:rPr>
      </w:pPr>
      <w:r w:rsidRPr="00A5149D">
        <w:rPr>
          <w:rFonts w:ascii="Lato" w:hAnsi="Lato"/>
        </w:rPr>
        <w:t>do elektronickej schránky ako elektronický dokument, ktorý sa doručuje do vlastných rúk,</w:t>
      </w:r>
    </w:p>
    <w:p w14:paraId="0D799B6D" w14:textId="77777777" w:rsidR="008B0711" w:rsidRPr="00A5149D" w:rsidRDefault="008B0711" w:rsidP="001A797C">
      <w:pPr>
        <w:pStyle w:val="ListParagraph"/>
        <w:widowControl w:val="0"/>
        <w:numPr>
          <w:ilvl w:val="0"/>
          <w:numId w:val="14"/>
        </w:numPr>
        <w:spacing w:after="120" w:line="240" w:lineRule="auto"/>
        <w:ind w:left="1134" w:hanging="425"/>
        <w:contextualSpacing w:val="0"/>
        <w:jc w:val="both"/>
        <w:rPr>
          <w:rFonts w:ascii="Lato" w:hAnsi="Lato"/>
        </w:rPr>
      </w:pPr>
      <w:r w:rsidRPr="00A5149D">
        <w:rPr>
          <w:rFonts w:ascii="Lato" w:hAnsi="Lato"/>
        </w:rPr>
        <w:t>prostredníctvom elektronickej pošty (e-mailom).</w:t>
      </w:r>
    </w:p>
    <w:p w14:paraId="0D4C6FAE" w14:textId="77777777" w:rsidR="008B0711" w:rsidRDefault="008B0711" w:rsidP="001A797C">
      <w:pPr>
        <w:pStyle w:val="Heading2"/>
        <w:keepNext w:val="0"/>
        <w:keepLines w:val="0"/>
        <w:widowControl w:val="0"/>
      </w:pPr>
      <w:bookmarkStart w:id="167" w:name="_Ref41926642"/>
      <w:r w:rsidRPr="00A5149D">
        <w:t>Zmluvné strany sa dohodli, že tieto dokumenty:</w:t>
      </w:r>
      <w:bookmarkEnd w:id="167"/>
    </w:p>
    <w:p w14:paraId="486519D6" w14:textId="107A7783" w:rsidR="008B0711" w:rsidRPr="00593C8B" w:rsidRDefault="008B0711" w:rsidP="001A797C">
      <w:pPr>
        <w:pStyle w:val="ListParagraph"/>
        <w:widowControl w:val="0"/>
        <w:numPr>
          <w:ilvl w:val="0"/>
          <w:numId w:val="79"/>
        </w:numPr>
        <w:spacing w:after="120" w:line="240" w:lineRule="auto"/>
        <w:ind w:left="1134" w:hanging="425"/>
        <w:contextualSpacing w:val="0"/>
        <w:jc w:val="both"/>
        <w:rPr>
          <w:rFonts w:ascii="Lato" w:hAnsi="Lato"/>
        </w:rPr>
      </w:pPr>
      <w:r w:rsidRPr="00A5149D">
        <w:rPr>
          <w:rFonts w:ascii="Lato" w:hAnsi="Lato"/>
        </w:rPr>
        <w:t>dokumenty, ktorými sa mení rozsah Služby v</w:t>
      </w:r>
      <w:r w:rsidR="005B7025">
        <w:rPr>
          <w:rFonts w:ascii="Lato" w:hAnsi="Lato"/>
        </w:rPr>
        <w:t> </w:t>
      </w:r>
      <w:r w:rsidRPr="00A5149D">
        <w:rPr>
          <w:rFonts w:ascii="Lato" w:hAnsi="Lato"/>
        </w:rPr>
        <w:t xml:space="preserve">zmysle bodu </w:t>
      </w:r>
      <w:r w:rsidR="00572D6E">
        <w:fldChar w:fldCharType="begin"/>
      </w:r>
      <w:r w:rsidR="00572D6E">
        <w:instrText xml:space="preserve"> REF _Ref41644458 \r \h  \* MERGEFORMAT </w:instrText>
      </w:r>
      <w:r w:rsidR="00572D6E">
        <w:fldChar w:fldCharType="separate"/>
      </w:r>
      <w:r w:rsidR="001C7151" w:rsidRPr="00FC1DFC">
        <w:rPr>
          <w:rFonts w:ascii="Lato" w:hAnsi="Lato"/>
        </w:rPr>
        <w:t>3.12</w:t>
      </w:r>
      <w:r w:rsidR="00572D6E">
        <w:fldChar w:fldCharType="end"/>
      </w:r>
      <w:r w:rsidR="001D6DC9">
        <w:rPr>
          <w:rFonts w:ascii="Lato" w:hAnsi="Lato"/>
        </w:rPr>
        <w:t xml:space="preserve"> písm. </w:t>
      </w:r>
      <w:r w:rsidR="00572D6E">
        <w:fldChar w:fldCharType="begin"/>
      </w:r>
      <w:r w:rsidR="00572D6E">
        <w:instrText xml:space="preserve"> REF _Ref86679234 \r \h  \* MERGEFORMAT </w:instrText>
      </w:r>
      <w:r w:rsidR="00572D6E">
        <w:fldChar w:fldCharType="separate"/>
      </w:r>
      <w:r w:rsidR="001C7151" w:rsidRPr="00FC1DFC">
        <w:rPr>
          <w:rFonts w:ascii="Lato" w:hAnsi="Lato"/>
        </w:rPr>
        <w:t>b)</w:t>
      </w:r>
      <w:r w:rsidR="00572D6E">
        <w:fldChar w:fldCharType="end"/>
      </w:r>
      <w:r w:rsidRPr="00A5149D">
        <w:rPr>
          <w:rFonts w:ascii="Lato" w:hAnsi="Lato"/>
        </w:rPr>
        <w:t xml:space="preserve"> Zmluvy,</w:t>
      </w:r>
    </w:p>
    <w:p w14:paraId="699D0659" w14:textId="77777777" w:rsidR="008B0711" w:rsidRPr="00593C8B" w:rsidRDefault="008B0711" w:rsidP="001A797C">
      <w:pPr>
        <w:pStyle w:val="ListParagraph"/>
        <w:widowControl w:val="0"/>
        <w:numPr>
          <w:ilvl w:val="0"/>
          <w:numId w:val="79"/>
        </w:numPr>
        <w:spacing w:after="120" w:line="240" w:lineRule="auto"/>
        <w:ind w:left="1134" w:hanging="425"/>
        <w:contextualSpacing w:val="0"/>
        <w:jc w:val="both"/>
        <w:rPr>
          <w:rFonts w:ascii="Lato" w:hAnsi="Lato"/>
        </w:rPr>
      </w:pPr>
      <w:r w:rsidRPr="00A5149D">
        <w:rPr>
          <w:rFonts w:ascii="Lato" w:hAnsi="Lato"/>
        </w:rPr>
        <w:t>ročné zúčtovanie Objednávateľa,</w:t>
      </w:r>
    </w:p>
    <w:p w14:paraId="48097BD8" w14:textId="77777777" w:rsidR="008B0711" w:rsidRPr="00593C8B" w:rsidRDefault="008B0711" w:rsidP="001A797C">
      <w:pPr>
        <w:pStyle w:val="ListParagraph"/>
        <w:widowControl w:val="0"/>
        <w:numPr>
          <w:ilvl w:val="0"/>
          <w:numId w:val="79"/>
        </w:numPr>
        <w:spacing w:after="120" w:line="240" w:lineRule="auto"/>
        <w:ind w:left="1134" w:hanging="425"/>
        <w:contextualSpacing w:val="0"/>
        <w:jc w:val="both"/>
        <w:rPr>
          <w:rFonts w:ascii="Lato" w:hAnsi="Lato"/>
        </w:rPr>
      </w:pPr>
      <w:r w:rsidRPr="00A5149D">
        <w:rPr>
          <w:rFonts w:ascii="Lato" w:hAnsi="Lato"/>
        </w:rPr>
        <w:t xml:space="preserve">námietky Dopravcu voči ročnému </w:t>
      </w:r>
      <w:r w:rsidRPr="000F2C71">
        <w:rPr>
          <w:rFonts w:ascii="Lato" w:hAnsi="Lato"/>
        </w:rPr>
        <w:t>zúčtovaniu Objednávateľa,</w:t>
      </w:r>
    </w:p>
    <w:p w14:paraId="2EE0DC72" w14:textId="77777777" w:rsidR="008B0711" w:rsidRPr="00593C8B" w:rsidRDefault="008B0711" w:rsidP="001A797C">
      <w:pPr>
        <w:pStyle w:val="ListParagraph"/>
        <w:widowControl w:val="0"/>
        <w:numPr>
          <w:ilvl w:val="0"/>
          <w:numId w:val="79"/>
        </w:numPr>
        <w:spacing w:after="120" w:line="240" w:lineRule="auto"/>
        <w:ind w:left="1134" w:hanging="425"/>
        <w:contextualSpacing w:val="0"/>
        <w:jc w:val="both"/>
        <w:rPr>
          <w:rFonts w:ascii="Lato" w:hAnsi="Lato"/>
        </w:rPr>
      </w:pPr>
      <w:r w:rsidRPr="000F2C71">
        <w:rPr>
          <w:rFonts w:ascii="Lato" w:hAnsi="Lato"/>
        </w:rPr>
        <w:t>oznámenia Objednávateľa o</w:t>
      </w:r>
      <w:r w:rsidR="005B7025">
        <w:rPr>
          <w:rFonts w:ascii="Lato" w:hAnsi="Lato"/>
        </w:rPr>
        <w:t> </w:t>
      </w:r>
      <w:r w:rsidRPr="000F2C71">
        <w:rPr>
          <w:rFonts w:ascii="Lato" w:hAnsi="Lato"/>
        </w:rPr>
        <w:t>aktualizácii Príloh č. 3, 4 a</w:t>
      </w:r>
      <w:r w:rsidR="005B7025">
        <w:rPr>
          <w:rFonts w:ascii="Lato" w:hAnsi="Lato"/>
        </w:rPr>
        <w:t> </w:t>
      </w:r>
      <w:r w:rsidR="00027F3F" w:rsidRPr="000F2C71">
        <w:rPr>
          <w:rFonts w:ascii="Lato" w:hAnsi="Lato"/>
        </w:rPr>
        <w:t>10</w:t>
      </w:r>
      <w:r w:rsidRPr="000F2C71">
        <w:rPr>
          <w:rFonts w:ascii="Lato" w:hAnsi="Lato"/>
        </w:rPr>
        <w:t xml:space="preserve"> Zmluvy podľa článku 6</w:t>
      </w:r>
      <w:r w:rsidR="00985C44" w:rsidRPr="000F2C71">
        <w:rPr>
          <w:rFonts w:ascii="Lato" w:hAnsi="Lato"/>
        </w:rPr>
        <w:t xml:space="preserve"> a</w:t>
      </w:r>
      <w:r w:rsidR="005B7025">
        <w:rPr>
          <w:rFonts w:ascii="Lato" w:hAnsi="Lato"/>
        </w:rPr>
        <w:t> </w:t>
      </w:r>
      <w:r w:rsidR="00985C44" w:rsidRPr="000F2C71">
        <w:rPr>
          <w:rFonts w:ascii="Lato" w:hAnsi="Lato"/>
        </w:rPr>
        <w:t>7</w:t>
      </w:r>
      <w:r w:rsidRPr="000F2C71">
        <w:rPr>
          <w:rFonts w:ascii="Lato" w:hAnsi="Lato"/>
        </w:rPr>
        <w:t xml:space="preserve"> Zmluvy,</w:t>
      </w:r>
    </w:p>
    <w:p w14:paraId="0375C621" w14:textId="77777777" w:rsidR="008B0711" w:rsidRPr="00593C8B" w:rsidRDefault="008B0711" w:rsidP="001A797C">
      <w:pPr>
        <w:pStyle w:val="ListParagraph"/>
        <w:widowControl w:val="0"/>
        <w:numPr>
          <w:ilvl w:val="0"/>
          <w:numId w:val="79"/>
        </w:numPr>
        <w:spacing w:after="120" w:line="240" w:lineRule="auto"/>
        <w:ind w:left="1134" w:hanging="425"/>
        <w:contextualSpacing w:val="0"/>
        <w:jc w:val="both"/>
        <w:rPr>
          <w:rFonts w:ascii="Lato" w:hAnsi="Lato"/>
        </w:rPr>
      </w:pPr>
      <w:r w:rsidRPr="00A5149D">
        <w:rPr>
          <w:rFonts w:ascii="Lato" w:hAnsi="Lato"/>
        </w:rPr>
        <w:t>oznámenia Dopravcu o</w:t>
      </w:r>
      <w:r w:rsidR="005B7025">
        <w:rPr>
          <w:rFonts w:ascii="Lato" w:hAnsi="Lato"/>
        </w:rPr>
        <w:t> </w:t>
      </w:r>
      <w:r w:rsidRPr="00A5149D">
        <w:rPr>
          <w:rFonts w:ascii="Lato" w:hAnsi="Lato"/>
        </w:rPr>
        <w:t>zmene alebo doplnení subdodávateľa alebo o</w:t>
      </w:r>
      <w:r w:rsidR="005B7025">
        <w:rPr>
          <w:rFonts w:ascii="Lato" w:hAnsi="Lato"/>
        </w:rPr>
        <w:t> </w:t>
      </w:r>
      <w:r w:rsidRPr="00A5149D">
        <w:rPr>
          <w:rFonts w:ascii="Lato" w:hAnsi="Lato"/>
        </w:rPr>
        <w:t>zmene údajov o</w:t>
      </w:r>
      <w:r w:rsidR="005B7025">
        <w:rPr>
          <w:rFonts w:ascii="Lato" w:hAnsi="Lato"/>
        </w:rPr>
        <w:t> </w:t>
      </w:r>
      <w:r w:rsidRPr="00A5149D">
        <w:rPr>
          <w:rFonts w:ascii="Lato" w:hAnsi="Lato"/>
        </w:rPr>
        <w:t xml:space="preserve">subdodávateľovi </w:t>
      </w:r>
      <w:r w:rsidRPr="00580CDB">
        <w:rPr>
          <w:rFonts w:ascii="Lato" w:hAnsi="Lato"/>
        </w:rPr>
        <w:t>–</w:t>
      </w:r>
      <w:r w:rsidRPr="00A5149D">
        <w:rPr>
          <w:rFonts w:ascii="Lato" w:hAnsi="Lato"/>
        </w:rPr>
        <w:t xml:space="preserve"> aktualizácia Prílohy č. 9 podľa článku 8 Zmluvy,</w:t>
      </w:r>
    </w:p>
    <w:p w14:paraId="583E82C1" w14:textId="77777777" w:rsidR="008B0711" w:rsidRPr="00593C8B" w:rsidRDefault="008B0711" w:rsidP="001A797C">
      <w:pPr>
        <w:pStyle w:val="ListParagraph"/>
        <w:widowControl w:val="0"/>
        <w:numPr>
          <w:ilvl w:val="0"/>
          <w:numId w:val="79"/>
        </w:numPr>
        <w:spacing w:after="120" w:line="240" w:lineRule="auto"/>
        <w:ind w:left="1134" w:hanging="425"/>
        <w:contextualSpacing w:val="0"/>
        <w:jc w:val="both"/>
        <w:rPr>
          <w:rFonts w:ascii="Lato" w:hAnsi="Lato"/>
        </w:rPr>
      </w:pPr>
      <w:r w:rsidRPr="00A5149D">
        <w:rPr>
          <w:rFonts w:ascii="Lato" w:hAnsi="Lato"/>
        </w:rPr>
        <w:t>oznámenie o</w:t>
      </w:r>
      <w:r w:rsidR="005B7025">
        <w:rPr>
          <w:rFonts w:ascii="Lato" w:hAnsi="Lato"/>
        </w:rPr>
        <w:t> </w:t>
      </w:r>
      <w:r w:rsidRPr="00A5149D">
        <w:rPr>
          <w:rFonts w:ascii="Lato" w:hAnsi="Lato"/>
        </w:rPr>
        <w:t>zmene identifikačných údajov uvedených v</w:t>
      </w:r>
      <w:r w:rsidR="005B7025">
        <w:rPr>
          <w:rFonts w:ascii="Lato" w:hAnsi="Lato"/>
        </w:rPr>
        <w:t> </w:t>
      </w:r>
      <w:r w:rsidRPr="00A5149D">
        <w:rPr>
          <w:rFonts w:ascii="Lato" w:hAnsi="Lato"/>
        </w:rPr>
        <w:t>záhlaví Zmluvy,</w:t>
      </w:r>
    </w:p>
    <w:p w14:paraId="712B0ABD" w14:textId="77777777" w:rsidR="008B0711" w:rsidRDefault="008B0711" w:rsidP="001A797C">
      <w:pPr>
        <w:pStyle w:val="ListParagraph"/>
        <w:widowControl w:val="0"/>
        <w:numPr>
          <w:ilvl w:val="0"/>
          <w:numId w:val="79"/>
        </w:numPr>
        <w:spacing w:after="120" w:line="240" w:lineRule="auto"/>
        <w:ind w:left="1134" w:hanging="425"/>
        <w:contextualSpacing w:val="0"/>
        <w:jc w:val="both"/>
      </w:pPr>
      <w:r w:rsidRPr="00A5149D">
        <w:rPr>
          <w:rFonts w:ascii="Lato" w:hAnsi="Lato"/>
        </w:rPr>
        <w:t>dokumenty, ktorými zaniká právny vzťah založený touto Zmluvou</w:t>
      </w:r>
      <w:r w:rsidR="001D6DC9">
        <w:rPr>
          <w:rFonts w:ascii="Lato" w:hAnsi="Lato"/>
        </w:rPr>
        <w:t>.</w:t>
      </w:r>
    </w:p>
    <w:p w14:paraId="1B47F2B1" w14:textId="77777777" w:rsidR="008B0711" w:rsidRPr="00A5149D" w:rsidRDefault="008B0711" w:rsidP="001A797C">
      <w:pPr>
        <w:widowControl w:val="0"/>
        <w:spacing w:after="120" w:line="240" w:lineRule="auto"/>
        <w:ind w:left="709"/>
        <w:jc w:val="both"/>
        <w:rPr>
          <w:rFonts w:ascii="Lato" w:hAnsi="Lato"/>
        </w:rPr>
      </w:pPr>
      <w:r w:rsidRPr="00A5149D">
        <w:rPr>
          <w:rFonts w:ascii="Lato" w:hAnsi="Lato"/>
        </w:rPr>
        <w:t>budú vyhotovené v</w:t>
      </w:r>
      <w:r w:rsidR="005B7025">
        <w:rPr>
          <w:rFonts w:ascii="Lato" w:hAnsi="Lato"/>
        </w:rPr>
        <w:t> </w:t>
      </w:r>
      <w:r w:rsidRPr="00A5149D">
        <w:rPr>
          <w:rFonts w:ascii="Lato" w:hAnsi="Lato"/>
        </w:rPr>
        <w:t>slovenskom jazyku v</w:t>
      </w:r>
      <w:r w:rsidR="005B7025">
        <w:rPr>
          <w:rFonts w:ascii="Lato" w:hAnsi="Lato"/>
        </w:rPr>
        <w:t> </w:t>
      </w:r>
      <w:r w:rsidRPr="00A5149D">
        <w:rPr>
          <w:rFonts w:ascii="Lato" w:hAnsi="Lato"/>
        </w:rPr>
        <w:t>písomnej forme a</w:t>
      </w:r>
      <w:r w:rsidR="005B7025">
        <w:rPr>
          <w:rFonts w:ascii="Lato" w:hAnsi="Lato"/>
        </w:rPr>
        <w:t> </w:t>
      </w:r>
      <w:r w:rsidRPr="00A5149D">
        <w:rPr>
          <w:rFonts w:ascii="Lato" w:hAnsi="Lato"/>
        </w:rPr>
        <w:t>to buď v</w:t>
      </w:r>
      <w:r w:rsidR="005B7025">
        <w:rPr>
          <w:rFonts w:ascii="Lato" w:hAnsi="Lato"/>
        </w:rPr>
        <w:t> </w:t>
      </w:r>
      <w:r w:rsidRPr="00A5149D">
        <w:rPr>
          <w:rFonts w:ascii="Lato" w:hAnsi="Lato"/>
        </w:rPr>
        <w:t>listinnej podobe alebo v</w:t>
      </w:r>
      <w:r w:rsidR="005B7025">
        <w:rPr>
          <w:rFonts w:ascii="Lato" w:hAnsi="Lato"/>
        </w:rPr>
        <w:t> </w:t>
      </w:r>
      <w:r w:rsidRPr="00A5149D">
        <w:rPr>
          <w:rFonts w:ascii="Lato" w:hAnsi="Lato"/>
        </w:rPr>
        <w:t>elektronickej podobe autorizované v</w:t>
      </w:r>
      <w:r w:rsidR="005B7025">
        <w:rPr>
          <w:rFonts w:ascii="Lato" w:hAnsi="Lato"/>
        </w:rPr>
        <w:t> </w:t>
      </w:r>
      <w:r w:rsidRPr="00A5149D">
        <w:rPr>
          <w:rFonts w:ascii="Lato" w:hAnsi="Lato"/>
        </w:rPr>
        <w:t>zmysle zákona č. 305/2013 Z. z. o</w:t>
      </w:r>
      <w:r w:rsidR="005B7025">
        <w:rPr>
          <w:rFonts w:ascii="Lato" w:hAnsi="Lato"/>
        </w:rPr>
        <w:t> </w:t>
      </w:r>
      <w:r w:rsidRPr="00A5149D">
        <w:rPr>
          <w:rFonts w:ascii="Lato" w:hAnsi="Lato"/>
        </w:rPr>
        <w:t xml:space="preserve">elektronickej </w:t>
      </w:r>
      <w:r w:rsidRPr="00A5149D">
        <w:rPr>
          <w:rFonts w:ascii="Lato" w:hAnsi="Lato"/>
        </w:rPr>
        <w:lastRenderedPageBreak/>
        <w:t>podobe výkonu pôsobnosti orgánov verejnej moci a</w:t>
      </w:r>
      <w:r w:rsidR="005B7025">
        <w:rPr>
          <w:rFonts w:ascii="Lato" w:hAnsi="Lato"/>
        </w:rPr>
        <w:t> </w:t>
      </w:r>
      <w:r w:rsidRPr="00A5149D">
        <w:rPr>
          <w:rFonts w:ascii="Lato" w:hAnsi="Lato"/>
        </w:rPr>
        <w:t>o</w:t>
      </w:r>
      <w:r w:rsidR="005B7025">
        <w:rPr>
          <w:rFonts w:ascii="Lato" w:hAnsi="Lato"/>
        </w:rPr>
        <w:t> </w:t>
      </w:r>
      <w:r w:rsidRPr="00A5149D">
        <w:rPr>
          <w:rFonts w:ascii="Lato" w:hAnsi="Lato"/>
        </w:rPr>
        <w:t>zmene a</w:t>
      </w:r>
      <w:r w:rsidR="005B7025">
        <w:rPr>
          <w:rFonts w:ascii="Lato" w:hAnsi="Lato"/>
        </w:rPr>
        <w:t> </w:t>
      </w:r>
      <w:r w:rsidRPr="00A5149D">
        <w:rPr>
          <w:rFonts w:ascii="Lato" w:hAnsi="Lato"/>
        </w:rPr>
        <w:t>doplnení niektorých zákonov (zákon o</w:t>
      </w:r>
      <w:r w:rsidR="005B7025">
        <w:rPr>
          <w:rFonts w:ascii="Lato" w:hAnsi="Lato"/>
        </w:rPr>
        <w:t> </w:t>
      </w:r>
      <w:r w:rsidRPr="00A5149D">
        <w:rPr>
          <w:rFonts w:ascii="Lato" w:hAnsi="Lato"/>
        </w:rPr>
        <w:t>e-Governmente) v</w:t>
      </w:r>
      <w:r w:rsidR="005B7025">
        <w:rPr>
          <w:rFonts w:ascii="Lato" w:hAnsi="Lato"/>
        </w:rPr>
        <w:t> </w:t>
      </w:r>
      <w:r w:rsidRPr="00A5149D">
        <w:rPr>
          <w:rFonts w:ascii="Lato" w:hAnsi="Lato"/>
        </w:rPr>
        <w:t>znení neskorších predpisov a</w:t>
      </w:r>
      <w:r w:rsidR="005B7025">
        <w:rPr>
          <w:rFonts w:ascii="Lato" w:hAnsi="Lato"/>
        </w:rPr>
        <w:t> </w:t>
      </w:r>
      <w:r w:rsidRPr="00A5149D">
        <w:rPr>
          <w:rFonts w:ascii="Lato" w:hAnsi="Lato"/>
        </w:rPr>
        <w:t xml:space="preserve">budú </w:t>
      </w:r>
      <w:r w:rsidR="00813B48">
        <w:rPr>
          <w:rFonts w:ascii="Lato" w:hAnsi="Lato"/>
        </w:rPr>
        <w:t xml:space="preserve">vždy </w:t>
      </w:r>
      <w:r w:rsidRPr="00A5149D">
        <w:rPr>
          <w:rFonts w:ascii="Lato" w:hAnsi="Lato"/>
        </w:rPr>
        <w:t xml:space="preserve">doručované </w:t>
      </w:r>
      <w:r w:rsidR="00813B48">
        <w:rPr>
          <w:rFonts w:ascii="Lato" w:hAnsi="Lato"/>
        </w:rPr>
        <w:t>všetkým Zmluvným stranám</w:t>
      </w:r>
      <w:r w:rsidRPr="00A5149D">
        <w:rPr>
          <w:rFonts w:ascii="Lato" w:hAnsi="Lato"/>
        </w:rPr>
        <w:t xml:space="preserve"> niektorým z</w:t>
      </w:r>
      <w:r w:rsidR="005B7025">
        <w:rPr>
          <w:rFonts w:ascii="Lato" w:hAnsi="Lato"/>
        </w:rPr>
        <w:t> </w:t>
      </w:r>
      <w:r w:rsidRPr="00A5149D">
        <w:rPr>
          <w:rFonts w:ascii="Lato" w:hAnsi="Lato"/>
        </w:rPr>
        <w:t>týchto spôsobov:</w:t>
      </w:r>
    </w:p>
    <w:p w14:paraId="323637DC" w14:textId="77777777" w:rsidR="008B0711" w:rsidRPr="00A5149D" w:rsidRDefault="008B0711" w:rsidP="001A797C">
      <w:pPr>
        <w:pStyle w:val="ListParagraph"/>
        <w:widowControl w:val="0"/>
        <w:numPr>
          <w:ilvl w:val="0"/>
          <w:numId w:val="13"/>
        </w:numPr>
        <w:spacing w:after="120" w:line="240" w:lineRule="auto"/>
        <w:ind w:left="1134" w:hanging="425"/>
        <w:contextualSpacing w:val="0"/>
        <w:jc w:val="both"/>
        <w:rPr>
          <w:rFonts w:ascii="Lato" w:hAnsi="Lato"/>
        </w:rPr>
      </w:pPr>
      <w:r w:rsidRPr="00A5149D">
        <w:rPr>
          <w:rFonts w:ascii="Lato" w:hAnsi="Lato"/>
        </w:rPr>
        <w:t>osobne,</w:t>
      </w:r>
    </w:p>
    <w:p w14:paraId="6509B84E" w14:textId="77777777" w:rsidR="008B0711" w:rsidRPr="00A5149D" w:rsidRDefault="008B0711" w:rsidP="001A797C">
      <w:pPr>
        <w:pStyle w:val="ListParagraph"/>
        <w:widowControl w:val="0"/>
        <w:numPr>
          <w:ilvl w:val="0"/>
          <w:numId w:val="13"/>
        </w:numPr>
        <w:spacing w:after="120" w:line="240" w:lineRule="auto"/>
        <w:ind w:left="1134" w:hanging="425"/>
        <w:contextualSpacing w:val="0"/>
        <w:jc w:val="both"/>
        <w:rPr>
          <w:rFonts w:ascii="Lato" w:hAnsi="Lato"/>
        </w:rPr>
      </w:pPr>
      <w:r w:rsidRPr="00A5149D">
        <w:rPr>
          <w:rFonts w:ascii="Lato" w:hAnsi="Lato"/>
        </w:rPr>
        <w:t>poštou alebo kuriérom ako doporučená zásielka,</w:t>
      </w:r>
    </w:p>
    <w:p w14:paraId="40F069D1" w14:textId="77777777" w:rsidR="008B0711" w:rsidRPr="00A5149D" w:rsidRDefault="008B0711" w:rsidP="001A797C">
      <w:pPr>
        <w:pStyle w:val="ListParagraph"/>
        <w:widowControl w:val="0"/>
        <w:numPr>
          <w:ilvl w:val="0"/>
          <w:numId w:val="13"/>
        </w:numPr>
        <w:spacing w:after="120" w:line="240" w:lineRule="auto"/>
        <w:ind w:left="1134" w:hanging="425"/>
        <w:contextualSpacing w:val="0"/>
        <w:jc w:val="both"/>
        <w:rPr>
          <w:rFonts w:ascii="Lato" w:hAnsi="Lato"/>
        </w:rPr>
      </w:pPr>
      <w:r w:rsidRPr="00A5149D">
        <w:rPr>
          <w:rFonts w:ascii="Lato" w:hAnsi="Lato"/>
        </w:rPr>
        <w:t>do elektronickej schránky ako elektronický dokument, ktorý sa doručuje do vlastných rúk.</w:t>
      </w:r>
    </w:p>
    <w:p w14:paraId="62185CD4" w14:textId="77777777" w:rsidR="008B0711" w:rsidRPr="00A5149D" w:rsidRDefault="008B0711" w:rsidP="001A797C">
      <w:pPr>
        <w:pStyle w:val="Heading2"/>
        <w:keepNext w:val="0"/>
        <w:keepLines w:val="0"/>
        <w:widowControl w:val="0"/>
      </w:pPr>
      <w:r w:rsidRPr="00A5149D">
        <w:t>Listinná zásielka sa považuje za doručenú v</w:t>
      </w:r>
      <w:r w:rsidR="005B7025">
        <w:t> </w:t>
      </w:r>
      <w:r w:rsidRPr="00A5149D">
        <w:t>deň jej prevzatia adresátom. Listinná zásielka sa považuje za doručenú aj dňom, kedy ju adresát odmietol prevziať alebo dňom uplynutia úložnej lehoty na pošte, prípadne dňom, ktorý bude označený na zásielke ako deň neúspešného doručenia z</w:t>
      </w:r>
      <w:r w:rsidR="005B7025">
        <w:t> </w:t>
      </w:r>
      <w:r w:rsidRPr="00A5149D">
        <w:t>dôvodu „Adresát neznámy“, a</w:t>
      </w:r>
      <w:r w:rsidR="005B7025">
        <w:t> </w:t>
      </w:r>
      <w:r w:rsidRPr="00A5149D">
        <w:t>to aj v</w:t>
      </w:r>
      <w:r w:rsidR="005B7025">
        <w:t> </w:t>
      </w:r>
      <w:r w:rsidRPr="00A5149D">
        <w:t>prípade, ak sa adresát o</w:t>
      </w:r>
      <w:r w:rsidR="005B7025">
        <w:t> </w:t>
      </w:r>
      <w:r w:rsidRPr="00A5149D">
        <w:t>tom nedozvie.</w:t>
      </w:r>
    </w:p>
    <w:p w14:paraId="5BAE0C0D" w14:textId="77777777" w:rsidR="008B0711" w:rsidRPr="00A5149D" w:rsidRDefault="008B0711" w:rsidP="001A797C">
      <w:pPr>
        <w:pStyle w:val="Heading2"/>
        <w:keepNext w:val="0"/>
        <w:keepLines w:val="0"/>
        <w:widowControl w:val="0"/>
      </w:pPr>
      <w:r w:rsidRPr="00A5149D">
        <w:t>Elektronická zásielka doručovaná do elektronickej schránky sa považuje za doručenú v</w:t>
      </w:r>
      <w:r w:rsidR="005B7025">
        <w:t> </w:t>
      </w:r>
      <w:r w:rsidRPr="00A5149D">
        <w:t>deň jej prevzatia adresátom alebo uplynutím úložnej doby 5 dní, aj keď sa adresát o</w:t>
      </w:r>
      <w:r w:rsidR="005B7025">
        <w:t> </w:t>
      </w:r>
      <w:r w:rsidRPr="00A5149D">
        <w:t>tom nedozvie.</w:t>
      </w:r>
    </w:p>
    <w:p w14:paraId="3F114329" w14:textId="77777777" w:rsidR="008B0711" w:rsidRPr="00A5149D" w:rsidRDefault="008B0711" w:rsidP="001A797C">
      <w:pPr>
        <w:pStyle w:val="Heading2"/>
        <w:keepNext w:val="0"/>
        <w:keepLines w:val="0"/>
        <w:widowControl w:val="0"/>
      </w:pPr>
      <w:r w:rsidRPr="00A5149D">
        <w:t>Elektronická zásielka doručovaná prostredníctvom elektronickej pošty (e-mailom) sa považuje za doručenú v</w:t>
      </w:r>
      <w:r w:rsidR="005B7025">
        <w:t> </w:t>
      </w:r>
      <w:r w:rsidRPr="00A5149D">
        <w:t>okamihu obdržania potvrdenia o</w:t>
      </w:r>
      <w:r w:rsidR="005B7025">
        <w:t> </w:t>
      </w:r>
      <w:r w:rsidRPr="00A5149D">
        <w:t>prijatí e-mailu odoslaného na e-mailovú adresu kontaktnej osoby druhej Zmluvnej strany.</w:t>
      </w:r>
    </w:p>
    <w:p w14:paraId="144A6014" w14:textId="77777777" w:rsidR="008B0711" w:rsidRPr="00A5149D" w:rsidRDefault="00C37091" w:rsidP="001A797C">
      <w:pPr>
        <w:pStyle w:val="Heading2"/>
        <w:keepNext w:val="0"/>
        <w:keepLines w:val="0"/>
        <w:widowControl w:val="0"/>
      </w:pPr>
      <w:bookmarkStart w:id="168" w:name="_Ref41928505"/>
      <w:r w:rsidRPr="00A5149D">
        <w:t>Kontaktn</w:t>
      </w:r>
      <w:r>
        <w:t>é</w:t>
      </w:r>
      <w:r w:rsidRPr="00A5149D">
        <w:t xml:space="preserve"> osob</w:t>
      </w:r>
      <w:r>
        <w:t>y</w:t>
      </w:r>
      <w:r w:rsidRPr="00A5149D">
        <w:t xml:space="preserve"> </w:t>
      </w:r>
      <w:r w:rsidR="008B0711" w:rsidRPr="00A5149D">
        <w:t xml:space="preserve">za Objednávateľa: </w:t>
      </w:r>
      <w:bookmarkEnd w:id="168"/>
      <w:r w:rsidR="001D6DC9" w:rsidRPr="00A5149D">
        <w:rPr>
          <w:highlight w:val="yellow"/>
        </w:rPr>
        <w:t>[BUDE DOPLNENÉ]</w:t>
      </w:r>
    </w:p>
    <w:p w14:paraId="04548D20" w14:textId="77777777" w:rsidR="008B0711" w:rsidRPr="00A5149D" w:rsidRDefault="008B0711" w:rsidP="001A797C">
      <w:pPr>
        <w:widowControl w:val="0"/>
        <w:tabs>
          <w:tab w:val="right" w:leader="dot" w:pos="6521"/>
        </w:tabs>
        <w:ind w:left="709"/>
        <w:jc w:val="both"/>
        <w:rPr>
          <w:rFonts w:ascii="Lato" w:hAnsi="Lato"/>
        </w:rPr>
      </w:pPr>
      <w:r w:rsidRPr="00A5149D">
        <w:rPr>
          <w:rFonts w:ascii="Lato" w:hAnsi="Lato"/>
        </w:rPr>
        <w:t>Meno a</w:t>
      </w:r>
      <w:r w:rsidR="005B7025">
        <w:rPr>
          <w:rFonts w:ascii="Lato" w:hAnsi="Lato"/>
        </w:rPr>
        <w:t> </w:t>
      </w:r>
      <w:r w:rsidRPr="00A5149D">
        <w:rPr>
          <w:rFonts w:ascii="Lato" w:hAnsi="Lato"/>
        </w:rPr>
        <w:t xml:space="preserve">priezvisko: </w:t>
      </w:r>
      <w:r w:rsidRPr="00A5149D">
        <w:rPr>
          <w:rFonts w:ascii="Lato" w:hAnsi="Lato"/>
        </w:rPr>
        <w:tab/>
      </w:r>
    </w:p>
    <w:p w14:paraId="3AB6BE65" w14:textId="77777777" w:rsidR="008B0711" w:rsidRPr="00A5149D" w:rsidRDefault="008B0711" w:rsidP="001A797C">
      <w:pPr>
        <w:widowControl w:val="0"/>
        <w:tabs>
          <w:tab w:val="right" w:leader="dot" w:pos="6521"/>
        </w:tabs>
        <w:ind w:left="709"/>
        <w:jc w:val="both"/>
        <w:rPr>
          <w:rFonts w:ascii="Lato" w:hAnsi="Lato"/>
        </w:rPr>
      </w:pPr>
      <w:r w:rsidRPr="00A5149D">
        <w:rPr>
          <w:rFonts w:ascii="Lato" w:hAnsi="Lato"/>
        </w:rPr>
        <w:t xml:space="preserve">Funkcia/Pozícia: </w:t>
      </w:r>
      <w:r w:rsidRPr="00A5149D">
        <w:rPr>
          <w:rFonts w:ascii="Lato" w:hAnsi="Lato"/>
        </w:rPr>
        <w:tab/>
      </w:r>
    </w:p>
    <w:p w14:paraId="0FB30442" w14:textId="77777777" w:rsidR="008B0711" w:rsidRPr="00A5149D" w:rsidRDefault="008B0711" w:rsidP="001A797C">
      <w:pPr>
        <w:widowControl w:val="0"/>
        <w:tabs>
          <w:tab w:val="right" w:leader="dot" w:pos="6521"/>
        </w:tabs>
        <w:ind w:left="709"/>
        <w:jc w:val="both"/>
        <w:rPr>
          <w:rFonts w:ascii="Lato" w:hAnsi="Lato"/>
        </w:rPr>
      </w:pPr>
      <w:r w:rsidRPr="00A5149D">
        <w:rPr>
          <w:rFonts w:ascii="Lato" w:hAnsi="Lato"/>
        </w:rPr>
        <w:t xml:space="preserve">Telefón: </w:t>
      </w:r>
      <w:r w:rsidRPr="00A5149D">
        <w:rPr>
          <w:rFonts w:ascii="Lato" w:hAnsi="Lato"/>
        </w:rPr>
        <w:tab/>
      </w:r>
    </w:p>
    <w:p w14:paraId="61B70A1A" w14:textId="77777777" w:rsidR="008B0711" w:rsidRPr="00A5149D" w:rsidRDefault="008B0711" w:rsidP="001A797C">
      <w:pPr>
        <w:widowControl w:val="0"/>
        <w:tabs>
          <w:tab w:val="right" w:leader="dot" w:pos="6521"/>
        </w:tabs>
        <w:ind w:left="709"/>
        <w:jc w:val="both"/>
        <w:rPr>
          <w:rFonts w:ascii="Lato" w:hAnsi="Lato"/>
        </w:rPr>
      </w:pPr>
      <w:r w:rsidRPr="00A5149D">
        <w:rPr>
          <w:rFonts w:ascii="Lato" w:hAnsi="Lato"/>
        </w:rPr>
        <w:t xml:space="preserve">E-mail: </w:t>
      </w:r>
      <w:r w:rsidRPr="00A5149D">
        <w:rPr>
          <w:rFonts w:ascii="Lato" w:hAnsi="Lato"/>
        </w:rPr>
        <w:tab/>
      </w:r>
    </w:p>
    <w:p w14:paraId="460B7524" w14:textId="77777777" w:rsidR="008B0711" w:rsidRDefault="008B0711" w:rsidP="001A797C">
      <w:pPr>
        <w:widowControl w:val="0"/>
        <w:tabs>
          <w:tab w:val="right" w:leader="dot" w:pos="6521"/>
        </w:tabs>
        <w:ind w:left="709"/>
        <w:jc w:val="both"/>
        <w:rPr>
          <w:rFonts w:ascii="Lato" w:hAnsi="Lato"/>
        </w:rPr>
      </w:pPr>
      <w:r w:rsidRPr="00A5149D">
        <w:rPr>
          <w:rFonts w:ascii="Lato" w:hAnsi="Lato"/>
        </w:rPr>
        <w:t xml:space="preserve">ID elektronickej schránky: </w:t>
      </w:r>
      <w:r w:rsidRPr="00A5149D">
        <w:rPr>
          <w:rFonts w:ascii="Lato" w:hAnsi="Lato"/>
        </w:rPr>
        <w:tab/>
      </w:r>
    </w:p>
    <w:p w14:paraId="4099BCEC" w14:textId="77777777" w:rsidR="008B0711" w:rsidRPr="00A5149D" w:rsidRDefault="008B0711" w:rsidP="001A797C">
      <w:pPr>
        <w:pStyle w:val="Heading2"/>
        <w:keepNext w:val="0"/>
        <w:keepLines w:val="0"/>
        <w:widowControl w:val="0"/>
      </w:pPr>
      <w:bookmarkStart w:id="169" w:name="_Ref41928521"/>
      <w:r w:rsidRPr="00A5149D">
        <w:t xml:space="preserve">Kontaktná osoba za Dopravcu: </w:t>
      </w:r>
      <w:bookmarkEnd w:id="169"/>
      <w:r w:rsidR="006B4756" w:rsidRPr="006B4756">
        <w:rPr>
          <w:highlight w:val="yellow"/>
        </w:rPr>
        <w:t>[DOPLNÍ UCHÁDZAČ]</w:t>
      </w:r>
    </w:p>
    <w:p w14:paraId="64F17137" w14:textId="77777777" w:rsidR="008B0711" w:rsidRPr="00A5149D" w:rsidRDefault="008B0711" w:rsidP="001A797C">
      <w:pPr>
        <w:widowControl w:val="0"/>
        <w:tabs>
          <w:tab w:val="right" w:leader="dot" w:pos="6521"/>
        </w:tabs>
        <w:ind w:left="709"/>
        <w:jc w:val="both"/>
        <w:rPr>
          <w:rFonts w:ascii="Lato" w:hAnsi="Lato"/>
        </w:rPr>
      </w:pPr>
      <w:r w:rsidRPr="00A5149D">
        <w:rPr>
          <w:rFonts w:ascii="Lato" w:hAnsi="Lato"/>
        </w:rPr>
        <w:t>Meno a</w:t>
      </w:r>
      <w:r w:rsidR="005B7025">
        <w:rPr>
          <w:rFonts w:ascii="Lato" w:hAnsi="Lato"/>
        </w:rPr>
        <w:t> </w:t>
      </w:r>
      <w:r w:rsidRPr="00A5149D">
        <w:rPr>
          <w:rFonts w:ascii="Lato" w:hAnsi="Lato"/>
        </w:rPr>
        <w:t xml:space="preserve">priezvisko: </w:t>
      </w:r>
      <w:r w:rsidRPr="00A5149D">
        <w:rPr>
          <w:rFonts w:ascii="Lato" w:hAnsi="Lato"/>
        </w:rPr>
        <w:tab/>
      </w:r>
    </w:p>
    <w:p w14:paraId="1D912FC3" w14:textId="77777777" w:rsidR="008B0711" w:rsidRPr="00A5149D" w:rsidRDefault="008B0711" w:rsidP="001A797C">
      <w:pPr>
        <w:widowControl w:val="0"/>
        <w:tabs>
          <w:tab w:val="right" w:leader="dot" w:pos="6521"/>
        </w:tabs>
        <w:ind w:left="709"/>
        <w:jc w:val="both"/>
        <w:rPr>
          <w:rFonts w:ascii="Lato" w:hAnsi="Lato"/>
        </w:rPr>
      </w:pPr>
      <w:r w:rsidRPr="00A5149D">
        <w:rPr>
          <w:rFonts w:ascii="Lato" w:hAnsi="Lato"/>
        </w:rPr>
        <w:t xml:space="preserve">Funkcia/Pozícia: </w:t>
      </w:r>
      <w:r w:rsidRPr="00A5149D">
        <w:rPr>
          <w:rFonts w:ascii="Lato" w:hAnsi="Lato"/>
        </w:rPr>
        <w:tab/>
      </w:r>
    </w:p>
    <w:p w14:paraId="65E20B14" w14:textId="77777777" w:rsidR="008B0711" w:rsidRPr="00A5149D" w:rsidRDefault="008B0711" w:rsidP="001A797C">
      <w:pPr>
        <w:widowControl w:val="0"/>
        <w:tabs>
          <w:tab w:val="right" w:leader="dot" w:pos="6521"/>
        </w:tabs>
        <w:ind w:left="709"/>
        <w:jc w:val="both"/>
        <w:rPr>
          <w:rFonts w:ascii="Lato" w:hAnsi="Lato"/>
        </w:rPr>
      </w:pPr>
      <w:r w:rsidRPr="00A5149D">
        <w:rPr>
          <w:rFonts w:ascii="Lato" w:hAnsi="Lato"/>
        </w:rPr>
        <w:t xml:space="preserve">Telefón: </w:t>
      </w:r>
      <w:r w:rsidRPr="00A5149D">
        <w:rPr>
          <w:rFonts w:ascii="Lato" w:hAnsi="Lato"/>
        </w:rPr>
        <w:tab/>
      </w:r>
    </w:p>
    <w:p w14:paraId="2BCFE3CC" w14:textId="77777777" w:rsidR="008B0711" w:rsidRPr="00A5149D" w:rsidRDefault="008B0711" w:rsidP="001A797C">
      <w:pPr>
        <w:widowControl w:val="0"/>
        <w:tabs>
          <w:tab w:val="right" w:leader="dot" w:pos="6521"/>
        </w:tabs>
        <w:ind w:left="709"/>
        <w:jc w:val="both"/>
        <w:rPr>
          <w:rFonts w:ascii="Lato" w:hAnsi="Lato"/>
        </w:rPr>
      </w:pPr>
      <w:r w:rsidRPr="00A5149D">
        <w:rPr>
          <w:rFonts w:ascii="Lato" w:hAnsi="Lato"/>
        </w:rPr>
        <w:t xml:space="preserve">E-mail: </w:t>
      </w:r>
      <w:r w:rsidRPr="00A5149D">
        <w:rPr>
          <w:rFonts w:ascii="Lato" w:hAnsi="Lato"/>
        </w:rPr>
        <w:tab/>
      </w:r>
    </w:p>
    <w:p w14:paraId="6162C14E" w14:textId="77777777" w:rsidR="008B0711" w:rsidRPr="00A5149D" w:rsidRDefault="008B0711" w:rsidP="001A797C">
      <w:pPr>
        <w:widowControl w:val="0"/>
        <w:tabs>
          <w:tab w:val="right" w:leader="dot" w:pos="6521"/>
        </w:tabs>
        <w:ind w:left="709"/>
        <w:jc w:val="both"/>
        <w:rPr>
          <w:rFonts w:ascii="Lato" w:hAnsi="Lato"/>
        </w:rPr>
      </w:pPr>
      <w:r w:rsidRPr="00A5149D">
        <w:rPr>
          <w:rFonts w:ascii="Lato" w:hAnsi="Lato"/>
        </w:rPr>
        <w:t xml:space="preserve">ID elektronickej schránky: </w:t>
      </w:r>
      <w:r w:rsidRPr="00A5149D">
        <w:rPr>
          <w:rFonts w:ascii="Lato" w:hAnsi="Lato"/>
        </w:rPr>
        <w:tab/>
      </w:r>
    </w:p>
    <w:p w14:paraId="249EB005" w14:textId="1A2F2E6A" w:rsidR="008B0711" w:rsidRPr="00A5149D" w:rsidRDefault="008B0711" w:rsidP="001A797C">
      <w:pPr>
        <w:pStyle w:val="Heading2"/>
        <w:keepNext w:val="0"/>
        <w:keepLines w:val="0"/>
        <w:widowControl w:val="0"/>
      </w:pPr>
      <w:r w:rsidRPr="00A5149D">
        <w:t>V</w:t>
      </w:r>
      <w:r w:rsidR="005B7025">
        <w:t> </w:t>
      </w:r>
      <w:r w:rsidRPr="00A5149D">
        <w:t>prípade, ak počas trvania Zmluvy dôjde k</w:t>
      </w:r>
      <w:r w:rsidR="005B7025">
        <w:t> </w:t>
      </w:r>
      <w:r w:rsidRPr="00A5149D">
        <w:t>zmene kontaktných osôb uvedených v</w:t>
      </w:r>
      <w:r w:rsidR="005B7025">
        <w:t> </w:t>
      </w:r>
      <w:r w:rsidRPr="00A5149D">
        <w:t xml:space="preserve">bode </w:t>
      </w:r>
      <w:r w:rsidR="00572D6E">
        <w:fldChar w:fldCharType="begin"/>
      </w:r>
      <w:r w:rsidR="00572D6E">
        <w:instrText xml:space="preserve"> REF _Ref41928505 \r \h  \* MERGEFORMAT </w:instrText>
      </w:r>
      <w:r w:rsidR="00572D6E">
        <w:fldChar w:fldCharType="separate"/>
      </w:r>
      <w:r w:rsidR="001C7151">
        <w:t>13.6</w:t>
      </w:r>
      <w:r w:rsidR="00572D6E">
        <w:fldChar w:fldCharType="end"/>
      </w:r>
      <w:r w:rsidRPr="00A5149D">
        <w:t xml:space="preserve"> alebo </w:t>
      </w:r>
      <w:r w:rsidR="00572D6E">
        <w:fldChar w:fldCharType="begin"/>
      </w:r>
      <w:r w:rsidR="00572D6E">
        <w:instrText xml:space="preserve"> REF _Ref41928521 \r \h  \* MERGEFORMAT </w:instrText>
      </w:r>
      <w:r w:rsidR="00572D6E">
        <w:fldChar w:fldCharType="separate"/>
      </w:r>
      <w:r w:rsidR="001C7151">
        <w:t>13.7</w:t>
      </w:r>
      <w:r w:rsidR="00572D6E">
        <w:fldChar w:fldCharType="end"/>
      </w:r>
      <w:r w:rsidRPr="00A5149D">
        <w:t xml:space="preserve"> Zmluvy, zmenou dotknutá Zmluvná strana sa zaväzuje túto zmenu písomne oznámiť druhej Zmluvnej strane bez zbytočného odkladu, pričom Zmluvné strany neuzatvárajú o</w:t>
      </w:r>
      <w:r w:rsidR="005B7025">
        <w:t> </w:t>
      </w:r>
      <w:r w:rsidRPr="00A5149D">
        <w:t>takej zmene dodatok k</w:t>
      </w:r>
      <w:r w:rsidR="005B7025">
        <w:t> </w:t>
      </w:r>
      <w:r w:rsidRPr="00A5149D">
        <w:t>Zmluve.</w:t>
      </w:r>
    </w:p>
    <w:p w14:paraId="76D36BC2" w14:textId="77777777" w:rsidR="008B0711" w:rsidRPr="00AC4A87" w:rsidRDefault="008B0711" w:rsidP="001A797C">
      <w:pPr>
        <w:widowControl w:val="0"/>
      </w:pPr>
    </w:p>
    <w:p w14:paraId="27D9D74E" w14:textId="77777777" w:rsidR="0092451B" w:rsidRPr="00DB5450" w:rsidRDefault="0092451B" w:rsidP="001A797C">
      <w:pPr>
        <w:pStyle w:val="Heading1"/>
        <w:keepNext w:val="0"/>
        <w:keepLines w:val="0"/>
        <w:widowControl w:val="0"/>
        <w:ind w:left="0"/>
      </w:pPr>
      <w:r w:rsidRPr="00A5149D">
        <w:br/>
      </w:r>
      <w:r w:rsidRPr="00DB5450">
        <w:t>SPOLOČNÉ USTANOVENIA</w:t>
      </w:r>
    </w:p>
    <w:p w14:paraId="6B259F7A" w14:textId="77777777" w:rsidR="008A740C" w:rsidRDefault="00130A12" w:rsidP="001A797C">
      <w:pPr>
        <w:pStyle w:val="Heading2"/>
        <w:keepNext w:val="0"/>
        <w:keepLines w:val="0"/>
        <w:widowControl w:val="0"/>
      </w:pPr>
      <w:r w:rsidRPr="00DB5450">
        <w:t>Zmluvné strany sa dohodli a</w:t>
      </w:r>
      <w:r w:rsidR="005B7025">
        <w:t> </w:t>
      </w:r>
      <w:r w:rsidRPr="00DB5450">
        <w:t>výslovne súhlasia s</w:t>
      </w:r>
      <w:r w:rsidR="005B7025">
        <w:t> </w:t>
      </w:r>
      <w:r w:rsidRPr="00DB5450">
        <w:t xml:space="preserve">tým, že počas prvých </w:t>
      </w:r>
      <w:r w:rsidR="001D6DC9" w:rsidRPr="00DB5450">
        <w:t>365</w:t>
      </w:r>
      <w:r w:rsidRPr="00DB5450">
        <w:t xml:space="preserve"> </w:t>
      </w:r>
      <w:r w:rsidR="001D6DC9" w:rsidRPr="00DB5450">
        <w:t>dní</w:t>
      </w:r>
      <w:r w:rsidRPr="00DB5450">
        <w:t xml:space="preserve"> odo dňa začatia poskytovania Služby</w:t>
      </w:r>
      <w:r w:rsidR="007540C3" w:rsidRPr="00DB5450">
        <w:t>, sa nebude považovať za porušenie povinnosti Dopravcu, ak nebudú splnené požiadavky na</w:t>
      </w:r>
      <w:r w:rsidR="00CD7F53">
        <w:t>:</w:t>
      </w:r>
    </w:p>
    <w:p w14:paraId="1D640ADA" w14:textId="67C772D1" w:rsidR="008A740C" w:rsidRPr="00CE7663" w:rsidRDefault="007540C3" w:rsidP="00CE7663">
      <w:pPr>
        <w:pStyle w:val="ListParagraph"/>
        <w:widowControl w:val="0"/>
        <w:numPr>
          <w:ilvl w:val="1"/>
          <w:numId w:val="21"/>
        </w:numPr>
        <w:spacing w:after="120" w:line="240" w:lineRule="auto"/>
        <w:ind w:left="1134" w:hanging="357"/>
        <w:contextualSpacing w:val="0"/>
        <w:jc w:val="both"/>
        <w:rPr>
          <w:rFonts w:ascii="Lato" w:hAnsi="Lato"/>
        </w:rPr>
      </w:pPr>
      <w:r w:rsidRPr="00CE7663">
        <w:rPr>
          <w:rFonts w:ascii="Lato" w:hAnsi="Lato"/>
        </w:rPr>
        <w:t>vozidlový park Dopravcu v</w:t>
      </w:r>
      <w:r w:rsidR="005B7025" w:rsidRPr="00CE7663">
        <w:rPr>
          <w:rFonts w:ascii="Lato" w:hAnsi="Lato"/>
        </w:rPr>
        <w:t> </w:t>
      </w:r>
      <w:r w:rsidRPr="00CE7663">
        <w:rPr>
          <w:rFonts w:ascii="Lato" w:hAnsi="Lato"/>
        </w:rPr>
        <w:t xml:space="preserve">zmysle bodu </w:t>
      </w:r>
      <w:r w:rsidR="00572D6E">
        <w:fldChar w:fldCharType="begin"/>
      </w:r>
      <w:r w:rsidR="00572D6E">
        <w:instrText xml:space="preserve"> REF _Ref51928816 \r \h  \* MERGEFORMAT </w:instrText>
      </w:r>
      <w:r w:rsidR="00572D6E">
        <w:fldChar w:fldCharType="separate"/>
      </w:r>
      <w:r w:rsidR="001C7151" w:rsidRPr="00FC1DFC">
        <w:rPr>
          <w:rFonts w:ascii="Lato" w:hAnsi="Lato"/>
        </w:rPr>
        <w:t>6.1</w:t>
      </w:r>
      <w:r w:rsidR="00572D6E">
        <w:fldChar w:fldCharType="end"/>
      </w:r>
      <w:r w:rsidRPr="00CE7663">
        <w:rPr>
          <w:rFonts w:ascii="Lato" w:hAnsi="Lato"/>
        </w:rPr>
        <w:t xml:space="preserve"> písm. </w:t>
      </w:r>
      <w:r w:rsidR="00572D6E">
        <w:fldChar w:fldCharType="begin"/>
      </w:r>
      <w:r w:rsidR="00572D6E">
        <w:instrText xml:space="preserve"> REF _Ref86657978 \r \h  \* MERGEFORMAT </w:instrText>
      </w:r>
      <w:r w:rsidR="00572D6E">
        <w:fldChar w:fldCharType="separate"/>
      </w:r>
      <w:r w:rsidR="001C7151" w:rsidRPr="00FC1DFC">
        <w:rPr>
          <w:rFonts w:ascii="Lato" w:hAnsi="Lato"/>
        </w:rPr>
        <w:t>f)</w:t>
      </w:r>
      <w:r w:rsidR="00572D6E">
        <w:fldChar w:fldCharType="end"/>
      </w:r>
      <w:r w:rsidRPr="00CE7663">
        <w:rPr>
          <w:rFonts w:ascii="Lato" w:hAnsi="Lato"/>
        </w:rPr>
        <w:t xml:space="preserve"> Zmluvy</w:t>
      </w:r>
      <w:r w:rsidR="008A740C" w:rsidRPr="00CE7663">
        <w:rPr>
          <w:rFonts w:ascii="Lato" w:hAnsi="Lato"/>
        </w:rPr>
        <w:t xml:space="preserve">, </w:t>
      </w:r>
    </w:p>
    <w:p w14:paraId="220106AB" w14:textId="77777777" w:rsidR="00CD7F53" w:rsidRPr="00CE7663" w:rsidRDefault="009A1227" w:rsidP="00CE7663">
      <w:pPr>
        <w:pStyle w:val="ListParagraph"/>
        <w:widowControl w:val="0"/>
        <w:numPr>
          <w:ilvl w:val="1"/>
          <w:numId w:val="21"/>
        </w:numPr>
        <w:spacing w:after="120" w:line="240" w:lineRule="auto"/>
        <w:ind w:left="1134" w:hanging="357"/>
        <w:contextualSpacing w:val="0"/>
        <w:jc w:val="both"/>
        <w:rPr>
          <w:rFonts w:ascii="Lato" w:hAnsi="Lato"/>
        </w:rPr>
      </w:pPr>
      <w:r w:rsidRPr="00CE7663">
        <w:rPr>
          <w:rFonts w:ascii="Lato" w:hAnsi="Lato"/>
        </w:rPr>
        <w:lastRenderedPageBreak/>
        <w:t xml:space="preserve">minimálny podiel </w:t>
      </w:r>
      <w:r w:rsidR="004438AB" w:rsidRPr="00CE7663">
        <w:rPr>
          <w:rFonts w:ascii="Lato" w:hAnsi="Lato"/>
        </w:rPr>
        <w:t xml:space="preserve">klimatizovaných </w:t>
      </w:r>
      <w:r w:rsidRPr="00CE7663">
        <w:rPr>
          <w:rFonts w:ascii="Lato" w:hAnsi="Lato"/>
        </w:rPr>
        <w:t>vozidiel na celkovom počte</w:t>
      </w:r>
      <w:r w:rsidR="00CD7F53" w:rsidRPr="00CE7663" w:rsidDel="008A740C">
        <w:rPr>
          <w:rFonts w:ascii="Lato" w:hAnsi="Lato"/>
        </w:rPr>
        <w:t xml:space="preserve"> </w:t>
      </w:r>
      <w:r w:rsidR="00CD7F53" w:rsidRPr="00CE7663">
        <w:rPr>
          <w:rFonts w:ascii="Lato" w:hAnsi="Lato"/>
        </w:rPr>
        <w:t>Vozidiel Dopravcu,</w:t>
      </w:r>
    </w:p>
    <w:p w14:paraId="1C698DD0" w14:textId="77777777" w:rsidR="00CD7F53" w:rsidRPr="00CE7663" w:rsidRDefault="00CD7F53" w:rsidP="00CE7663">
      <w:pPr>
        <w:pStyle w:val="ListParagraph"/>
        <w:widowControl w:val="0"/>
        <w:numPr>
          <w:ilvl w:val="1"/>
          <w:numId w:val="21"/>
        </w:numPr>
        <w:spacing w:after="120" w:line="240" w:lineRule="auto"/>
        <w:ind w:left="1134" w:hanging="357"/>
        <w:contextualSpacing w:val="0"/>
        <w:jc w:val="both"/>
        <w:rPr>
          <w:rFonts w:ascii="Lato" w:hAnsi="Lato"/>
        </w:rPr>
      </w:pPr>
      <w:r w:rsidRPr="00CE7663">
        <w:rPr>
          <w:rFonts w:ascii="Lato" w:hAnsi="Lato"/>
        </w:rPr>
        <w:t>povinnosť Dopravcu podľa bodu 4.3.2 Štandardov kvality v súvislosti s poskytovaním prístupu na internet pre cestujúcich vo vozidlách prostredníctvom bezplatnej bezdrôtovej siete,</w:t>
      </w:r>
    </w:p>
    <w:p w14:paraId="1872272D" w14:textId="77777777" w:rsidR="00CE7663" w:rsidRPr="00CE7663" w:rsidRDefault="00CD7F53" w:rsidP="00CE7663">
      <w:pPr>
        <w:pStyle w:val="ListParagraph"/>
        <w:widowControl w:val="0"/>
        <w:numPr>
          <w:ilvl w:val="1"/>
          <w:numId w:val="21"/>
        </w:numPr>
        <w:spacing w:after="120" w:line="240" w:lineRule="auto"/>
        <w:ind w:left="1134" w:hanging="357"/>
        <w:contextualSpacing w:val="0"/>
        <w:jc w:val="both"/>
        <w:rPr>
          <w:rFonts w:ascii="Lato" w:hAnsi="Lato"/>
        </w:rPr>
      </w:pPr>
      <w:r w:rsidRPr="00CE7663">
        <w:rPr>
          <w:rFonts w:ascii="Lato" w:hAnsi="Lato"/>
        </w:rPr>
        <w:t>povinnosť Dopravcu podľa bodu 4.2.5 Štandardov kvality vo vzťahu zabezpečiť, aby vybavovacie a predajné zariadenia vo vozidlách boli vybavené čítačkou</w:t>
      </w:r>
      <w:r w:rsidR="00CE7663" w:rsidRPr="00CE7663">
        <w:rPr>
          <w:rFonts w:ascii="Lato" w:hAnsi="Lato"/>
        </w:rPr>
        <w:t xml:space="preserve"> čiarových QR kódov a čítačkou</w:t>
      </w:r>
      <w:r w:rsidRPr="00CE7663">
        <w:rPr>
          <w:rFonts w:ascii="Lato" w:hAnsi="Lato"/>
        </w:rPr>
        <w:t xml:space="preserve"> platobných </w:t>
      </w:r>
      <w:r w:rsidR="00CE7663" w:rsidRPr="00CE7663">
        <w:rPr>
          <w:rFonts w:ascii="Lato" w:hAnsi="Lato"/>
        </w:rPr>
        <w:t>kariet</w:t>
      </w:r>
      <w:r w:rsidR="00823DDB" w:rsidRPr="00CE7663">
        <w:rPr>
          <w:rFonts w:ascii="Lato" w:hAnsi="Lato"/>
        </w:rPr>
        <w:t>.</w:t>
      </w:r>
      <w:r w:rsidR="004A51FF" w:rsidRPr="00CE7663">
        <w:rPr>
          <w:rFonts w:ascii="Lato" w:hAnsi="Lato"/>
        </w:rPr>
        <w:t xml:space="preserve"> </w:t>
      </w:r>
    </w:p>
    <w:p w14:paraId="6E55AF2E" w14:textId="77777777" w:rsidR="00130A12" w:rsidRDefault="00CC556D" w:rsidP="00CE7663">
      <w:pPr>
        <w:pStyle w:val="Heading2"/>
        <w:keepNext w:val="0"/>
        <w:keepLines w:val="0"/>
        <w:widowControl w:val="0"/>
        <w:numPr>
          <w:ilvl w:val="0"/>
          <w:numId w:val="0"/>
        </w:numPr>
        <w:ind w:left="709"/>
      </w:pPr>
      <w:r w:rsidRPr="00DB5450">
        <w:t>Počas lehoty uvedenej v</w:t>
      </w:r>
      <w:r w:rsidR="005B7025">
        <w:t> </w:t>
      </w:r>
      <w:r w:rsidR="00CE7663" w:rsidRPr="00DB5450">
        <w:t>predošl</w:t>
      </w:r>
      <w:r w:rsidR="00CE7663">
        <w:t>om odseku</w:t>
      </w:r>
      <w:r w:rsidRPr="00DB5450">
        <w:t xml:space="preserve"> môže Dopravca pre splnenie minimálne vyžadovaného počtu vozidiel kategórie L uvedeného v</w:t>
      </w:r>
      <w:r w:rsidR="005B7025">
        <w:t> </w:t>
      </w:r>
      <w:r w:rsidRPr="00DB5450">
        <w:t>Ponuke dopravcu v</w:t>
      </w:r>
      <w:r w:rsidR="005B7025">
        <w:t> </w:t>
      </w:r>
      <w:r w:rsidRPr="00DB5450">
        <w:t>čase jej predl</w:t>
      </w:r>
      <w:r w:rsidR="00DB5450" w:rsidRPr="00DB5450">
        <w:t>oženia</w:t>
      </w:r>
      <w:r w:rsidRPr="00DB5450">
        <w:t xml:space="preserve"> využiť aj vozidlo inej kategórie, a</w:t>
      </w:r>
      <w:r w:rsidR="005B7025">
        <w:t> </w:t>
      </w:r>
      <w:r w:rsidRPr="00DB5450">
        <w:t xml:space="preserve">to najbližšej nižšej, pričom túto skutočnosť </w:t>
      </w:r>
      <w:r w:rsidR="00823DDB" w:rsidRPr="00DB5450">
        <w:t>uvedie do poznámky pri</w:t>
      </w:r>
      <w:r w:rsidR="00DB5450">
        <w:t> </w:t>
      </w:r>
      <w:r w:rsidR="00823DDB" w:rsidRPr="00DB5450">
        <w:t xml:space="preserve">predkladaní </w:t>
      </w:r>
      <w:r w:rsidR="00DB5450">
        <w:t>výkazov týkajúcich sa vozidlového parku Dopravcu.</w:t>
      </w:r>
      <w:r w:rsidR="00AD0D8E">
        <w:t xml:space="preserve"> </w:t>
      </w:r>
      <w:r w:rsidR="00615854">
        <w:t>Pre v</w:t>
      </w:r>
      <w:r w:rsidR="009E16B2">
        <w:t>y</w:t>
      </w:r>
      <w:r w:rsidR="00615854">
        <w:t xml:space="preserve">lúčenie akýchkoľvek pochybností platí, že </w:t>
      </w:r>
      <w:r w:rsidR="009E16B2">
        <w:t>z</w:t>
      </w:r>
      <w:r w:rsidR="005B7025">
        <w:t> </w:t>
      </w:r>
      <w:r w:rsidR="009E16B2">
        <w:t>hľadiska výpočtu</w:t>
      </w:r>
      <w:r w:rsidR="00AD0D8E">
        <w:t xml:space="preserve"> Ceny služby sa bude vychádzať </w:t>
      </w:r>
      <w:r w:rsidR="00615854">
        <w:t>z</w:t>
      </w:r>
      <w:r w:rsidR="005B7025">
        <w:t> </w:t>
      </w:r>
      <w:r w:rsidR="00AD0D8E">
        <w:t xml:space="preserve">Jednotkových nákladov tej kategórie vozidiel, </w:t>
      </w:r>
      <w:r w:rsidR="009E16B2">
        <w:t>pre ktorú je vozidlo evidované</w:t>
      </w:r>
      <w:r w:rsidR="00615854">
        <w:t xml:space="preserve"> (</w:t>
      </w:r>
      <w:r w:rsidR="009E16B2">
        <w:t>tzn. bez ohľadu na skutočnú kategóriu vozidla)</w:t>
      </w:r>
      <w:bookmarkStart w:id="170" w:name="_Hlk115862419"/>
      <w:r w:rsidR="00D2648C">
        <w:t>, ako je uvedené v</w:t>
      </w:r>
      <w:r w:rsidR="005B7025">
        <w:t> </w:t>
      </w:r>
      <w:r w:rsidR="00D2648C">
        <w:t>Prílohe č. 8 Zmluvy</w:t>
      </w:r>
      <w:bookmarkEnd w:id="170"/>
      <w:r w:rsidR="009E16B2">
        <w:t>.</w:t>
      </w:r>
    </w:p>
    <w:p w14:paraId="682E5CA3" w14:textId="77777777" w:rsidR="00970116" w:rsidRDefault="00970116" w:rsidP="001A797C">
      <w:pPr>
        <w:widowControl w:val="0"/>
        <w:spacing w:after="120" w:line="240" w:lineRule="auto"/>
        <w:ind w:left="709"/>
        <w:jc w:val="both"/>
        <w:rPr>
          <w:rFonts w:ascii="Lato" w:hAnsi="Lato"/>
        </w:rPr>
      </w:pPr>
      <w:r>
        <w:rPr>
          <w:rFonts w:ascii="Lato" w:hAnsi="Lato"/>
        </w:rPr>
        <w:t xml:space="preserve">Objednávateľ súhlasí, že počas platnosti Zmluvy </w:t>
      </w:r>
      <w:r w:rsidRPr="00F64D9D">
        <w:rPr>
          <w:rFonts w:ascii="Lato" w:hAnsi="Lato"/>
        </w:rPr>
        <w:t xml:space="preserve">môže Dopravca pre splnenie </w:t>
      </w:r>
      <w:r>
        <w:rPr>
          <w:rFonts w:ascii="Lato" w:hAnsi="Lato"/>
        </w:rPr>
        <w:t xml:space="preserve">Objednávateľom </w:t>
      </w:r>
      <w:r w:rsidRPr="00F64D9D">
        <w:rPr>
          <w:rFonts w:ascii="Lato" w:hAnsi="Lato"/>
        </w:rPr>
        <w:t>vyžadovaného minimálne</w:t>
      </w:r>
      <w:r w:rsidR="00A90ED8">
        <w:rPr>
          <w:rFonts w:ascii="Lato" w:hAnsi="Lato"/>
        </w:rPr>
        <w:t>ho</w:t>
      </w:r>
      <w:r w:rsidRPr="00F64D9D">
        <w:rPr>
          <w:rFonts w:ascii="Lato" w:hAnsi="Lato"/>
        </w:rPr>
        <w:t xml:space="preserve"> počtu vozidiel </w:t>
      </w:r>
      <w:r>
        <w:rPr>
          <w:rFonts w:ascii="Lato" w:hAnsi="Lato"/>
        </w:rPr>
        <w:t>v</w:t>
      </w:r>
      <w:r w:rsidR="005B7025">
        <w:rPr>
          <w:rFonts w:ascii="Lato" w:hAnsi="Lato"/>
        </w:rPr>
        <w:t> </w:t>
      </w:r>
      <w:r>
        <w:rPr>
          <w:rFonts w:ascii="Lato" w:hAnsi="Lato"/>
        </w:rPr>
        <w:t xml:space="preserve">jednotlivých </w:t>
      </w:r>
      <w:r w:rsidRPr="00F64D9D">
        <w:rPr>
          <w:rFonts w:ascii="Lato" w:hAnsi="Lato"/>
        </w:rPr>
        <w:t>kategóri</w:t>
      </w:r>
      <w:r>
        <w:rPr>
          <w:rFonts w:ascii="Lato" w:hAnsi="Lato"/>
        </w:rPr>
        <w:t>ách</w:t>
      </w:r>
      <w:r w:rsidR="00AD30CC">
        <w:rPr>
          <w:rFonts w:ascii="Lato" w:hAnsi="Lato"/>
        </w:rPr>
        <w:t xml:space="preserve"> </w:t>
      </w:r>
      <w:r w:rsidR="003C0A09">
        <w:rPr>
          <w:rFonts w:ascii="Lato" w:hAnsi="Lato"/>
        </w:rPr>
        <w:t>alebo</w:t>
      </w:r>
      <w:r w:rsidR="00AD30CC">
        <w:rPr>
          <w:rFonts w:ascii="Lato" w:hAnsi="Lato"/>
        </w:rPr>
        <w:t xml:space="preserve"> </w:t>
      </w:r>
      <w:r w:rsidR="00AD30CC" w:rsidRPr="00AD30CC">
        <w:rPr>
          <w:rFonts w:ascii="Lato" w:hAnsi="Lato"/>
        </w:rPr>
        <w:t>Východiskov</w:t>
      </w:r>
      <w:r w:rsidR="00AD30CC">
        <w:rPr>
          <w:rFonts w:ascii="Lato" w:hAnsi="Lato"/>
        </w:rPr>
        <w:t>ého</w:t>
      </w:r>
      <w:r w:rsidR="00AD30CC" w:rsidRPr="00AD30CC">
        <w:rPr>
          <w:rFonts w:ascii="Lato" w:hAnsi="Lato"/>
        </w:rPr>
        <w:t xml:space="preserve"> resp. Aktualizovan</w:t>
      </w:r>
      <w:r w:rsidR="00AD30CC">
        <w:rPr>
          <w:rFonts w:ascii="Lato" w:hAnsi="Lato"/>
        </w:rPr>
        <w:t>ého</w:t>
      </w:r>
      <w:r w:rsidR="00AD30CC" w:rsidRPr="00AD30CC">
        <w:rPr>
          <w:rFonts w:ascii="Lato" w:hAnsi="Lato"/>
        </w:rPr>
        <w:t xml:space="preserve"> počt</w:t>
      </w:r>
      <w:r w:rsidR="00AD30CC">
        <w:rPr>
          <w:rFonts w:ascii="Lato" w:hAnsi="Lato"/>
        </w:rPr>
        <w:t>u</w:t>
      </w:r>
      <w:r w:rsidR="00AD30CC" w:rsidRPr="00AD30CC">
        <w:rPr>
          <w:rFonts w:ascii="Lato" w:hAnsi="Lato"/>
        </w:rPr>
        <w:t xml:space="preserve"> vozidiel v</w:t>
      </w:r>
      <w:r w:rsidR="005B7025">
        <w:rPr>
          <w:rFonts w:ascii="Lato" w:hAnsi="Lato"/>
        </w:rPr>
        <w:t> </w:t>
      </w:r>
      <w:r w:rsidR="00AD30CC" w:rsidRPr="00AD30CC">
        <w:rPr>
          <w:rFonts w:ascii="Lato" w:hAnsi="Lato"/>
        </w:rPr>
        <w:t>rámci štruktúry jednotlivých kategórií Vozidiel dopravcu</w:t>
      </w:r>
      <w:r>
        <w:rPr>
          <w:rFonts w:ascii="Lato" w:hAnsi="Lato"/>
        </w:rPr>
        <w:t xml:space="preserve"> využiť princíp nahradenia vozidla príslušnej kategórie vyššou kategóriou, pričom túto skutočnosť oznámi Objednávateľovi prostredníctvom zaslania Prílohy č. 8 s</w:t>
      </w:r>
      <w:r w:rsidR="005B7025">
        <w:rPr>
          <w:rFonts w:ascii="Lato" w:hAnsi="Lato"/>
        </w:rPr>
        <w:t> </w:t>
      </w:r>
      <w:r>
        <w:rPr>
          <w:rFonts w:ascii="Lato" w:hAnsi="Lato"/>
        </w:rPr>
        <w:t xml:space="preserve">uvedením poznámky pre konkrétne vozidlo, ktorého sa náhrada týka. </w:t>
      </w:r>
      <w:r w:rsidRPr="00970116">
        <w:rPr>
          <w:rFonts w:ascii="Lato" w:hAnsi="Lato"/>
        </w:rPr>
        <w:t>Pre vylúčenie akýchkoľvek pochybností platí, že z</w:t>
      </w:r>
      <w:r w:rsidR="005B7025">
        <w:rPr>
          <w:rFonts w:ascii="Lato" w:hAnsi="Lato"/>
        </w:rPr>
        <w:t> </w:t>
      </w:r>
      <w:r w:rsidRPr="00970116">
        <w:rPr>
          <w:rFonts w:ascii="Lato" w:hAnsi="Lato"/>
        </w:rPr>
        <w:t>hľadiska výpočtu Ceny služby sa bude vychádzať z</w:t>
      </w:r>
      <w:r w:rsidR="005B7025">
        <w:rPr>
          <w:rFonts w:ascii="Lato" w:hAnsi="Lato"/>
        </w:rPr>
        <w:t> </w:t>
      </w:r>
      <w:r w:rsidRPr="00970116">
        <w:rPr>
          <w:rFonts w:ascii="Lato" w:hAnsi="Lato"/>
        </w:rPr>
        <w:t>Jednotkových nákladov tej kategórie vozidiel, pre ktorú je vozidlo evidované (tzn. bez ohľadu na skutočnú kategóriu vozidla)</w:t>
      </w:r>
      <w:r w:rsidR="003C0A09" w:rsidRPr="003C0A09">
        <w:rPr>
          <w:rFonts w:ascii="Lato" w:hAnsi="Lato"/>
        </w:rPr>
        <w:t>, ako je uvedené v</w:t>
      </w:r>
      <w:r w:rsidR="005B7025">
        <w:rPr>
          <w:rFonts w:ascii="Lato" w:hAnsi="Lato"/>
        </w:rPr>
        <w:t> </w:t>
      </w:r>
      <w:r w:rsidR="003C0A09" w:rsidRPr="003C0A09">
        <w:rPr>
          <w:rFonts w:ascii="Lato" w:hAnsi="Lato"/>
        </w:rPr>
        <w:t>Prílohe č. 8 Zmluvy</w:t>
      </w:r>
      <w:r w:rsidRPr="00970116">
        <w:rPr>
          <w:rFonts w:ascii="Lato" w:hAnsi="Lato"/>
        </w:rPr>
        <w:t>.</w:t>
      </w:r>
    </w:p>
    <w:p w14:paraId="55A4CCD4" w14:textId="14BD840B" w:rsidR="00792411" w:rsidRPr="00F64D9D" w:rsidRDefault="00792411" w:rsidP="00843502">
      <w:pPr>
        <w:pStyle w:val="Heading2"/>
        <w:keepNext w:val="0"/>
        <w:keepLines w:val="0"/>
        <w:widowControl w:val="0"/>
      </w:pPr>
      <w:bookmarkStart w:id="171" w:name="_Ref141792723"/>
      <w:r>
        <w:t xml:space="preserve">Zmluvné strany sa dohodli, že Dopravca má povinnosť splniť minimálny percentuálny podiel ekologických vozidiel podľa bodu </w:t>
      </w:r>
      <w:r w:rsidR="00650FEF">
        <w:fldChar w:fldCharType="begin"/>
      </w:r>
      <w:r>
        <w:instrText xml:space="preserve"> REF _Ref122002684 \r \h </w:instrText>
      </w:r>
      <w:r w:rsidR="00650FEF">
        <w:fldChar w:fldCharType="separate"/>
      </w:r>
      <w:r w:rsidR="001C7151">
        <w:t>6.7</w:t>
      </w:r>
      <w:r w:rsidR="00650FEF">
        <w:fldChar w:fldCharType="end"/>
      </w:r>
      <w:r>
        <w:t xml:space="preserve"> Zmluvy </w:t>
      </w:r>
      <w:r w:rsidR="00B60E04">
        <w:t xml:space="preserve">stanovený </w:t>
      </w:r>
      <w:r>
        <w:t xml:space="preserve"> </w:t>
      </w:r>
      <w:r w:rsidR="00B60E04">
        <w:t xml:space="preserve">pre </w:t>
      </w:r>
      <w:r>
        <w:t>referenčné</w:t>
      </w:r>
      <w:r w:rsidR="00B60E04">
        <w:t xml:space="preserve"> obdobie </w:t>
      </w:r>
      <w:r>
        <w:t xml:space="preserve">podľa </w:t>
      </w:r>
      <w:r w:rsidR="00B60E04">
        <w:t xml:space="preserve">§ 3 ods. 1 písm. a) prvého bodu </w:t>
      </w:r>
      <w:r>
        <w:t>zákona č. 214/2021 Z</w:t>
      </w:r>
      <w:r w:rsidR="00B8616E">
        <w:t>. </w:t>
      </w:r>
      <w:r>
        <w:t xml:space="preserve">z. </w:t>
      </w:r>
      <w:r w:rsidR="00B60E04">
        <w:t xml:space="preserve"> najneskôr </w:t>
      </w:r>
      <w:r>
        <w:t>do 31. decembra 2025</w:t>
      </w:r>
      <w:r w:rsidR="00B60E04">
        <w:t xml:space="preserve"> a pre referenčné obdobie podľa § 3 ods. 1 písm. b) druhého bodu zákona č. 214/2021 Z. z. najneskôr do 31. decembra 2030;</w:t>
      </w:r>
      <w:r w:rsidR="00531DC1">
        <w:t xml:space="preserve"> pričom pre splnenie uvedenej povinnosti sa berie do úvahy spoločne počet Vozidiel dopravcu a Vozidiel Objednávateľa</w:t>
      </w:r>
      <w:r>
        <w:t>.</w:t>
      </w:r>
      <w:bookmarkEnd w:id="171"/>
    </w:p>
    <w:p w14:paraId="2E52C545" w14:textId="77777777" w:rsidR="0092451B" w:rsidRDefault="0092451B" w:rsidP="001A797C">
      <w:pPr>
        <w:pStyle w:val="Heading2"/>
        <w:keepNext w:val="0"/>
        <w:keepLines w:val="0"/>
        <w:widowControl w:val="0"/>
      </w:pPr>
      <w:r w:rsidRPr="00A5149D">
        <w:t>Informácie získané pri plnení povinností podľa tejto Zmluvy a</w:t>
      </w:r>
      <w:r w:rsidR="005B7025">
        <w:t> </w:t>
      </w:r>
      <w:r w:rsidRPr="00A5149D">
        <w:t>v</w:t>
      </w:r>
      <w:r w:rsidR="005B7025">
        <w:t> </w:t>
      </w:r>
      <w:r w:rsidRPr="00A5149D">
        <w:t>súvislosti s</w:t>
      </w:r>
      <w:r w:rsidR="005B7025">
        <w:t> </w:t>
      </w:r>
      <w:r w:rsidRPr="00A5149D">
        <w:t>ňou sa nepovažujú za</w:t>
      </w:r>
      <w:r w:rsidR="00F0535E" w:rsidRPr="00A5149D">
        <w:t> </w:t>
      </w:r>
      <w:r w:rsidRPr="00A5149D">
        <w:t>predmet obchodného tajomstva</w:t>
      </w:r>
      <w:r w:rsidR="001643C2" w:rsidRPr="00A5149D">
        <w:t>.</w:t>
      </w:r>
      <w:r w:rsidRPr="00A5149D">
        <w:t xml:space="preserve"> Objednávateľ je oprávnený ich v</w:t>
      </w:r>
      <w:r w:rsidR="005B7025">
        <w:t> </w:t>
      </w:r>
      <w:r w:rsidRPr="00A5149D">
        <w:t>rozsahu stanovenom príslušnými právnymi predpismi (napr. podľa zákona č. 211/2000 Z. z. o</w:t>
      </w:r>
      <w:r w:rsidR="005B7025">
        <w:t> </w:t>
      </w:r>
      <w:r w:rsidRPr="00A5149D">
        <w:t>slobodnom prístupe k</w:t>
      </w:r>
      <w:r w:rsidR="005B7025">
        <w:t> </w:t>
      </w:r>
      <w:r w:rsidRPr="00A5149D">
        <w:t>informáciám v</w:t>
      </w:r>
      <w:r w:rsidR="005B7025">
        <w:t> </w:t>
      </w:r>
      <w:r w:rsidRPr="00A5149D">
        <w:t>znení neskorších predpisov) oznámiť tretím osobám. Takéto poskytnutie informácií nie je porušením obchodného tajomstva ani dôvernosti informácií.</w:t>
      </w:r>
    </w:p>
    <w:p w14:paraId="3866C341" w14:textId="77777777" w:rsidR="00F55472" w:rsidRPr="00F55472" w:rsidRDefault="00B04E41" w:rsidP="001A797C">
      <w:pPr>
        <w:pStyle w:val="Heading2"/>
        <w:keepNext w:val="0"/>
        <w:keepLines w:val="0"/>
        <w:widowControl w:val="0"/>
      </w:pPr>
      <w:bookmarkStart w:id="172" w:name="_Ref126579755"/>
      <w:r w:rsidRPr="00A5149D">
        <w:t>Dopravca je povinný umožniť Objednávateľovi kedykoľvek na požiadanie vykonať kontrolu všetkých podkladov potrebných na posúdenie správnosti údajov vykazovaných Dopravcom podľa Zmluvy. Pri</w:t>
      </w:r>
      <w:r w:rsidR="005E1CCB" w:rsidRPr="00A5149D">
        <w:t> </w:t>
      </w:r>
      <w:r w:rsidRPr="00A5149D">
        <w:t>kontrolách je Dopravca povinný poskytnúť Objednávateľovi všetku požadovanú súčinnosť, najmä poskytnúť Objednávateľovi všetky vyžiadané dokumenty relevantné pre plnenie Zmluvy, sprístupniť objekty a</w:t>
      </w:r>
      <w:r w:rsidR="005B7025">
        <w:t> </w:t>
      </w:r>
      <w:r w:rsidRPr="00A5149D">
        <w:t>dopravné prostriedky používané na plnenie Zmluvy a</w:t>
      </w:r>
      <w:r w:rsidR="005B7025">
        <w:t> </w:t>
      </w:r>
      <w:r w:rsidRPr="00A5149D">
        <w:t>zabezpečiť prítomnosť vedúcich zamestnancov či členov orgánov Dopravcu na rokovaniach, ktoré budú v</w:t>
      </w:r>
      <w:r w:rsidR="005B7025">
        <w:t> </w:t>
      </w:r>
      <w:r w:rsidRPr="00A5149D">
        <w:t>rámci kontrol Objednávateľom požadované. Dopravca je oprávnený v</w:t>
      </w:r>
      <w:r w:rsidR="005B7025">
        <w:t> </w:t>
      </w:r>
      <w:r w:rsidRPr="00A5149D">
        <w:t>odôvodnených prípadoch navrhnúť z</w:t>
      </w:r>
      <w:r w:rsidR="005B7025">
        <w:t> </w:t>
      </w:r>
      <w:r w:rsidRPr="00A5149D">
        <w:t>kontroly vylúčiť dokumenty, doklady, objekty a</w:t>
      </w:r>
      <w:r w:rsidR="005B7025">
        <w:t> </w:t>
      </w:r>
      <w:r w:rsidRPr="00A5149D">
        <w:t>prostriedky, ktoré sa nijakým spôsobom netýkajú Zmluvy, v</w:t>
      </w:r>
      <w:r w:rsidR="005B7025">
        <w:t> </w:t>
      </w:r>
      <w:r w:rsidRPr="00A5149D">
        <w:t>pochybnostiach rozhodne Objednávateľ.</w:t>
      </w:r>
      <w:bookmarkEnd w:id="172"/>
    </w:p>
    <w:p w14:paraId="595D70A0" w14:textId="77777777" w:rsidR="00F55472" w:rsidRPr="00F55472" w:rsidRDefault="00643155" w:rsidP="001A797C">
      <w:pPr>
        <w:pStyle w:val="Heading2"/>
        <w:keepNext w:val="0"/>
        <w:keepLines w:val="0"/>
        <w:widowControl w:val="0"/>
      </w:pPr>
      <w:r w:rsidRPr="00A5149D">
        <w:t>Dopravca je oprávnený použiť Príspevok len na úhradu záväzkov súvisiacich s</w:t>
      </w:r>
      <w:r w:rsidR="005B7025">
        <w:t> </w:t>
      </w:r>
      <w:r w:rsidRPr="00A5149D">
        <w:t>poskytovaním Služby podľa tejto Zmluvy.</w:t>
      </w:r>
    </w:p>
    <w:p w14:paraId="70B6860F" w14:textId="77777777" w:rsidR="008C453C" w:rsidRPr="00A5149D" w:rsidRDefault="00643155" w:rsidP="001A797C">
      <w:pPr>
        <w:pStyle w:val="Heading2"/>
        <w:keepNext w:val="0"/>
        <w:keepLines w:val="0"/>
        <w:widowControl w:val="0"/>
      </w:pPr>
      <w:r w:rsidRPr="00A5149D">
        <w:t>Dopravca sa zaväzuje, že pri plnení tejto Zmluvy bude postupovať podľa platných daňových a</w:t>
      </w:r>
      <w:r w:rsidR="005B7025">
        <w:t> </w:t>
      </w:r>
      <w:r w:rsidRPr="00A5149D">
        <w:t>účtovných všeobecne záväzných právnych predpisov v</w:t>
      </w:r>
      <w:r w:rsidR="005B7025">
        <w:t> </w:t>
      </w:r>
      <w:r w:rsidRPr="00A5149D">
        <w:t>Slovenskej republike.</w:t>
      </w:r>
    </w:p>
    <w:p w14:paraId="2541E8C8" w14:textId="77777777" w:rsidR="0092451B" w:rsidRDefault="0092451B" w:rsidP="001A797C">
      <w:pPr>
        <w:pStyle w:val="Heading2"/>
        <w:keepNext w:val="0"/>
        <w:keepLines w:val="0"/>
        <w:widowControl w:val="0"/>
      </w:pPr>
      <w:bookmarkStart w:id="173" w:name="_Ref126579756"/>
      <w:r w:rsidRPr="00A5149D">
        <w:lastRenderedPageBreak/>
        <w:t>Dopravca je povinný viesť úplnú a</w:t>
      </w:r>
      <w:r w:rsidR="005B7025">
        <w:t> </w:t>
      </w:r>
      <w:r w:rsidRPr="00A5149D">
        <w:t>prehľadnú evidenciu nákladov a</w:t>
      </w:r>
      <w:r w:rsidR="005B7025">
        <w:t> </w:t>
      </w:r>
      <w:r w:rsidRPr="00A5149D">
        <w:t>výnosov z</w:t>
      </w:r>
      <w:r w:rsidR="005B7025">
        <w:t> </w:t>
      </w:r>
      <w:r w:rsidRPr="00A5149D">
        <w:t>poskytovania Služby podľa tejto Zmluvy oddelene od evidencie nákladov a</w:t>
      </w:r>
      <w:r w:rsidR="005B7025">
        <w:t> </w:t>
      </w:r>
      <w:r w:rsidRPr="00A5149D">
        <w:t>výnosov z</w:t>
      </w:r>
      <w:r w:rsidR="005B7025">
        <w:t> </w:t>
      </w:r>
      <w:r w:rsidRPr="00A5149D">
        <w:t>ostatných poskytovaných dopravných služieb alebo iných vykonávaných činností. Dopravca je za týmto účelom povinný viesť oddelené účtovníctvo.</w:t>
      </w:r>
      <w:r w:rsidR="00643155" w:rsidRPr="00A5149D">
        <w:t xml:space="preserve"> Do všetkých dokumentov súvisiacich s</w:t>
      </w:r>
      <w:r w:rsidR="005B7025">
        <w:t> </w:t>
      </w:r>
      <w:r w:rsidR="00643155" w:rsidRPr="00A5149D">
        <w:t>týmto bodom Zmluvy je Dopravca povinný umožniť Objednávateľovi kedykoľvek a</w:t>
      </w:r>
      <w:r w:rsidR="005B7025">
        <w:t> </w:t>
      </w:r>
      <w:r w:rsidR="00643155" w:rsidRPr="00A5149D">
        <w:t>bez akéhokoľvek odkladu nahliadnuť a</w:t>
      </w:r>
      <w:r w:rsidR="005B7025">
        <w:t> </w:t>
      </w:r>
      <w:r w:rsidR="00643155" w:rsidRPr="00A5149D">
        <w:t>tieto mu sprístupniť (v prípade elektronických dokumentov zaslať).</w:t>
      </w:r>
      <w:bookmarkEnd w:id="173"/>
    </w:p>
    <w:p w14:paraId="6C8C19E5" w14:textId="77777777" w:rsidR="0092451B" w:rsidRPr="00A86621" w:rsidRDefault="0092451B" w:rsidP="001A797C">
      <w:pPr>
        <w:pStyle w:val="Heading2"/>
        <w:keepNext w:val="0"/>
        <w:keepLines w:val="0"/>
        <w:widowControl w:val="0"/>
      </w:pPr>
      <w:r w:rsidRPr="00A5149D">
        <w:t>Dopravca je povinný strpieť výkon kontroly</w:t>
      </w:r>
      <w:r w:rsidR="00C22560" w:rsidRPr="00A5149D">
        <w:t>, kontrolu evidencie nákladov a</w:t>
      </w:r>
      <w:r w:rsidR="005B7025">
        <w:t> </w:t>
      </w:r>
      <w:r w:rsidR="00C22560" w:rsidRPr="00A5149D">
        <w:t>výnosov z</w:t>
      </w:r>
      <w:r w:rsidR="005B7025">
        <w:t> </w:t>
      </w:r>
      <w:r w:rsidR="00C22560" w:rsidRPr="00A5149D">
        <w:t>poskytovania Služby podľa tejto Zmluvy</w:t>
      </w:r>
      <w:r w:rsidRPr="00A5149D">
        <w:t xml:space="preserve"> a</w:t>
      </w:r>
      <w:r w:rsidR="005B7025">
        <w:t> </w:t>
      </w:r>
      <w:r w:rsidRPr="00A5149D">
        <w:t xml:space="preserve">vytvoriť podmienky pre kontrolu plnenia povinností Dopravcu podľa tejto Zmluvy a/alebo kontrolu použitia Príspevku. Kontrolu môže vykonať Objednávateľ prostredníctvom </w:t>
      </w:r>
      <w:r w:rsidR="00C22560" w:rsidRPr="00A5149D">
        <w:t xml:space="preserve">poverených </w:t>
      </w:r>
      <w:r w:rsidRPr="00A86621">
        <w:t>osôb</w:t>
      </w:r>
      <w:r w:rsidR="009175C3" w:rsidRPr="00A86621">
        <w:t xml:space="preserve"> alebo externej audítorskej spoločnosti</w:t>
      </w:r>
      <w:r w:rsidRPr="00A86621">
        <w:t>. Kontrolu môžu vykonať aj iné príslušné kontrolné orgány SR alebo EÚ v</w:t>
      </w:r>
      <w:r w:rsidR="005B7025">
        <w:t> </w:t>
      </w:r>
      <w:r w:rsidRPr="00A86621">
        <w:t>rozsahu svojej kompetencie.</w:t>
      </w:r>
    </w:p>
    <w:p w14:paraId="55CA4CD8" w14:textId="77777777" w:rsidR="00BB7FA9" w:rsidRPr="00A5149D" w:rsidRDefault="0092451B" w:rsidP="001A797C">
      <w:pPr>
        <w:pStyle w:val="Heading2"/>
        <w:keepNext w:val="0"/>
        <w:keepLines w:val="0"/>
        <w:widowControl w:val="0"/>
      </w:pPr>
      <w:r w:rsidRPr="00A5149D">
        <w:t>Dopravca sa zaväzuje, že sa podrobí administratívnej finančnej kontrole a</w:t>
      </w:r>
      <w:r w:rsidR="005B7025">
        <w:t> </w:t>
      </w:r>
      <w:r w:rsidRPr="00A5149D">
        <w:t>kontrole na mieste v</w:t>
      </w:r>
      <w:r w:rsidR="005B7025">
        <w:t> </w:t>
      </w:r>
      <w:r w:rsidRPr="00A5149D">
        <w:t>zmysle zákona č. 357/2015 Z. z. o</w:t>
      </w:r>
      <w:r w:rsidR="005B7025">
        <w:t> </w:t>
      </w:r>
      <w:r w:rsidRPr="00A5149D">
        <w:t>finančnej kontrole a</w:t>
      </w:r>
      <w:r w:rsidR="005B7025">
        <w:t> </w:t>
      </w:r>
      <w:r w:rsidRPr="00A5149D">
        <w:t>audite a</w:t>
      </w:r>
      <w:r w:rsidR="005B7025">
        <w:t> </w:t>
      </w:r>
      <w:r w:rsidRPr="00A5149D">
        <w:t>o</w:t>
      </w:r>
      <w:r w:rsidR="005B7025">
        <w:t> </w:t>
      </w:r>
      <w:r w:rsidRPr="00A5149D">
        <w:t>zmene a</w:t>
      </w:r>
      <w:r w:rsidR="005B7025">
        <w:t> </w:t>
      </w:r>
      <w:r w:rsidRPr="00A5149D">
        <w:t>doplnení niektorých zákonov v</w:t>
      </w:r>
      <w:r w:rsidR="005B7025">
        <w:t> </w:t>
      </w:r>
      <w:r w:rsidRPr="00A5149D">
        <w:t>znení neskorších predpisov, ako aj že sa podrobí akejkoľvek inej kontrole vykonávanej podľa platných právnych predpisov SR a</w:t>
      </w:r>
      <w:r w:rsidR="005B7025">
        <w:t> </w:t>
      </w:r>
      <w:r w:rsidRPr="00A5149D">
        <w:t>EÚ.</w:t>
      </w:r>
    </w:p>
    <w:p w14:paraId="4CF2CE9D" w14:textId="77777777" w:rsidR="0017191C" w:rsidRPr="00A5149D" w:rsidRDefault="0092451B" w:rsidP="001A797C">
      <w:pPr>
        <w:pStyle w:val="Heading2"/>
        <w:keepNext w:val="0"/>
        <w:keepLines w:val="0"/>
        <w:widowControl w:val="0"/>
      </w:pPr>
      <w:bookmarkStart w:id="174" w:name="_Ref126579645"/>
      <w:r w:rsidRPr="00A5149D">
        <w:t xml:space="preserve">Dopravca nie je oprávnený jednostranne započítavať akékoľvek pohľadávky </w:t>
      </w:r>
      <w:r w:rsidR="0037768A" w:rsidRPr="00A5149D">
        <w:t xml:space="preserve">vyplývajúce </w:t>
      </w:r>
      <w:r w:rsidRPr="00A5149D">
        <w:t>z</w:t>
      </w:r>
      <w:r w:rsidR="005B7025">
        <w:t> </w:t>
      </w:r>
      <w:r w:rsidRPr="00A5149D">
        <w:t>tejto Zmluvy voči pohľadávkam Objednávateľa, ani nie je oprávnený bez predchádzajúceho písomného súhlasu Objednávateľa postúpiť akékoľvek pohľadávky z</w:t>
      </w:r>
      <w:r w:rsidR="005B7025">
        <w:t> </w:t>
      </w:r>
      <w:r w:rsidRPr="00A5149D">
        <w:t>tejto Zmluvy</w:t>
      </w:r>
      <w:r w:rsidR="0037768A" w:rsidRPr="00A5149D">
        <w:t xml:space="preserve">, </w:t>
      </w:r>
      <w:r w:rsidRPr="00A5149D">
        <w:t>založiť</w:t>
      </w:r>
      <w:r w:rsidR="0037768A" w:rsidRPr="00A5149D">
        <w:t xml:space="preserve"> ich </w:t>
      </w:r>
      <w:r w:rsidRPr="00A5149D">
        <w:t>alebo inak zaťažiť v</w:t>
      </w:r>
      <w:r w:rsidR="005B7025">
        <w:t> </w:t>
      </w:r>
      <w:r w:rsidRPr="00A5149D">
        <w:t>prospech tretích osôb.</w:t>
      </w:r>
      <w:bookmarkEnd w:id="174"/>
    </w:p>
    <w:p w14:paraId="19ED3634" w14:textId="77777777" w:rsidR="0092451B" w:rsidRPr="00A5149D" w:rsidRDefault="0092451B" w:rsidP="001A797C">
      <w:pPr>
        <w:pStyle w:val="Heading2"/>
        <w:keepNext w:val="0"/>
        <w:keepLines w:val="0"/>
        <w:widowControl w:val="0"/>
      </w:pPr>
      <w:r w:rsidRPr="00A5149D">
        <w:t>Dopravca sa zaväzuje písomne informovať Objednávateľa o</w:t>
      </w:r>
      <w:r w:rsidR="005B7025">
        <w:t> </w:t>
      </w:r>
      <w:r w:rsidRPr="00A5149D">
        <w:t>prijatí akejkoľvek investičnej dotácie/finančného príspevku zo strany orgánov verejnej správy a/alebo Európskej únie</w:t>
      </w:r>
      <w:r w:rsidR="00EC13B4" w:rsidRPr="00A5149D">
        <w:t xml:space="preserve"> vo</w:t>
      </w:r>
      <w:r w:rsidR="00316D14">
        <w:t> </w:t>
      </w:r>
      <w:r w:rsidR="00EC13B4" w:rsidRPr="00A5149D">
        <w:t>vzťahu k</w:t>
      </w:r>
      <w:r w:rsidR="005B7025">
        <w:t> </w:t>
      </w:r>
      <w:r w:rsidR="00EC13B4" w:rsidRPr="00A5149D">
        <w:t>plneniu tejto Zmluvy</w:t>
      </w:r>
      <w:r w:rsidR="00B80DAC" w:rsidRPr="00A5149D">
        <w:t>,</w:t>
      </w:r>
      <w:r w:rsidRPr="00A5149D">
        <w:t> </w:t>
      </w:r>
      <w:r w:rsidR="00EC13B4" w:rsidRPr="00A5149D">
        <w:t>a</w:t>
      </w:r>
      <w:r w:rsidR="005B7025">
        <w:t> </w:t>
      </w:r>
      <w:r w:rsidR="00EC13B4" w:rsidRPr="00A5149D">
        <w:t>to o</w:t>
      </w:r>
      <w:r w:rsidR="005B7025">
        <w:t> </w:t>
      </w:r>
      <w:r w:rsidRPr="00A5149D">
        <w:t>jej výške</w:t>
      </w:r>
      <w:r w:rsidR="00B80DAC" w:rsidRPr="00A5149D">
        <w:t xml:space="preserve"> a</w:t>
      </w:r>
      <w:r w:rsidR="005B7025">
        <w:t> </w:t>
      </w:r>
      <w:r w:rsidR="00B80DAC" w:rsidRPr="00A5149D">
        <w:t>konkrétnom majetku obstaranom z</w:t>
      </w:r>
      <w:r w:rsidR="005B7025">
        <w:t> </w:t>
      </w:r>
      <w:r w:rsidR="00B80DAC" w:rsidRPr="00A5149D">
        <w:t>poskytnutej dotácie/finančného príspevku</w:t>
      </w:r>
      <w:r w:rsidR="00EC13B4" w:rsidRPr="00A5149D">
        <w:t>, ako aj o</w:t>
      </w:r>
      <w:r w:rsidR="005B7025">
        <w:t> </w:t>
      </w:r>
      <w:r w:rsidR="00EC13B4" w:rsidRPr="00A5149D">
        <w:t xml:space="preserve">spôsobe zahrnutia dotácie/finančného príspevku do Ostatných výnosov. </w:t>
      </w:r>
    </w:p>
    <w:p w14:paraId="3C452236" w14:textId="77777777" w:rsidR="00BD3993" w:rsidRPr="00A5149D" w:rsidRDefault="00BD3993" w:rsidP="001A797C">
      <w:pPr>
        <w:pStyle w:val="Heading2"/>
        <w:keepNext w:val="0"/>
        <w:keepLines w:val="0"/>
        <w:widowControl w:val="0"/>
      </w:pPr>
      <w:bookmarkStart w:id="175" w:name="_Ref142390086"/>
      <w:r w:rsidRPr="00A5149D">
        <w:t xml:space="preserve">Dopravca </w:t>
      </w:r>
      <w:r w:rsidR="002A2F36" w:rsidRPr="00A5149D">
        <w:t>sa zaväzuje</w:t>
      </w:r>
      <w:r w:rsidRPr="00A5149D">
        <w:t>, že pred skončením platnosti tejto Zmluvy, za predpokladu, že nebude pokračovať v</w:t>
      </w:r>
      <w:r w:rsidR="005B7025">
        <w:t> </w:t>
      </w:r>
      <w:r w:rsidRPr="00A5149D">
        <w:t xml:space="preserve">poskytovaní </w:t>
      </w:r>
      <w:r w:rsidR="007F3615" w:rsidRPr="00A5149D">
        <w:t xml:space="preserve">pravidelnej </w:t>
      </w:r>
      <w:r w:rsidR="00C92539" w:rsidRPr="007F3615">
        <w:rPr>
          <w:color w:val="000000" w:themeColor="text1"/>
        </w:rPr>
        <w:t>mestskej</w:t>
      </w:r>
      <w:r w:rsidR="00C92539" w:rsidRPr="00C92539">
        <w:rPr>
          <w:color w:val="FF0000"/>
        </w:rPr>
        <w:t xml:space="preserve"> </w:t>
      </w:r>
      <w:r w:rsidRPr="00A5149D">
        <w:t>autobusovej dopravy aj naďalej, ako úspešný uchádzač v</w:t>
      </w:r>
      <w:r w:rsidR="005B7025">
        <w:t> </w:t>
      </w:r>
      <w:r w:rsidRPr="00A5149D">
        <w:t>budúcom verejnom obstarávaní, ktoré sa bude konať pred skončením platnosti a</w:t>
      </w:r>
      <w:r w:rsidR="005B7025">
        <w:t> </w:t>
      </w:r>
      <w:r w:rsidRPr="00A5149D">
        <w:t xml:space="preserve">účinnosti tejto Zmluvy, poskytne všetku možnú súčinnosť </w:t>
      </w:r>
      <w:r w:rsidR="00316D14">
        <w:t>n</w:t>
      </w:r>
      <w:r w:rsidR="00FE5891">
        <w:t>ovému</w:t>
      </w:r>
      <w:r w:rsidRPr="00A5149D">
        <w:t xml:space="preserve"> dopravcovi, ak </w:t>
      </w:r>
      <w:r w:rsidRPr="000F2C71">
        <w:t>tento o</w:t>
      </w:r>
      <w:r w:rsidR="005B7025">
        <w:t> </w:t>
      </w:r>
      <w:r w:rsidRPr="000F2C71">
        <w:t xml:space="preserve">ňu požiada, pri prechode zamestnancov Dopravcu, najmä vodičov, na budúceho </w:t>
      </w:r>
      <w:r w:rsidR="00316D14" w:rsidRPr="000F2C71">
        <w:t xml:space="preserve">nového </w:t>
      </w:r>
      <w:r w:rsidRPr="000F2C71">
        <w:t>dopravcu</w:t>
      </w:r>
      <w:r w:rsidRPr="00A5149D">
        <w:t>. Pod súčinnosťou sa rozumie najmä:</w:t>
      </w:r>
      <w:bookmarkEnd w:id="175"/>
    </w:p>
    <w:p w14:paraId="433E49BC" w14:textId="77777777" w:rsidR="00BD3993" w:rsidRPr="00A5149D" w:rsidRDefault="00BD3993" w:rsidP="001A797C">
      <w:pPr>
        <w:pStyle w:val="ListParagraph"/>
        <w:widowControl w:val="0"/>
        <w:numPr>
          <w:ilvl w:val="0"/>
          <w:numId w:val="29"/>
        </w:numPr>
        <w:tabs>
          <w:tab w:val="left" w:pos="709"/>
        </w:tabs>
        <w:autoSpaceDE w:val="0"/>
        <w:autoSpaceDN w:val="0"/>
        <w:spacing w:after="120" w:line="240" w:lineRule="auto"/>
        <w:ind w:left="1134" w:right="113" w:hanging="425"/>
        <w:contextualSpacing w:val="0"/>
        <w:jc w:val="both"/>
        <w:rPr>
          <w:rFonts w:ascii="Lato" w:hAnsi="Lato"/>
        </w:rPr>
      </w:pPr>
      <w:r w:rsidRPr="00A5149D">
        <w:rPr>
          <w:rFonts w:ascii="Lato" w:hAnsi="Lato"/>
        </w:rPr>
        <w:t>vyžiadanie súhlasu od zamestnancov na poskytnutie údajov novému dopravcovi a</w:t>
      </w:r>
      <w:r w:rsidR="005B7025">
        <w:rPr>
          <w:rFonts w:ascii="Lato" w:hAnsi="Lato"/>
        </w:rPr>
        <w:t> </w:t>
      </w:r>
      <w:r w:rsidRPr="00A5149D">
        <w:rPr>
          <w:rFonts w:ascii="Lato" w:hAnsi="Lato"/>
        </w:rPr>
        <w:t>poskytnutie týchto údajov,</w:t>
      </w:r>
    </w:p>
    <w:p w14:paraId="479F7C26" w14:textId="77777777" w:rsidR="00BD3993" w:rsidRPr="00A5149D" w:rsidRDefault="00BD3993" w:rsidP="001A797C">
      <w:pPr>
        <w:pStyle w:val="ListParagraph"/>
        <w:widowControl w:val="0"/>
        <w:numPr>
          <w:ilvl w:val="0"/>
          <w:numId w:val="29"/>
        </w:numPr>
        <w:tabs>
          <w:tab w:val="left" w:pos="709"/>
        </w:tabs>
        <w:autoSpaceDE w:val="0"/>
        <w:autoSpaceDN w:val="0"/>
        <w:spacing w:after="120" w:line="240" w:lineRule="auto"/>
        <w:ind w:left="1134" w:right="113" w:hanging="425"/>
        <w:contextualSpacing w:val="0"/>
        <w:jc w:val="both"/>
        <w:rPr>
          <w:rFonts w:ascii="Lato" w:hAnsi="Lato"/>
        </w:rPr>
      </w:pPr>
      <w:r w:rsidRPr="00A5149D">
        <w:rPr>
          <w:rFonts w:ascii="Lato" w:hAnsi="Lato"/>
        </w:rPr>
        <w:t>v</w:t>
      </w:r>
      <w:r w:rsidR="005B7025">
        <w:rPr>
          <w:rFonts w:ascii="Lato" w:hAnsi="Lato"/>
        </w:rPr>
        <w:t> </w:t>
      </w:r>
      <w:r w:rsidRPr="00A5149D">
        <w:rPr>
          <w:rFonts w:ascii="Lato" w:hAnsi="Lato"/>
        </w:rPr>
        <w:t>prípade vôle zamestnancov skončiť pracovný pomer s</w:t>
      </w:r>
      <w:r w:rsidR="005B7025">
        <w:rPr>
          <w:rFonts w:ascii="Lato" w:hAnsi="Lato"/>
        </w:rPr>
        <w:t> </w:t>
      </w:r>
      <w:r w:rsidRPr="00A5149D">
        <w:rPr>
          <w:rFonts w:ascii="Lato" w:hAnsi="Lato"/>
        </w:rPr>
        <w:t>Dopravcom a</w:t>
      </w:r>
      <w:r w:rsidR="005B7025">
        <w:rPr>
          <w:rFonts w:ascii="Lato" w:hAnsi="Lato"/>
        </w:rPr>
        <w:t> </w:t>
      </w:r>
      <w:r w:rsidRPr="00A5149D">
        <w:rPr>
          <w:rFonts w:ascii="Lato" w:hAnsi="Lato"/>
        </w:rPr>
        <w:t>prejsť k</w:t>
      </w:r>
      <w:r w:rsidR="005B7025">
        <w:rPr>
          <w:rFonts w:ascii="Lato" w:hAnsi="Lato"/>
        </w:rPr>
        <w:t> </w:t>
      </w:r>
      <w:r w:rsidRPr="00A5149D">
        <w:rPr>
          <w:rFonts w:ascii="Lato" w:hAnsi="Lato"/>
        </w:rPr>
        <w:t>novému dopravcovi nevykonávať žiadne úkony smerujúce k</w:t>
      </w:r>
      <w:r w:rsidR="005B7025">
        <w:rPr>
          <w:rFonts w:ascii="Lato" w:hAnsi="Lato"/>
        </w:rPr>
        <w:t> </w:t>
      </w:r>
      <w:r w:rsidRPr="00A5149D">
        <w:rPr>
          <w:rFonts w:ascii="Lato" w:hAnsi="Lato"/>
        </w:rPr>
        <w:t>sťaženiu tohto prechodu,</w:t>
      </w:r>
    </w:p>
    <w:p w14:paraId="4C6AA940" w14:textId="77777777" w:rsidR="00BD3993" w:rsidRDefault="00BD3993" w:rsidP="001A797C">
      <w:pPr>
        <w:pStyle w:val="ListParagraph"/>
        <w:widowControl w:val="0"/>
        <w:numPr>
          <w:ilvl w:val="0"/>
          <w:numId w:val="29"/>
        </w:numPr>
        <w:spacing w:after="120" w:line="240" w:lineRule="auto"/>
        <w:ind w:left="1134" w:hanging="425"/>
        <w:contextualSpacing w:val="0"/>
        <w:jc w:val="both"/>
        <w:rPr>
          <w:rFonts w:ascii="Lato" w:hAnsi="Lato"/>
        </w:rPr>
      </w:pPr>
      <w:r w:rsidRPr="00A5149D">
        <w:rPr>
          <w:rFonts w:ascii="Lato" w:hAnsi="Lato"/>
        </w:rPr>
        <w:t>umožniť novému dopravcovi propagovať možnosti zamestnávania, ako napríklad pracovné podmienky, mzda, sociálna politika a</w:t>
      </w:r>
      <w:r w:rsidR="005B7025">
        <w:rPr>
          <w:rFonts w:ascii="Lato" w:hAnsi="Lato"/>
        </w:rPr>
        <w:t> </w:t>
      </w:r>
      <w:r w:rsidRPr="00A5149D">
        <w:rPr>
          <w:rFonts w:ascii="Lato" w:hAnsi="Lato"/>
        </w:rPr>
        <w:t>iné.</w:t>
      </w:r>
    </w:p>
    <w:p w14:paraId="32EBE839" w14:textId="77777777" w:rsidR="00462209" w:rsidRDefault="00462209" w:rsidP="001A797C">
      <w:pPr>
        <w:widowControl w:val="0"/>
        <w:spacing w:after="120" w:line="240" w:lineRule="auto"/>
        <w:jc w:val="both"/>
        <w:rPr>
          <w:rFonts w:ascii="Lato" w:hAnsi="Lato"/>
        </w:rPr>
      </w:pPr>
    </w:p>
    <w:p w14:paraId="1F38A2BC" w14:textId="77777777" w:rsidR="005B7025" w:rsidRDefault="005B7025" w:rsidP="001A797C">
      <w:pPr>
        <w:widowControl w:val="0"/>
        <w:spacing w:after="120" w:line="240" w:lineRule="auto"/>
        <w:jc w:val="both"/>
        <w:rPr>
          <w:rFonts w:ascii="Lato" w:hAnsi="Lato"/>
        </w:rPr>
      </w:pPr>
    </w:p>
    <w:p w14:paraId="5AC7B979" w14:textId="77777777" w:rsidR="007D43CC" w:rsidRPr="00A5149D" w:rsidRDefault="007D43CC" w:rsidP="001A797C">
      <w:pPr>
        <w:pStyle w:val="Heading1"/>
        <w:keepNext w:val="0"/>
        <w:keepLines w:val="0"/>
        <w:widowControl w:val="0"/>
        <w:ind w:left="0"/>
      </w:pPr>
      <w:r w:rsidRPr="00A5149D">
        <w:br/>
        <w:t>ZÁVEREČNÉ USTANOVENIA</w:t>
      </w:r>
    </w:p>
    <w:p w14:paraId="3B23331F" w14:textId="77777777" w:rsidR="00417CB4" w:rsidRDefault="00417CB4" w:rsidP="001A797C">
      <w:pPr>
        <w:pStyle w:val="Heading2"/>
        <w:keepNext w:val="0"/>
        <w:keepLines w:val="0"/>
        <w:widowControl w:val="0"/>
      </w:pPr>
      <w:bookmarkStart w:id="176" w:name="_Ref52172646"/>
      <w:r w:rsidRPr="00A5149D">
        <w:t>V prípade, ak počas trvania Zmluvy dôjde k zmene identifikačných údajov uvedených v záhlaví tejto Zmluvy, zmenou dotknutá Zmluvná strana sa zaväzuje túto zmenu písomne oznámiť druhej Zmluvnej strane bez zbytočného odkladu, pričom Zmluvné strany neuzatvárajú o takej zmene dodatok k tejto Zmluve. V prípade zmeny bankového spojenia alebo zmeny účtu je Dopravca povinný spolu</w:t>
      </w:r>
      <w:r w:rsidR="00130A12">
        <w:t xml:space="preserve"> </w:t>
      </w:r>
      <w:r w:rsidRPr="00A5149D">
        <w:t xml:space="preserve">s oznámením o jeho zmene hodnoverne preukázať Objednávateľovi skutočnosť, že je majiteľom účtu, a to buď predložením úradne overenej kópie zmluvy o vedení </w:t>
      </w:r>
      <w:r w:rsidRPr="00A5149D">
        <w:lastRenderedPageBreak/>
        <w:t>účtu alebo originálom potvrdenia banky o vedení oznámeného účtu.</w:t>
      </w:r>
      <w:bookmarkEnd w:id="176"/>
    </w:p>
    <w:p w14:paraId="506CEFC5" w14:textId="3FA04207" w:rsidR="00624BA4" w:rsidRPr="00624BA4" w:rsidRDefault="00417CB4" w:rsidP="001A797C">
      <w:pPr>
        <w:pStyle w:val="Heading2"/>
        <w:keepNext w:val="0"/>
        <w:keepLines w:val="0"/>
        <w:widowControl w:val="0"/>
      </w:pPr>
      <w:r w:rsidRPr="00A5149D">
        <w:t xml:space="preserve">Za zmenu identifikačných údajov podľa bodu </w:t>
      </w:r>
      <w:r w:rsidR="00572D6E">
        <w:fldChar w:fldCharType="begin"/>
      </w:r>
      <w:r w:rsidR="00572D6E">
        <w:instrText xml:space="preserve"> REF _Ref52172646 \r \h  \* MERGEFORMAT </w:instrText>
      </w:r>
      <w:r w:rsidR="00572D6E">
        <w:fldChar w:fldCharType="separate"/>
      </w:r>
      <w:r w:rsidR="001C7151">
        <w:t>15.1</w:t>
      </w:r>
      <w:r w:rsidR="00572D6E">
        <w:fldChar w:fldCharType="end"/>
      </w:r>
      <w:r w:rsidRPr="00A5149D">
        <w:t xml:space="preserve"> Zmluvy sa nepovažuje nahradenie pôvodného Dopravcu novým právnym subjektom z dôvodu právneho nástupníctva v</w:t>
      </w:r>
      <w:r w:rsidR="00316D14">
        <w:t> </w:t>
      </w:r>
      <w:r w:rsidRPr="00A5149D">
        <w:t>dôsledku reorganizácie, zlúčenia, splynutia, úpadku alebo obdobnej právnej skutočnosti na</w:t>
      </w:r>
      <w:r w:rsidR="00316D14">
        <w:t> </w:t>
      </w:r>
      <w:r w:rsidRPr="00A5149D">
        <w:t>strane Dopravcu.</w:t>
      </w:r>
    </w:p>
    <w:p w14:paraId="7E374BA7" w14:textId="77777777" w:rsidR="005E1CCB" w:rsidRDefault="007D43CC" w:rsidP="001A797C">
      <w:pPr>
        <w:pStyle w:val="Heading2"/>
        <w:keepNext w:val="0"/>
        <w:keepLines w:val="0"/>
        <w:widowControl w:val="0"/>
      </w:pPr>
      <w:r w:rsidRPr="00A5149D">
        <w:t xml:space="preserve">Pri plnení tejto Zmluvy sa riadia Zmluvné strany v prvom rade jej ustanoveniami. Skutočnosti a otázky neupravené v ustanoveniach tejto Zmluvy sa budú spravovať príslušnými ustanoveniami zákona č. 56/2012 Z. z. a Obchodného zákonníka a ďalšími súvisiacimi právnymi predpismi najmä zákonom č. 343/2015 Z. z. a zákonom č. 315/2016 Z. z., </w:t>
      </w:r>
      <w:r w:rsidR="00672CA4" w:rsidRPr="00A5149D">
        <w:t xml:space="preserve">ako aj ostatnými všeobecne záväznými právnymi predpismi SR, ktoré sa týkajú alebo budú týkať predmetu tejto Zmluvy, </w:t>
      </w:r>
      <w:r w:rsidRPr="00A5149D">
        <w:t>s čím obe Zmluvné strany bez</w:t>
      </w:r>
      <w:r w:rsidR="00F0535E" w:rsidRPr="00A5149D">
        <w:t> </w:t>
      </w:r>
      <w:r w:rsidRPr="00A5149D">
        <w:t>výhrad súhlasia.</w:t>
      </w:r>
    </w:p>
    <w:p w14:paraId="2A5E45DF" w14:textId="77777777" w:rsidR="00DC56B2" w:rsidRPr="00DC56B2" w:rsidRDefault="007D43CC" w:rsidP="001A797C">
      <w:pPr>
        <w:pStyle w:val="Heading2"/>
        <w:keepNext w:val="0"/>
        <w:keepLines w:val="0"/>
        <w:widowControl w:val="0"/>
      </w:pPr>
      <w:r w:rsidRPr="00A5149D">
        <w:t>Ak je alebo sa stane niektoré ustanovenie tejto Zmluvy neplatné alebo neúčinné, nedotýka sa to ostatných ustanovení tejto Zmluvy, ktoré ostávajú platné a účinné. Zmluvné strany sa v</w:t>
      </w:r>
      <w:r w:rsidR="00316D14">
        <w:t> </w:t>
      </w:r>
      <w:r w:rsidRPr="00A5149D">
        <w:t>tomto prípade zaväzujú dohodou nahradiť neplatné, resp. neúčinné ustanovenie novým ustanovením platným, resp. účinným, ktoré najlepšie zodpovedá pôvodne zamýšľanému ekonomickému účelu ustanovenia neplatného, resp. neúčinného. Do tej doby platí zodpovedajúca úprava všeobecne záväzných právnych predpisov Slovenskej republiky.</w:t>
      </w:r>
    </w:p>
    <w:p w14:paraId="7DAB4DC1" w14:textId="77777777" w:rsidR="007D43CC" w:rsidRPr="00A5149D" w:rsidRDefault="007D43CC" w:rsidP="001A797C">
      <w:pPr>
        <w:pStyle w:val="Heading2"/>
        <w:keepNext w:val="0"/>
        <w:keepLines w:val="0"/>
        <w:widowControl w:val="0"/>
      </w:pPr>
      <w:r w:rsidRPr="00A5149D">
        <w:t xml:space="preserve">Táto zmluva odkazuje na tieto </w:t>
      </w:r>
      <w:r w:rsidR="005317DD" w:rsidRPr="00A5149D">
        <w:t>p</w:t>
      </w:r>
      <w:r w:rsidRPr="00A5149D">
        <w:t>rílohy Zmluvy:</w:t>
      </w:r>
    </w:p>
    <w:p w14:paraId="2FD2EBD6" w14:textId="77777777" w:rsidR="0068532A" w:rsidRPr="00A5149D" w:rsidRDefault="0068532A" w:rsidP="001A797C">
      <w:pPr>
        <w:widowControl w:val="0"/>
        <w:ind w:left="708" w:firstLine="708"/>
        <w:jc w:val="both"/>
        <w:rPr>
          <w:rFonts w:ascii="Lato" w:hAnsi="Lato"/>
        </w:rPr>
      </w:pPr>
      <w:r w:rsidRPr="00A5149D">
        <w:rPr>
          <w:rFonts w:ascii="Lato" w:hAnsi="Lato"/>
        </w:rPr>
        <w:t xml:space="preserve">Príloha č. 1 Definície pojmov </w:t>
      </w:r>
      <w:r w:rsidR="00C617B9">
        <w:rPr>
          <w:rFonts w:ascii="Lato" w:hAnsi="Lato"/>
        </w:rPr>
        <w:t>a zoznam skratiek</w:t>
      </w:r>
    </w:p>
    <w:p w14:paraId="49AE3AFF" w14:textId="77777777" w:rsidR="0068532A" w:rsidRPr="00A5149D" w:rsidRDefault="0068532A" w:rsidP="001A797C">
      <w:pPr>
        <w:widowControl w:val="0"/>
        <w:ind w:left="708" w:firstLine="708"/>
        <w:jc w:val="both"/>
        <w:rPr>
          <w:rFonts w:ascii="Lato" w:hAnsi="Lato"/>
        </w:rPr>
      </w:pPr>
      <w:r w:rsidRPr="00A5149D">
        <w:rPr>
          <w:rFonts w:ascii="Lato" w:hAnsi="Lato"/>
        </w:rPr>
        <w:t xml:space="preserve">Príloha č. 2 Zoznam </w:t>
      </w:r>
      <w:r w:rsidR="00C617B9">
        <w:rPr>
          <w:rFonts w:ascii="Lato" w:hAnsi="Lato"/>
        </w:rPr>
        <w:t>A</w:t>
      </w:r>
      <w:r w:rsidRPr="00A5149D">
        <w:rPr>
          <w:rFonts w:ascii="Lato" w:hAnsi="Lato"/>
        </w:rPr>
        <w:t xml:space="preserve">utobusových liniek a ich </w:t>
      </w:r>
      <w:r w:rsidR="009105FD">
        <w:rPr>
          <w:rFonts w:ascii="Lato" w:hAnsi="Lato"/>
        </w:rPr>
        <w:t>CP</w:t>
      </w:r>
    </w:p>
    <w:p w14:paraId="3C1A22B3" w14:textId="77777777" w:rsidR="0068532A" w:rsidRPr="00A5149D" w:rsidRDefault="0068532A" w:rsidP="001A797C">
      <w:pPr>
        <w:widowControl w:val="0"/>
        <w:ind w:left="708" w:firstLine="708"/>
        <w:jc w:val="both"/>
        <w:rPr>
          <w:rFonts w:ascii="Lato" w:hAnsi="Lato"/>
        </w:rPr>
      </w:pPr>
      <w:r w:rsidRPr="00A5149D">
        <w:rPr>
          <w:rFonts w:ascii="Lato" w:hAnsi="Lato"/>
        </w:rPr>
        <w:t>Príloha č. 3 Prepravný poriadok IDS Východ</w:t>
      </w:r>
    </w:p>
    <w:p w14:paraId="51B2139A" w14:textId="77777777" w:rsidR="0068532A" w:rsidRPr="00A5149D" w:rsidRDefault="0068532A" w:rsidP="001A797C">
      <w:pPr>
        <w:widowControl w:val="0"/>
        <w:ind w:left="708" w:firstLine="708"/>
        <w:jc w:val="both"/>
        <w:rPr>
          <w:rFonts w:ascii="Lato" w:hAnsi="Lato"/>
        </w:rPr>
      </w:pPr>
      <w:r w:rsidRPr="00A5149D">
        <w:rPr>
          <w:rFonts w:ascii="Lato" w:hAnsi="Lato"/>
        </w:rPr>
        <w:t xml:space="preserve">Príloha č. 4 Štandardy kvality IDS Východ </w:t>
      </w:r>
    </w:p>
    <w:p w14:paraId="37A6EE56" w14:textId="77777777" w:rsidR="0068532A" w:rsidRPr="00A5149D" w:rsidRDefault="0068532A" w:rsidP="001A797C">
      <w:pPr>
        <w:widowControl w:val="0"/>
        <w:ind w:left="708" w:firstLine="708"/>
        <w:jc w:val="both"/>
        <w:rPr>
          <w:rFonts w:ascii="Lato" w:hAnsi="Lato"/>
        </w:rPr>
      </w:pPr>
      <w:r w:rsidRPr="00A5149D">
        <w:rPr>
          <w:rFonts w:ascii="Lato" w:hAnsi="Lato"/>
        </w:rPr>
        <w:t xml:space="preserve">Príloha č. 5 </w:t>
      </w:r>
      <w:r w:rsidR="00E32108" w:rsidRPr="00A5149D">
        <w:rPr>
          <w:rFonts w:ascii="Lato" w:hAnsi="Lato"/>
        </w:rPr>
        <w:t>Pokuty</w:t>
      </w:r>
      <w:r w:rsidRPr="00A5149D">
        <w:rPr>
          <w:rFonts w:ascii="Lato" w:hAnsi="Lato"/>
        </w:rPr>
        <w:t xml:space="preserve"> za porušenie Štandardov kvality IDS Východ </w:t>
      </w:r>
    </w:p>
    <w:p w14:paraId="1A122898" w14:textId="77777777" w:rsidR="0068532A" w:rsidRPr="00A5149D" w:rsidRDefault="0068532A" w:rsidP="001A797C">
      <w:pPr>
        <w:widowControl w:val="0"/>
        <w:ind w:left="708" w:firstLine="708"/>
        <w:jc w:val="both"/>
        <w:rPr>
          <w:rFonts w:ascii="Lato" w:hAnsi="Lato"/>
        </w:rPr>
      </w:pPr>
      <w:r w:rsidRPr="00A5149D">
        <w:rPr>
          <w:rFonts w:ascii="Lato" w:hAnsi="Lato"/>
        </w:rPr>
        <w:t xml:space="preserve">Príloha č. 6 Vzor výkazov za účelom ročného zúčtovania </w:t>
      </w:r>
      <w:r w:rsidR="00C617B9">
        <w:rPr>
          <w:rFonts w:ascii="Lato" w:hAnsi="Lato"/>
        </w:rPr>
        <w:t>P</w:t>
      </w:r>
      <w:r w:rsidRPr="00A5149D">
        <w:rPr>
          <w:rFonts w:ascii="Lato" w:hAnsi="Lato"/>
        </w:rPr>
        <w:t xml:space="preserve">ríspevku </w:t>
      </w:r>
    </w:p>
    <w:p w14:paraId="45AC1068" w14:textId="77777777" w:rsidR="0068532A" w:rsidRPr="00A5149D" w:rsidRDefault="0068532A" w:rsidP="001A797C">
      <w:pPr>
        <w:widowControl w:val="0"/>
        <w:ind w:left="708" w:firstLine="708"/>
        <w:jc w:val="both"/>
        <w:rPr>
          <w:rFonts w:ascii="Lato" w:hAnsi="Lato"/>
        </w:rPr>
      </w:pPr>
      <w:r w:rsidRPr="00A5149D">
        <w:rPr>
          <w:rFonts w:ascii="Lato" w:hAnsi="Lato"/>
        </w:rPr>
        <w:t xml:space="preserve">Príloha č. 7 Ponuka dopravcu </w:t>
      </w:r>
    </w:p>
    <w:p w14:paraId="74FE40AB" w14:textId="77777777" w:rsidR="0068532A" w:rsidRPr="00A5149D" w:rsidRDefault="0068532A" w:rsidP="001A797C">
      <w:pPr>
        <w:widowControl w:val="0"/>
        <w:ind w:left="708" w:firstLine="708"/>
        <w:jc w:val="both"/>
        <w:rPr>
          <w:rFonts w:ascii="Lato" w:hAnsi="Lato"/>
        </w:rPr>
      </w:pPr>
      <w:r w:rsidRPr="00A5149D">
        <w:rPr>
          <w:rFonts w:ascii="Lato" w:hAnsi="Lato"/>
        </w:rPr>
        <w:t xml:space="preserve">Príloha č. 8 Zoznam používaných vozidiel </w:t>
      </w:r>
    </w:p>
    <w:p w14:paraId="5903C69F" w14:textId="77777777" w:rsidR="0068532A" w:rsidRPr="00A5149D" w:rsidRDefault="0068532A" w:rsidP="001A797C">
      <w:pPr>
        <w:widowControl w:val="0"/>
        <w:ind w:left="708" w:firstLine="708"/>
        <w:jc w:val="both"/>
        <w:rPr>
          <w:rFonts w:ascii="Lato" w:hAnsi="Lato"/>
        </w:rPr>
      </w:pPr>
      <w:r w:rsidRPr="00A5149D">
        <w:rPr>
          <w:rFonts w:ascii="Lato" w:hAnsi="Lato"/>
        </w:rPr>
        <w:t xml:space="preserve">Príloha č. 9 Zoznam subdodávateľov </w:t>
      </w:r>
    </w:p>
    <w:p w14:paraId="00E7AE30" w14:textId="77777777" w:rsidR="0087335A" w:rsidRDefault="0087335A" w:rsidP="001A797C">
      <w:pPr>
        <w:widowControl w:val="0"/>
        <w:ind w:left="708" w:firstLine="708"/>
        <w:jc w:val="both"/>
        <w:rPr>
          <w:rFonts w:ascii="Lato" w:hAnsi="Lato"/>
        </w:rPr>
      </w:pPr>
      <w:r w:rsidRPr="00CB58D6">
        <w:rPr>
          <w:rFonts w:ascii="Lato" w:hAnsi="Lato"/>
        </w:rPr>
        <w:t xml:space="preserve">Príloha č. </w:t>
      </w:r>
      <w:r w:rsidR="00A94F77" w:rsidRPr="00CB58D6">
        <w:rPr>
          <w:rFonts w:ascii="Lato" w:hAnsi="Lato"/>
        </w:rPr>
        <w:t>1</w:t>
      </w:r>
      <w:r w:rsidR="00A94F77">
        <w:rPr>
          <w:rFonts w:ascii="Lato" w:hAnsi="Lato"/>
        </w:rPr>
        <w:t>0</w:t>
      </w:r>
      <w:r w:rsidR="00A94F77" w:rsidRPr="00CB58D6">
        <w:rPr>
          <w:rFonts w:ascii="Lato" w:hAnsi="Lato"/>
        </w:rPr>
        <w:t xml:space="preserve"> </w:t>
      </w:r>
      <w:r w:rsidR="00CB58D6" w:rsidRPr="00CB58D6">
        <w:rPr>
          <w:rFonts w:ascii="Lato" w:hAnsi="Lato"/>
        </w:rPr>
        <w:t>Kartov</w:t>
      </w:r>
      <w:r w:rsidR="00CB58D6">
        <w:rPr>
          <w:rFonts w:ascii="Lato" w:hAnsi="Lato"/>
        </w:rPr>
        <w:t>ý</w:t>
      </w:r>
      <w:r w:rsidR="00CB58D6" w:rsidRPr="00CB58D6">
        <w:rPr>
          <w:rFonts w:ascii="Lato" w:hAnsi="Lato"/>
        </w:rPr>
        <w:t xml:space="preserve"> </w:t>
      </w:r>
      <w:r w:rsidRPr="00CB58D6">
        <w:rPr>
          <w:rFonts w:ascii="Lato" w:hAnsi="Lato"/>
        </w:rPr>
        <w:t>štandard</w:t>
      </w:r>
    </w:p>
    <w:p w14:paraId="3EEB4800" w14:textId="01C53142" w:rsidR="007910E6" w:rsidRPr="00CB58D6" w:rsidRDefault="007910E6" w:rsidP="001A797C">
      <w:pPr>
        <w:widowControl w:val="0"/>
        <w:ind w:left="708" w:firstLine="708"/>
        <w:jc w:val="both"/>
        <w:rPr>
          <w:rFonts w:ascii="Lato" w:hAnsi="Lato"/>
        </w:rPr>
      </w:pPr>
      <w:r w:rsidRPr="007910E6">
        <w:rPr>
          <w:rFonts w:ascii="Lato" w:hAnsi="Lato"/>
        </w:rPr>
        <w:t>Príloha č. 11</w:t>
      </w:r>
      <w:r>
        <w:rPr>
          <w:rFonts w:ascii="Lato" w:hAnsi="Lato"/>
        </w:rPr>
        <w:t xml:space="preserve"> </w:t>
      </w:r>
      <w:r w:rsidRPr="007910E6">
        <w:rPr>
          <w:rFonts w:ascii="Lato" w:hAnsi="Lato"/>
        </w:rPr>
        <w:tab/>
        <w:t xml:space="preserve">Referenčné </w:t>
      </w:r>
      <w:r>
        <w:rPr>
          <w:rFonts w:ascii="Lato" w:hAnsi="Lato"/>
        </w:rPr>
        <w:t>e</w:t>
      </w:r>
      <w:r w:rsidRPr="007910E6">
        <w:rPr>
          <w:rFonts w:ascii="Lato" w:hAnsi="Lato"/>
        </w:rPr>
        <w:t>kologické vozidl</w:t>
      </w:r>
      <w:r>
        <w:rPr>
          <w:rFonts w:ascii="Lato" w:hAnsi="Lato"/>
        </w:rPr>
        <w:t>o</w:t>
      </w:r>
      <w:r w:rsidRPr="007910E6">
        <w:rPr>
          <w:rFonts w:ascii="Lato" w:hAnsi="Lato"/>
        </w:rPr>
        <w:t xml:space="preserve"> pre účely valorizácie</w:t>
      </w:r>
    </w:p>
    <w:p w14:paraId="5312148B" w14:textId="60CB5EF9" w:rsidR="00BE5A83" w:rsidRPr="00A5149D" w:rsidRDefault="007D43CC" w:rsidP="001A797C">
      <w:pPr>
        <w:pStyle w:val="Heading2"/>
        <w:keepNext w:val="0"/>
        <w:keepLines w:val="0"/>
        <w:widowControl w:val="0"/>
        <w:ind w:left="708"/>
      </w:pPr>
      <w:r w:rsidRPr="00A5149D">
        <w:t>Táto Zmluva je vypracovaná v</w:t>
      </w:r>
      <w:r w:rsidR="008509CC" w:rsidRPr="00A5149D">
        <w:t> </w:t>
      </w:r>
      <w:del w:id="177" w:author="Tomas Uricek" w:date="2023-11-13T09:15:00Z">
        <w:r w:rsidR="008509CC" w:rsidRPr="00A5149D" w:rsidDel="00965C3E">
          <w:delText xml:space="preserve">6 </w:delText>
        </w:r>
      </w:del>
      <w:ins w:id="178" w:author="Tomas Uricek" w:date="2023-11-13T09:15:00Z">
        <w:r w:rsidR="00965C3E">
          <w:t>4</w:t>
        </w:r>
        <w:r w:rsidR="00965C3E" w:rsidRPr="00A5149D">
          <w:t xml:space="preserve"> </w:t>
        </w:r>
      </w:ins>
      <w:r w:rsidR="008509CC" w:rsidRPr="00A5149D">
        <w:t>(</w:t>
      </w:r>
      <w:del w:id="179" w:author="Tomas Uricek" w:date="2023-11-13T09:15:00Z">
        <w:r w:rsidRPr="00A5149D" w:rsidDel="00965C3E">
          <w:delText>šiestich</w:delText>
        </w:r>
      </w:del>
      <w:ins w:id="180" w:author="Tomas Uricek" w:date="2023-11-13T09:15:00Z">
        <w:r w:rsidR="00965C3E">
          <w:t>štyroch</w:t>
        </w:r>
      </w:ins>
      <w:r w:rsidR="008509CC" w:rsidRPr="00A5149D">
        <w:t>)</w:t>
      </w:r>
      <w:r w:rsidRPr="00A5149D">
        <w:t xml:space="preserve"> </w:t>
      </w:r>
      <w:r w:rsidR="00F53A4F" w:rsidRPr="00A5149D">
        <w:t xml:space="preserve">originálnych </w:t>
      </w:r>
      <w:r w:rsidRPr="00A5149D">
        <w:t xml:space="preserve">vyhotoveniach, </w:t>
      </w:r>
      <w:r w:rsidR="008509CC" w:rsidRPr="00A5149D">
        <w:t xml:space="preserve">pričom </w:t>
      </w:r>
      <w:r w:rsidR="007B0E7D">
        <w:t> každá zo Zmluvných strán obdrží</w:t>
      </w:r>
      <w:r w:rsidRPr="00A5149D">
        <w:t xml:space="preserve"> </w:t>
      </w:r>
      <w:r w:rsidR="008509CC" w:rsidRPr="00A5149D">
        <w:t>2 (dve)</w:t>
      </w:r>
      <w:r w:rsidRPr="00A5149D">
        <w:t xml:space="preserve"> vyhotovenia Zmluvy.</w:t>
      </w:r>
    </w:p>
    <w:p w14:paraId="77AAFFAC" w14:textId="77777777" w:rsidR="00205F0C" w:rsidRPr="00A5149D" w:rsidRDefault="00017F62" w:rsidP="001A797C">
      <w:pPr>
        <w:pStyle w:val="Heading2"/>
        <w:keepNext w:val="0"/>
        <w:keepLines w:val="0"/>
        <w:widowControl w:val="0"/>
      </w:pPr>
      <w:r w:rsidRPr="00A5149D">
        <w:t>Zmluvné strany vyhlasujú, že si Zmluvu riadne prečítali, jej obsahu a právnym účinkom z nej vyplývajúcim porozumeli, uzatvárajú ju slobodne a vážne, nie v tiesni, ani za nápadne nevýhodných podmienok, nemajú proti jej forme a obsahu žiadne námietky a na znak súhlasu s jej obsahom ju vlastnoručne podpisujú</w:t>
      </w:r>
      <w:r w:rsidR="00205F0C" w:rsidRPr="00A5149D">
        <w:t>.</w:t>
      </w:r>
    </w:p>
    <w:p w14:paraId="761F535B" w14:textId="77777777" w:rsidR="00462209" w:rsidRDefault="00462209" w:rsidP="001A797C">
      <w:pPr>
        <w:widowControl w:val="0"/>
        <w:spacing w:after="120" w:line="240" w:lineRule="auto"/>
        <w:rPr>
          <w:rFonts w:ascii="Lato" w:hAnsi="Lato"/>
        </w:rPr>
      </w:pPr>
    </w:p>
    <w:p w14:paraId="2ACDBD3A" w14:textId="77777777" w:rsidR="00946616" w:rsidRPr="00946616" w:rsidRDefault="00786F79" w:rsidP="001A797C">
      <w:pPr>
        <w:widowControl w:val="0"/>
        <w:tabs>
          <w:tab w:val="left" w:pos="4820"/>
        </w:tabs>
        <w:spacing w:after="120" w:line="240" w:lineRule="auto"/>
        <w:rPr>
          <w:rFonts w:ascii="Lato" w:hAnsi="Lato"/>
        </w:rPr>
      </w:pPr>
      <w:r w:rsidRPr="00946616">
        <w:rPr>
          <w:rFonts w:ascii="Lato" w:hAnsi="Lato"/>
        </w:rPr>
        <w:t xml:space="preserve">V </w:t>
      </w:r>
      <w:r w:rsidR="00946616" w:rsidRPr="00946616">
        <w:rPr>
          <w:rFonts w:ascii="Lato" w:hAnsi="Lato"/>
          <w:highlight w:val="yellow"/>
        </w:rPr>
        <w:t>.........................</w:t>
      </w:r>
      <w:r w:rsidRPr="00946616">
        <w:rPr>
          <w:rFonts w:ascii="Lato" w:hAnsi="Lato"/>
        </w:rPr>
        <w:t xml:space="preserve"> dňa</w:t>
      </w:r>
      <w:r w:rsidR="00946616" w:rsidRPr="00946616">
        <w:rPr>
          <w:rFonts w:ascii="Lato" w:hAnsi="Lato"/>
        </w:rPr>
        <w:t xml:space="preserve"> </w:t>
      </w:r>
      <w:r w:rsidR="00946616" w:rsidRPr="00946616">
        <w:rPr>
          <w:rFonts w:ascii="Lato" w:hAnsi="Lato"/>
          <w:highlight w:val="yellow"/>
        </w:rPr>
        <w:t>.........................</w:t>
      </w:r>
      <w:r w:rsidR="00946616">
        <w:rPr>
          <w:rFonts w:ascii="Lato" w:hAnsi="Lato"/>
        </w:rPr>
        <w:tab/>
      </w:r>
    </w:p>
    <w:p w14:paraId="31E11497" w14:textId="77777777" w:rsidR="00946616" w:rsidRDefault="00946616" w:rsidP="001A797C">
      <w:pPr>
        <w:widowControl w:val="0"/>
        <w:tabs>
          <w:tab w:val="left" w:pos="4820"/>
        </w:tabs>
        <w:spacing w:after="120" w:line="240" w:lineRule="auto"/>
        <w:rPr>
          <w:rFonts w:ascii="Lato" w:hAnsi="Lato"/>
        </w:rPr>
      </w:pPr>
    </w:p>
    <w:p w14:paraId="22DFB960" w14:textId="77777777" w:rsidR="00946616" w:rsidRDefault="00946616" w:rsidP="001A797C">
      <w:pPr>
        <w:widowControl w:val="0"/>
        <w:tabs>
          <w:tab w:val="left" w:pos="4820"/>
        </w:tabs>
        <w:spacing w:after="120" w:line="240" w:lineRule="auto"/>
        <w:rPr>
          <w:rFonts w:ascii="Lato" w:hAnsi="Lato"/>
          <w:b/>
          <w:bCs/>
        </w:rPr>
      </w:pPr>
      <w:r w:rsidRPr="00946616">
        <w:rPr>
          <w:rFonts w:ascii="Lato" w:hAnsi="Lato"/>
          <w:b/>
          <w:bCs/>
        </w:rPr>
        <w:t>Za Objednávateľa:</w:t>
      </w:r>
      <w:r>
        <w:rPr>
          <w:rFonts w:ascii="Lato" w:hAnsi="Lato"/>
          <w:b/>
          <w:bCs/>
        </w:rPr>
        <w:tab/>
      </w:r>
    </w:p>
    <w:p w14:paraId="7BD76D84" w14:textId="77777777" w:rsidR="00946616" w:rsidRDefault="00946616" w:rsidP="001A797C">
      <w:pPr>
        <w:widowControl w:val="0"/>
        <w:tabs>
          <w:tab w:val="left" w:pos="4820"/>
        </w:tabs>
        <w:spacing w:after="120" w:line="240" w:lineRule="auto"/>
        <w:rPr>
          <w:rFonts w:ascii="Lato" w:hAnsi="Lato"/>
          <w:b/>
          <w:bCs/>
        </w:rPr>
      </w:pPr>
    </w:p>
    <w:p w14:paraId="12915266" w14:textId="77777777" w:rsidR="00946616" w:rsidRDefault="00946616" w:rsidP="001A797C">
      <w:pPr>
        <w:widowControl w:val="0"/>
        <w:tabs>
          <w:tab w:val="left" w:pos="4820"/>
        </w:tabs>
        <w:spacing w:after="120" w:line="240" w:lineRule="auto"/>
        <w:rPr>
          <w:rFonts w:ascii="Lato" w:hAnsi="Lato"/>
          <w:b/>
          <w:bCs/>
        </w:rPr>
      </w:pPr>
    </w:p>
    <w:p w14:paraId="6C12C6D4" w14:textId="77777777" w:rsidR="00D35975" w:rsidRDefault="00D35975" w:rsidP="001A797C">
      <w:pPr>
        <w:widowControl w:val="0"/>
        <w:tabs>
          <w:tab w:val="left" w:pos="1701"/>
          <w:tab w:val="left" w:pos="4820"/>
          <w:tab w:val="center" w:pos="6521"/>
        </w:tabs>
        <w:spacing w:after="120" w:line="240" w:lineRule="auto"/>
        <w:rPr>
          <w:rFonts w:ascii="Lato" w:hAnsi="Lato"/>
        </w:rPr>
      </w:pPr>
      <w:r>
        <w:rPr>
          <w:rFonts w:ascii="Lato" w:hAnsi="Lato"/>
        </w:rPr>
        <w:t>.................................................................</w:t>
      </w:r>
      <w:r>
        <w:rPr>
          <w:rFonts w:ascii="Lato" w:hAnsi="Lato"/>
        </w:rPr>
        <w:tab/>
      </w:r>
    </w:p>
    <w:p w14:paraId="2762A090" w14:textId="77777777" w:rsidR="00D35975" w:rsidRDefault="006A6574" w:rsidP="001A797C">
      <w:pPr>
        <w:widowControl w:val="0"/>
        <w:tabs>
          <w:tab w:val="center" w:pos="1701"/>
          <w:tab w:val="left" w:pos="4820"/>
          <w:tab w:val="center" w:pos="6521"/>
        </w:tabs>
        <w:spacing w:after="120" w:line="240" w:lineRule="auto"/>
        <w:contextualSpacing/>
        <w:rPr>
          <w:rFonts w:ascii="Lato" w:hAnsi="Lato"/>
        </w:rPr>
      </w:pPr>
      <w:r>
        <w:rPr>
          <w:rFonts w:ascii="Lato" w:hAnsi="Lato"/>
        </w:rPr>
        <w:tab/>
      </w:r>
      <w:r w:rsidRPr="00045286">
        <w:rPr>
          <w:rFonts w:ascii="Lato" w:hAnsi="Lato"/>
          <w:highlight w:val="yellow"/>
        </w:rPr>
        <w:t>[</w:t>
      </w:r>
      <w:r w:rsidRPr="006A6574">
        <w:rPr>
          <w:rFonts w:ascii="Lato" w:hAnsi="Lato"/>
          <w:highlight w:val="yellow"/>
        </w:rPr>
        <w:t>osoba oprávnená za Objednávateľa]</w:t>
      </w:r>
      <w:r w:rsidR="00045286">
        <w:rPr>
          <w:rFonts w:ascii="Lato" w:hAnsi="Lato"/>
        </w:rPr>
        <w:tab/>
      </w:r>
    </w:p>
    <w:p w14:paraId="0DB67D5F" w14:textId="77777777" w:rsidR="00D54CF6" w:rsidRDefault="00D35975" w:rsidP="001A797C">
      <w:pPr>
        <w:widowControl w:val="0"/>
        <w:tabs>
          <w:tab w:val="center" w:pos="1701"/>
          <w:tab w:val="left" w:pos="4820"/>
          <w:tab w:val="center" w:pos="6521"/>
        </w:tabs>
        <w:spacing w:after="120" w:line="240" w:lineRule="auto"/>
        <w:contextualSpacing/>
        <w:rPr>
          <w:rFonts w:ascii="Lato" w:hAnsi="Lato"/>
        </w:rPr>
      </w:pPr>
      <w:r>
        <w:rPr>
          <w:rFonts w:ascii="Lato" w:hAnsi="Lato"/>
        </w:rPr>
        <w:tab/>
      </w:r>
    </w:p>
    <w:p w14:paraId="2CF45CCF" w14:textId="77777777" w:rsidR="00D54CF6" w:rsidRDefault="00D54CF6" w:rsidP="001A797C">
      <w:pPr>
        <w:widowControl w:val="0"/>
        <w:tabs>
          <w:tab w:val="center" w:pos="1701"/>
          <w:tab w:val="left" w:pos="4820"/>
          <w:tab w:val="center" w:pos="6521"/>
        </w:tabs>
        <w:spacing w:after="120" w:line="240" w:lineRule="auto"/>
        <w:contextualSpacing/>
        <w:rPr>
          <w:rFonts w:ascii="Lato" w:hAnsi="Lato"/>
        </w:rPr>
      </w:pPr>
    </w:p>
    <w:p w14:paraId="35994CFD" w14:textId="77777777" w:rsidR="00D35975" w:rsidRDefault="00045286" w:rsidP="001A797C">
      <w:pPr>
        <w:widowControl w:val="0"/>
        <w:tabs>
          <w:tab w:val="center" w:pos="1701"/>
          <w:tab w:val="left" w:pos="4820"/>
          <w:tab w:val="center" w:pos="6521"/>
        </w:tabs>
        <w:spacing w:after="120" w:line="240" w:lineRule="auto"/>
        <w:contextualSpacing/>
        <w:rPr>
          <w:rFonts w:ascii="Lato" w:hAnsi="Lato"/>
        </w:rPr>
      </w:pPr>
      <w:r>
        <w:rPr>
          <w:rFonts w:ascii="Lato" w:hAnsi="Lato"/>
        </w:rPr>
        <w:tab/>
      </w:r>
    </w:p>
    <w:p w14:paraId="552B4CF1" w14:textId="77777777" w:rsidR="00045286" w:rsidRDefault="00045286" w:rsidP="001A797C">
      <w:pPr>
        <w:widowControl w:val="0"/>
        <w:tabs>
          <w:tab w:val="center" w:pos="1701"/>
          <w:tab w:val="left" w:pos="4820"/>
          <w:tab w:val="center" w:pos="6521"/>
        </w:tabs>
        <w:spacing w:after="120" w:line="240" w:lineRule="auto"/>
        <w:contextualSpacing/>
        <w:rPr>
          <w:rFonts w:ascii="Lato" w:hAnsi="Lato"/>
        </w:rPr>
      </w:pPr>
    </w:p>
    <w:p w14:paraId="79339AE1" w14:textId="77777777" w:rsidR="00D54CF6" w:rsidRDefault="00D54CF6" w:rsidP="001A797C">
      <w:pPr>
        <w:widowControl w:val="0"/>
        <w:tabs>
          <w:tab w:val="center" w:pos="1701"/>
          <w:tab w:val="left" w:pos="4820"/>
          <w:tab w:val="center" w:pos="6521"/>
        </w:tabs>
        <w:spacing w:after="120" w:line="240" w:lineRule="auto"/>
        <w:contextualSpacing/>
        <w:rPr>
          <w:rFonts w:ascii="Lato" w:hAnsi="Lato"/>
        </w:rPr>
      </w:pPr>
    </w:p>
    <w:p w14:paraId="4BC9A811" w14:textId="77777777" w:rsidR="00D54CF6" w:rsidRPr="00946616" w:rsidRDefault="00D54CF6" w:rsidP="00D54CF6">
      <w:pPr>
        <w:widowControl w:val="0"/>
        <w:tabs>
          <w:tab w:val="left" w:pos="4820"/>
        </w:tabs>
        <w:spacing w:after="120" w:line="240" w:lineRule="auto"/>
        <w:rPr>
          <w:rFonts w:ascii="Lato" w:hAnsi="Lato"/>
        </w:rPr>
      </w:pPr>
      <w:r w:rsidRPr="00946616">
        <w:rPr>
          <w:rFonts w:ascii="Lato" w:hAnsi="Lato"/>
        </w:rPr>
        <w:t xml:space="preserve">V </w:t>
      </w:r>
      <w:r w:rsidRPr="00946616">
        <w:rPr>
          <w:rFonts w:ascii="Lato" w:hAnsi="Lato"/>
          <w:highlight w:val="yellow"/>
        </w:rPr>
        <w:t>.........................</w:t>
      </w:r>
      <w:r w:rsidRPr="00946616">
        <w:rPr>
          <w:rFonts w:ascii="Lato" w:hAnsi="Lato"/>
        </w:rPr>
        <w:t xml:space="preserve"> dňa </w:t>
      </w:r>
      <w:r w:rsidRPr="00946616">
        <w:rPr>
          <w:rFonts w:ascii="Lato" w:hAnsi="Lato"/>
          <w:highlight w:val="yellow"/>
        </w:rPr>
        <w:t>.........................</w:t>
      </w:r>
      <w:r>
        <w:rPr>
          <w:rFonts w:ascii="Lato" w:hAnsi="Lato"/>
        </w:rPr>
        <w:tab/>
      </w:r>
    </w:p>
    <w:p w14:paraId="1241779C" w14:textId="77777777" w:rsidR="00D54CF6" w:rsidRDefault="00D54CF6" w:rsidP="00D54CF6">
      <w:pPr>
        <w:widowControl w:val="0"/>
        <w:tabs>
          <w:tab w:val="left" w:pos="4820"/>
        </w:tabs>
        <w:spacing w:after="120" w:line="240" w:lineRule="auto"/>
        <w:rPr>
          <w:rFonts w:ascii="Lato" w:hAnsi="Lato"/>
        </w:rPr>
      </w:pPr>
    </w:p>
    <w:p w14:paraId="74965092" w14:textId="77777777" w:rsidR="00D54CF6" w:rsidRDefault="00D54CF6" w:rsidP="00D54CF6">
      <w:pPr>
        <w:widowControl w:val="0"/>
        <w:tabs>
          <w:tab w:val="left" w:pos="4820"/>
        </w:tabs>
        <w:spacing w:after="120" w:line="240" w:lineRule="auto"/>
        <w:rPr>
          <w:rFonts w:ascii="Lato" w:hAnsi="Lato"/>
          <w:b/>
          <w:bCs/>
        </w:rPr>
      </w:pPr>
      <w:r w:rsidRPr="00946616">
        <w:rPr>
          <w:rFonts w:ascii="Lato" w:hAnsi="Lato"/>
          <w:b/>
          <w:bCs/>
        </w:rPr>
        <w:t xml:space="preserve">Za </w:t>
      </w:r>
      <w:r>
        <w:rPr>
          <w:rFonts w:ascii="Lato" w:hAnsi="Lato"/>
          <w:b/>
          <w:bCs/>
        </w:rPr>
        <w:t>Dopravcu</w:t>
      </w:r>
      <w:r w:rsidRPr="00946616">
        <w:rPr>
          <w:rFonts w:ascii="Lato" w:hAnsi="Lato"/>
          <w:b/>
          <w:bCs/>
        </w:rPr>
        <w:t>:</w:t>
      </w:r>
      <w:r>
        <w:rPr>
          <w:rFonts w:ascii="Lato" w:hAnsi="Lato"/>
          <w:b/>
          <w:bCs/>
        </w:rPr>
        <w:tab/>
      </w:r>
    </w:p>
    <w:p w14:paraId="459DD405" w14:textId="77777777" w:rsidR="00D54CF6" w:rsidRDefault="00D54CF6" w:rsidP="00D54CF6">
      <w:pPr>
        <w:widowControl w:val="0"/>
        <w:tabs>
          <w:tab w:val="left" w:pos="4820"/>
        </w:tabs>
        <w:spacing w:after="120" w:line="240" w:lineRule="auto"/>
        <w:rPr>
          <w:rFonts w:ascii="Lato" w:hAnsi="Lato"/>
          <w:b/>
          <w:bCs/>
        </w:rPr>
      </w:pPr>
    </w:p>
    <w:p w14:paraId="52DB9BB5" w14:textId="77777777" w:rsidR="00D54CF6" w:rsidRDefault="00D54CF6" w:rsidP="00D54CF6">
      <w:pPr>
        <w:widowControl w:val="0"/>
        <w:tabs>
          <w:tab w:val="left" w:pos="4820"/>
        </w:tabs>
        <w:spacing w:after="120" w:line="240" w:lineRule="auto"/>
        <w:rPr>
          <w:rFonts w:ascii="Lato" w:hAnsi="Lato"/>
          <w:b/>
          <w:bCs/>
        </w:rPr>
      </w:pPr>
    </w:p>
    <w:p w14:paraId="4DF14B11" w14:textId="77777777" w:rsidR="00D54CF6" w:rsidRDefault="00D54CF6" w:rsidP="00D54CF6">
      <w:pPr>
        <w:widowControl w:val="0"/>
        <w:tabs>
          <w:tab w:val="left" w:pos="1701"/>
          <w:tab w:val="left" w:pos="4820"/>
          <w:tab w:val="center" w:pos="6521"/>
        </w:tabs>
        <w:spacing w:after="120" w:line="240" w:lineRule="auto"/>
        <w:rPr>
          <w:rFonts w:ascii="Lato" w:hAnsi="Lato"/>
        </w:rPr>
      </w:pPr>
      <w:r>
        <w:rPr>
          <w:rFonts w:ascii="Lato" w:hAnsi="Lato"/>
        </w:rPr>
        <w:t>.................................................................</w:t>
      </w:r>
      <w:r>
        <w:rPr>
          <w:rFonts w:ascii="Lato" w:hAnsi="Lato"/>
        </w:rPr>
        <w:tab/>
      </w:r>
    </w:p>
    <w:p w14:paraId="3CD99CA0" w14:textId="77777777" w:rsidR="00D54CF6" w:rsidRDefault="00D54CF6" w:rsidP="00D54CF6">
      <w:pPr>
        <w:widowControl w:val="0"/>
        <w:tabs>
          <w:tab w:val="center" w:pos="1701"/>
          <w:tab w:val="left" w:pos="4820"/>
          <w:tab w:val="center" w:pos="6521"/>
        </w:tabs>
        <w:spacing w:after="120" w:line="240" w:lineRule="auto"/>
        <w:contextualSpacing/>
        <w:rPr>
          <w:rFonts w:ascii="Lato" w:hAnsi="Lato"/>
        </w:rPr>
      </w:pPr>
      <w:r>
        <w:rPr>
          <w:rFonts w:ascii="Lato" w:hAnsi="Lato"/>
        </w:rPr>
        <w:tab/>
      </w:r>
      <w:r w:rsidRPr="00045286">
        <w:rPr>
          <w:rFonts w:ascii="Lato" w:hAnsi="Lato"/>
          <w:highlight w:val="yellow"/>
        </w:rPr>
        <w:t>[</w:t>
      </w:r>
      <w:r w:rsidRPr="006A6574">
        <w:rPr>
          <w:rFonts w:ascii="Lato" w:hAnsi="Lato"/>
          <w:highlight w:val="yellow"/>
        </w:rPr>
        <w:t>osoba</w:t>
      </w:r>
      <w:r>
        <w:rPr>
          <w:rFonts w:ascii="Lato" w:hAnsi="Lato"/>
          <w:highlight w:val="yellow"/>
        </w:rPr>
        <w:t>/y</w:t>
      </w:r>
      <w:r w:rsidRPr="006A6574">
        <w:rPr>
          <w:rFonts w:ascii="Lato" w:hAnsi="Lato"/>
          <w:highlight w:val="yellow"/>
        </w:rPr>
        <w:t xml:space="preserve"> oprávnená</w:t>
      </w:r>
      <w:r>
        <w:rPr>
          <w:rFonts w:ascii="Lato" w:hAnsi="Lato"/>
          <w:highlight w:val="yellow"/>
        </w:rPr>
        <w:t>/é</w:t>
      </w:r>
      <w:r w:rsidRPr="006A6574">
        <w:rPr>
          <w:rFonts w:ascii="Lato" w:hAnsi="Lato"/>
          <w:highlight w:val="yellow"/>
        </w:rPr>
        <w:t xml:space="preserve"> za </w:t>
      </w:r>
      <w:r w:rsidRPr="00045286">
        <w:rPr>
          <w:rFonts w:ascii="Lato" w:hAnsi="Lato"/>
          <w:highlight w:val="yellow"/>
        </w:rPr>
        <w:t>Dopravcu</w:t>
      </w:r>
      <w:r w:rsidRPr="006A6574">
        <w:rPr>
          <w:rFonts w:ascii="Lato" w:hAnsi="Lato"/>
          <w:highlight w:val="yellow"/>
        </w:rPr>
        <w:t>]</w:t>
      </w:r>
      <w:r>
        <w:rPr>
          <w:rFonts w:ascii="Lato" w:hAnsi="Lato"/>
        </w:rPr>
        <w:tab/>
      </w:r>
    </w:p>
    <w:p w14:paraId="035A6A9D" w14:textId="77777777" w:rsidR="00045286" w:rsidRDefault="00045286" w:rsidP="001A797C">
      <w:pPr>
        <w:widowControl w:val="0"/>
        <w:tabs>
          <w:tab w:val="center" w:pos="1701"/>
          <w:tab w:val="left" w:pos="4820"/>
          <w:tab w:val="center" w:pos="6521"/>
        </w:tabs>
        <w:spacing w:after="120" w:line="240" w:lineRule="auto"/>
        <w:contextualSpacing/>
        <w:rPr>
          <w:rFonts w:ascii="Lato" w:hAnsi="Lato"/>
        </w:rPr>
      </w:pPr>
    </w:p>
    <w:p w14:paraId="3EB8BD43" w14:textId="77777777" w:rsidR="00045286" w:rsidRDefault="00045286" w:rsidP="001A797C">
      <w:pPr>
        <w:widowControl w:val="0"/>
        <w:tabs>
          <w:tab w:val="center" w:pos="1701"/>
          <w:tab w:val="left" w:pos="4820"/>
          <w:tab w:val="center" w:pos="6521"/>
        </w:tabs>
        <w:spacing w:after="120" w:line="240" w:lineRule="auto"/>
        <w:contextualSpacing/>
        <w:rPr>
          <w:rFonts w:ascii="Lato" w:hAnsi="Lato"/>
        </w:rPr>
      </w:pPr>
    </w:p>
    <w:p w14:paraId="50417DF8" w14:textId="77777777" w:rsidR="00045286" w:rsidRDefault="00045286" w:rsidP="001A797C">
      <w:pPr>
        <w:widowControl w:val="0"/>
        <w:tabs>
          <w:tab w:val="center" w:pos="1701"/>
          <w:tab w:val="left" w:pos="4820"/>
          <w:tab w:val="center" w:pos="6521"/>
        </w:tabs>
        <w:spacing w:after="120" w:line="240" w:lineRule="auto"/>
        <w:contextualSpacing/>
        <w:rPr>
          <w:rFonts w:ascii="Lato" w:hAnsi="Lato"/>
        </w:rPr>
      </w:pPr>
    </w:p>
    <w:p w14:paraId="7B8A69A2" w14:textId="77777777" w:rsidR="00045286" w:rsidRDefault="00045286" w:rsidP="001A797C">
      <w:pPr>
        <w:widowControl w:val="0"/>
        <w:tabs>
          <w:tab w:val="center" w:pos="1701"/>
          <w:tab w:val="left" w:pos="4820"/>
          <w:tab w:val="center" w:pos="6521"/>
        </w:tabs>
        <w:spacing w:after="120" w:line="240" w:lineRule="auto"/>
        <w:contextualSpacing/>
        <w:rPr>
          <w:rFonts w:ascii="Lato" w:hAnsi="Lato"/>
        </w:rPr>
      </w:pPr>
    </w:p>
    <w:p w14:paraId="08036431" w14:textId="77777777" w:rsidR="00045286" w:rsidRDefault="00045286" w:rsidP="001A797C">
      <w:pPr>
        <w:widowControl w:val="0"/>
        <w:tabs>
          <w:tab w:val="center" w:pos="1701"/>
          <w:tab w:val="left" w:pos="4820"/>
          <w:tab w:val="center" w:pos="6521"/>
        </w:tabs>
        <w:spacing w:after="120" w:line="240" w:lineRule="auto"/>
        <w:contextualSpacing/>
        <w:rPr>
          <w:rFonts w:ascii="Lato" w:hAnsi="Lato"/>
        </w:rPr>
      </w:pPr>
    </w:p>
    <w:p w14:paraId="0527547E" w14:textId="77777777" w:rsidR="00045286" w:rsidRDefault="00045286" w:rsidP="001A797C">
      <w:pPr>
        <w:widowControl w:val="0"/>
        <w:tabs>
          <w:tab w:val="center" w:pos="1701"/>
          <w:tab w:val="left" w:pos="4820"/>
          <w:tab w:val="center" w:pos="6521"/>
        </w:tabs>
        <w:spacing w:after="120" w:line="240" w:lineRule="auto"/>
        <w:contextualSpacing/>
        <w:rPr>
          <w:rFonts w:ascii="Lato" w:hAnsi="Lato"/>
        </w:rPr>
      </w:pPr>
    </w:p>
    <w:p w14:paraId="50E10B16" w14:textId="77777777" w:rsidR="00045286" w:rsidRDefault="00045286" w:rsidP="001A797C">
      <w:pPr>
        <w:widowControl w:val="0"/>
        <w:tabs>
          <w:tab w:val="center" w:pos="1701"/>
          <w:tab w:val="left" w:pos="4820"/>
          <w:tab w:val="center" w:pos="6521"/>
        </w:tabs>
        <w:spacing w:after="120" w:line="240" w:lineRule="auto"/>
        <w:contextualSpacing/>
        <w:rPr>
          <w:rFonts w:ascii="Lato" w:hAnsi="Lato"/>
        </w:rPr>
      </w:pPr>
    </w:p>
    <w:p w14:paraId="6473365D" w14:textId="77777777" w:rsidR="00045286" w:rsidRDefault="00045286" w:rsidP="001A797C">
      <w:pPr>
        <w:widowControl w:val="0"/>
        <w:tabs>
          <w:tab w:val="center" w:pos="1701"/>
          <w:tab w:val="left" w:pos="4820"/>
          <w:tab w:val="center" w:pos="6521"/>
        </w:tabs>
        <w:spacing w:after="120" w:line="240" w:lineRule="auto"/>
        <w:contextualSpacing/>
        <w:rPr>
          <w:rFonts w:ascii="Lato" w:hAnsi="Lato"/>
        </w:rPr>
      </w:pPr>
    </w:p>
    <w:p w14:paraId="32F972CA" w14:textId="77777777" w:rsidR="00045286" w:rsidRDefault="00045286" w:rsidP="001A797C">
      <w:pPr>
        <w:widowControl w:val="0"/>
        <w:tabs>
          <w:tab w:val="center" w:pos="1701"/>
          <w:tab w:val="left" w:pos="4820"/>
          <w:tab w:val="center" w:pos="6521"/>
        </w:tabs>
        <w:spacing w:after="120" w:line="240" w:lineRule="auto"/>
        <w:contextualSpacing/>
        <w:rPr>
          <w:rFonts w:ascii="Lato" w:hAnsi="Lato"/>
        </w:rPr>
      </w:pPr>
    </w:p>
    <w:sectPr w:rsidR="00045286" w:rsidSect="00843502">
      <w:footerReference w:type="default" r:id="rId8"/>
      <w:pgSz w:w="11906" w:h="16838"/>
      <w:pgMar w:top="1294"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B46D7" w14:textId="77777777" w:rsidR="00A5225D" w:rsidRDefault="00A5225D" w:rsidP="009D542E">
      <w:pPr>
        <w:spacing w:after="0" w:line="240" w:lineRule="auto"/>
      </w:pPr>
      <w:r>
        <w:separator/>
      </w:r>
    </w:p>
  </w:endnote>
  <w:endnote w:type="continuationSeparator" w:id="0">
    <w:p w14:paraId="1E4F77D0" w14:textId="77777777" w:rsidR="00A5225D" w:rsidRDefault="00A5225D" w:rsidP="009D54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6220815"/>
      <w:docPartObj>
        <w:docPartGallery w:val="Page Numbers (Bottom of Page)"/>
        <w:docPartUnique/>
      </w:docPartObj>
    </w:sdtPr>
    <w:sdtEndPr/>
    <w:sdtContent>
      <w:sdt>
        <w:sdtPr>
          <w:id w:val="1728636285"/>
          <w:docPartObj>
            <w:docPartGallery w:val="Page Numbers (Top of Page)"/>
            <w:docPartUnique/>
          </w:docPartObj>
        </w:sdtPr>
        <w:sdtEndPr/>
        <w:sdtContent>
          <w:p w14:paraId="7F5167CB" w14:textId="77777777" w:rsidR="00EF66C9" w:rsidRDefault="00EF66C9" w:rsidP="00CC08BE">
            <w:pPr>
              <w:pStyle w:val="Footer"/>
              <w:spacing w:before="60"/>
              <w:jc w:val="center"/>
            </w:pPr>
            <w:r>
              <w:t xml:space="preserve">Strana </w:t>
            </w:r>
            <w:r>
              <w:rPr>
                <w:b/>
                <w:bCs/>
                <w:sz w:val="24"/>
                <w:szCs w:val="24"/>
              </w:rPr>
              <w:fldChar w:fldCharType="begin"/>
            </w:r>
            <w:r>
              <w:rPr>
                <w:b/>
                <w:bCs/>
              </w:rPr>
              <w:instrText>PAGE</w:instrText>
            </w:r>
            <w:r>
              <w:rPr>
                <w:b/>
                <w:bCs/>
                <w:sz w:val="24"/>
                <w:szCs w:val="24"/>
              </w:rPr>
              <w:fldChar w:fldCharType="separate"/>
            </w:r>
            <w:r w:rsidR="00845C91">
              <w:rPr>
                <w:b/>
                <w:bCs/>
                <w:noProof/>
              </w:rPr>
              <w:t>43</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845C91">
              <w:rPr>
                <w:b/>
                <w:bCs/>
                <w:noProof/>
              </w:rPr>
              <w:t>48</w:t>
            </w:r>
            <w:r>
              <w:rPr>
                <w:b/>
                <w:bCs/>
                <w:sz w:val="24"/>
                <w:szCs w:val="24"/>
              </w:rPr>
              <w:fldChar w:fldCharType="end"/>
            </w:r>
          </w:p>
        </w:sdtContent>
      </w:sdt>
    </w:sdtContent>
  </w:sdt>
  <w:p w14:paraId="7107CE67" w14:textId="77777777" w:rsidR="00EF66C9" w:rsidRDefault="00EF66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59FAE" w14:textId="77777777" w:rsidR="00A5225D" w:rsidRDefault="00A5225D" w:rsidP="009D542E">
      <w:pPr>
        <w:spacing w:after="0" w:line="240" w:lineRule="auto"/>
      </w:pPr>
      <w:r>
        <w:separator/>
      </w:r>
    </w:p>
  </w:footnote>
  <w:footnote w:type="continuationSeparator" w:id="0">
    <w:p w14:paraId="2D9F911B" w14:textId="77777777" w:rsidR="00A5225D" w:rsidRDefault="00A5225D" w:rsidP="009D54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36084"/>
    <w:multiLevelType w:val="hybridMultilevel"/>
    <w:tmpl w:val="1D8CCD3C"/>
    <w:lvl w:ilvl="0" w:tplc="FFFFFFFF">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 w15:restartNumberingAfterBreak="0">
    <w:nsid w:val="047B1353"/>
    <w:multiLevelType w:val="hybridMultilevel"/>
    <w:tmpl w:val="1D8CCD3C"/>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 w15:restartNumberingAfterBreak="0">
    <w:nsid w:val="0547346E"/>
    <w:multiLevelType w:val="hybridMultilevel"/>
    <w:tmpl w:val="DAE88C1E"/>
    <w:lvl w:ilvl="0" w:tplc="041B0017">
      <w:start w:val="1"/>
      <w:numFmt w:val="lowerLetter"/>
      <w:lvlText w:val="%1)"/>
      <w:lvlJc w:val="left"/>
      <w:pPr>
        <w:ind w:left="720" w:hanging="360"/>
      </w:pPr>
    </w:lvl>
    <w:lvl w:ilvl="1" w:tplc="C8B69636">
      <w:start w:val="1"/>
      <w:numFmt w:val="decimal"/>
      <w:lvlText w:val=" %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7E50BA5"/>
    <w:multiLevelType w:val="hybridMultilevel"/>
    <w:tmpl w:val="27F441A4"/>
    <w:lvl w:ilvl="0" w:tplc="FFFFFFFF">
      <w:start w:val="1"/>
      <w:numFmt w:val="lowerLetter"/>
      <w:lvlText w:val="%1)"/>
      <w:lvlJc w:val="left"/>
      <w:pPr>
        <w:ind w:left="1428" w:hanging="360"/>
      </w:pPr>
      <w:rPr>
        <w:color w:val="auto"/>
      </w:rPr>
    </w:lvl>
    <w:lvl w:ilvl="1" w:tplc="FFFFFFFF">
      <w:start w:val="1"/>
      <w:numFmt w:val="bullet"/>
      <w:lvlText w:val=""/>
      <w:lvlJc w:val="left"/>
      <w:pPr>
        <w:ind w:left="2148" w:hanging="360"/>
      </w:pPr>
      <w:rPr>
        <w:rFonts w:ascii="Symbol" w:hAnsi="Symbol" w:hint="default"/>
      </w:r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4" w15:restartNumberingAfterBreak="0">
    <w:nsid w:val="0ADC3C2D"/>
    <w:multiLevelType w:val="hybridMultilevel"/>
    <w:tmpl w:val="AD64479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B114ED6"/>
    <w:multiLevelType w:val="hybridMultilevel"/>
    <w:tmpl w:val="694C0F12"/>
    <w:lvl w:ilvl="0" w:tplc="041B0017">
      <w:start w:val="1"/>
      <w:numFmt w:val="lowerLetter"/>
      <w:lvlText w:val="%1)"/>
      <w:lvlJc w:val="left"/>
      <w:pPr>
        <w:ind w:left="2126" w:hanging="708"/>
      </w:pPr>
      <w:rPr>
        <w:rFonts w:hint="default"/>
      </w:rPr>
    </w:lvl>
    <w:lvl w:ilvl="1" w:tplc="041B0019" w:tentative="1">
      <w:start w:val="1"/>
      <w:numFmt w:val="lowerLetter"/>
      <w:lvlText w:val="%2."/>
      <w:lvlJc w:val="left"/>
      <w:pPr>
        <w:ind w:left="2150" w:hanging="360"/>
      </w:pPr>
    </w:lvl>
    <w:lvl w:ilvl="2" w:tplc="041B001B" w:tentative="1">
      <w:start w:val="1"/>
      <w:numFmt w:val="lowerRoman"/>
      <w:lvlText w:val="%3."/>
      <w:lvlJc w:val="right"/>
      <w:pPr>
        <w:ind w:left="2870" w:hanging="180"/>
      </w:pPr>
    </w:lvl>
    <w:lvl w:ilvl="3" w:tplc="041B000F" w:tentative="1">
      <w:start w:val="1"/>
      <w:numFmt w:val="decimal"/>
      <w:lvlText w:val="%4."/>
      <w:lvlJc w:val="left"/>
      <w:pPr>
        <w:ind w:left="3590" w:hanging="360"/>
      </w:pPr>
    </w:lvl>
    <w:lvl w:ilvl="4" w:tplc="041B0019" w:tentative="1">
      <w:start w:val="1"/>
      <w:numFmt w:val="lowerLetter"/>
      <w:lvlText w:val="%5."/>
      <w:lvlJc w:val="left"/>
      <w:pPr>
        <w:ind w:left="4310" w:hanging="360"/>
      </w:pPr>
    </w:lvl>
    <w:lvl w:ilvl="5" w:tplc="041B001B" w:tentative="1">
      <w:start w:val="1"/>
      <w:numFmt w:val="lowerRoman"/>
      <w:lvlText w:val="%6."/>
      <w:lvlJc w:val="right"/>
      <w:pPr>
        <w:ind w:left="5030" w:hanging="180"/>
      </w:pPr>
    </w:lvl>
    <w:lvl w:ilvl="6" w:tplc="041B000F" w:tentative="1">
      <w:start w:val="1"/>
      <w:numFmt w:val="decimal"/>
      <w:lvlText w:val="%7."/>
      <w:lvlJc w:val="left"/>
      <w:pPr>
        <w:ind w:left="5750" w:hanging="360"/>
      </w:pPr>
    </w:lvl>
    <w:lvl w:ilvl="7" w:tplc="041B0019" w:tentative="1">
      <w:start w:val="1"/>
      <w:numFmt w:val="lowerLetter"/>
      <w:lvlText w:val="%8."/>
      <w:lvlJc w:val="left"/>
      <w:pPr>
        <w:ind w:left="6470" w:hanging="360"/>
      </w:pPr>
    </w:lvl>
    <w:lvl w:ilvl="8" w:tplc="041B001B" w:tentative="1">
      <w:start w:val="1"/>
      <w:numFmt w:val="lowerRoman"/>
      <w:lvlText w:val="%9."/>
      <w:lvlJc w:val="right"/>
      <w:pPr>
        <w:ind w:left="7190" w:hanging="180"/>
      </w:pPr>
    </w:lvl>
  </w:abstractNum>
  <w:abstractNum w:abstractNumId="6" w15:restartNumberingAfterBreak="0">
    <w:nsid w:val="0CE56FBE"/>
    <w:multiLevelType w:val="hybridMultilevel"/>
    <w:tmpl w:val="18D87028"/>
    <w:lvl w:ilvl="0" w:tplc="49EAFB9C">
      <w:start w:val="1"/>
      <w:numFmt w:val="lowerRoman"/>
      <w:lvlText w:val="(%1)"/>
      <w:lvlJc w:val="left"/>
      <w:pPr>
        <w:ind w:left="2880" w:hanging="360"/>
      </w:pPr>
      <w:rPr>
        <w:rFonts w:hint="default"/>
      </w:rPr>
    </w:lvl>
    <w:lvl w:ilvl="1" w:tplc="041B0019" w:tentative="1">
      <w:start w:val="1"/>
      <w:numFmt w:val="lowerLetter"/>
      <w:lvlText w:val="%2."/>
      <w:lvlJc w:val="left"/>
      <w:pPr>
        <w:ind w:left="3600" w:hanging="360"/>
      </w:pPr>
    </w:lvl>
    <w:lvl w:ilvl="2" w:tplc="041B001B" w:tentative="1">
      <w:start w:val="1"/>
      <w:numFmt w:val="lowerRoman"/>
      <w:lvlText w:val="%3."/>
      <w:lvlJc w:val="right"/>
      <w:pPr>
        <w:ind w:left="4320" w:hanging="180"/>
      </w:pPr>
    </w:lvl>
    <w:lvl w:ilvl="3" w:tplc="041B000F" w:tentative="1">
      <w:start w:val="1"/>
      <w:numFmt w:val="decimal"/>
      <w:lvlText w:val="%4."/>
      <w:lvlJc w:val="left"/>
      <w:pPr>
        <w:ind w:left="5040" w:hanging="360"/>
      </w:pPr>
    </w:lvl>
    <w:lvl w:ilvl="4" w:tplc="041B0019" w:tentative="1">
      <w:start w:val="1"/>
      <w:numFmt w:val="lowerLetter"/>
      <w:lvlText w:val="%5."/>
      <w:lvlJc w:val="left"/>
      <w:pPr>
        <w:ind w:left="5760" w:hanging="360"/>
      </w:pPr>
    </w:lvl>
    <w:lvl w:ilvl="5" w:tplc="041B001B" w:tentative="1">
      <w:start w:val="1"/>
      <w:numFmt w:val="lowerRoman"/>
      <w:lvlText w:val="%6."/>
      <w:lvlJc w:val="right"/>
      <w:pPr>
        <w:ind w:left="6480" w:hanging="180"/>
      </w:pPr>
    </w:lvl>
    <w:lvl w:ilvl="6" w:tplc="041B000F" w:tentative="1">
      <w:start w:val="1"/>
      <w:numFmt w:val="decimal"/>
      <w:lvlText w:val="%7."/>
      <w:lvlJc w:val="left"/>
      <w:pPr>
        <w:ind w:left="7200" w:hanging="360"/>
      </w:pPr>
    </w:lvl>
    <w:lvl w:ilvl="7" w:tplc="041B0019" w:tentative="1">
      <w:start w:val="1"/>
      <w:numFmt w:val="lowerLetter"/>
      <w:lvlText w:val="%8."/>
      <w:lvlJc w:val="left"/>
      <w:pPr>
        <w:ind w:left="7920" w:hanging="360"/>
      </w:pPr>
    </w:lvl>
    <w:lvl w:ilvl="8" w:tplc="041B001B" w:tentative="1">
      <w:start w:val="1"/>
      <w:numFmt w:val="lowerRoman"/>
      <w:lvlText w:val="%9."/>
      <w:lvlJc w:val="right"/>
      <w:pPr>
        <w:ind w:left="8640" w:hanging="180"/>
      </w:pPr>
    </w:lvl>
  </w:abstractNum>
  <w:abstractNum w:abstractNumId="7" w15:restartNumberingAfterBreak="0">
    <w:nsid w:val="0EBE4EAD"/>
    <w:multiLevelType w:val="hybridMultilevel"/>
    <w:tmpl w:val="74FED2CE"/>
    <w:lvl w:ilvl="0" w:tplc="433E3360">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01A684A"/>
    <w:multiLevelType w:val="hybridMultilevel"/>
    <w:tmpl w:val="AD64479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0716159"/>
    <w:multiLevelType w:val="hybridMultilevel"/>
    <w:tmpl w:val="D2966CF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1732164"/>
    <w:multiLevelType w:val="multilevel"/>
    <w:tmpl w:val="A880DA3C"/>
    <w:lvl w:ilvl="0">
      <w:start w:val="1"/>
      <w:numFmt w:val="decimal"/>
      <w:pStyle w:val="Heading1"/>
      <w:suff w:val="nothing"/>
      <w:lvlText w:val="Článok %1"/>
      <w:lvlJc w:val="left"/>
      <w:pPr>
        <w:ind w:left="6238" w:firstLine="0"/>
      </w:pPr>
      <w:rPr>
        <w:rFonts w:ascii="Lato" w:hAnsi="Lato" w:hint="default"/>
        <w:b/>
        <w:i w:val="0"/>
        <w:color w:val="auto"/>
        <w:sz w:val="24"/>
        <w:u w:color="FFFFFF" w:themeColor="background1"/>
      </w:rPr>
    </w:lvl>
    <w:lvl w:ilvl="1">
      <w:start w:val="1"/>
      <w:numFmt w:val="decimal"/>
      <w:pStyle w:val="Heading2"/>
      <w:lvlText w:val="%1.%2"/>
      <w:lvlJc w:val="left"/>
      <w:pPr>
        <w:ind w:left="0" w:firstLine="0"/>
      </w:pPr>
      <w:rPr>
        <w:rFonts w:ascii="Lato" w:hAnsi="Lato" w:hint="default"/>
        <w:b w:val="0"/>
        <w:bCs w:val="0"/>
        <w:i w:val="0"/>
        <w:iCs w:val="0"/>
        <w:color w:val="auto"/>
        <w:sz w:val="22"/>
        <w:u w:val="none"/>
      </w:rPr>
    </w:lvl>
    <w:lvl w:ilvl="2">
      <w:start w:val="1"/>
      <w:numFmt w:val="decimal"/>
      <w:pStyle w:val="Heading3"/>
      <w:lvlText w:val="%1.%2.%3"/>
      <w:lvlJc w:val="left"/>
      <w:pPr>
        <w:ind w:left="0" w:firstLine="0"/>
      </w:pPr>
      <w:rPr>
        <w:b w:val="0"/>
        <w:bCs w:val="0"/>
        <w:i w:val="0"/>
        <w:iCs w:val="0"/>
      </w:rPr>
    </w:lvl>
    <w:lvl w:ilvl="3">
      <w:start w:val="1"/>
      <w:numFmt w:val="decimal"/>
      <w:pStyle w:val="Heading4"/>
      <w:lvlText w:val="%1.%2.%3.%4"/>
      <w:lvlJc w:val="left"/>
      <w:pPr>
        <w:ind w:left="0" w:firstLine="0"/>
      </w:pPr>
      <w:rPr>
        <w:rFonts w:ascii="Lato" w:hAnsi="Lato" w:hint="default"/>
        <w:i w:val="0"/>
        <w:iCs w:val="0"/>
        <w:color w:val="auto"/>
        <w:sz w:val="22"/>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11A64D94"/>
    <w:multiLevelType w:val="hybridMultilevel"/>
    <w:tmpl w:val="BEDA4842"/>
    <w:lvl w:ilvl="0" w:tplc="FFFFFFFF">
      <w:start w:val="1"/>
      <w:numFmt w:val="lowerRoman"/>
      <w:lvlText w:val="(%1)"/>
      <w:lvlJc w:val="left"/>
      <w:pPr>
        <w:ind w:left="2880" w:hanging="360"/>
      </w:pPr>
      <w:rPr>
        <w:rFonts w:hint="default"/>
        <w:color w:val="auto"/>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12" w15:restartNumberingAfterBreak="0">
    <w:nsid w:val="14117B7E"/>
    <w:multiLevelType w:val="hybridMultilevel"/>
    <w:tmpl w:val="AD64479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4640141"/>
    <w:multiLevelType w:val="hybridMultilevel"/>
    <w:tmpl w:val="7828322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5742D14"/>
    <w:multiLevelType w:val="hybridMultilevel"/>
    <w:tmpl w:val="47C0E64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5" w15:restartNumberingAfterBreak="0">
    <w:nsid w:val="187D2E87"/>
    <w:multiLevelType w:val="hybridMultilevel"/>
    <w:tmpl w:val="ABC08902"/>
    <w:lvl w:ilvl="0" w:tplc="08090001">
      <w:start w:val="1"/>
      <w:numFmt w:val="bullet"/>
      <w:lvlText w:val=""/>
      <w:lvlJc w:val="left"/>
      <w:rPr>
        <w:rFonts w:ascii="Symbol" w:hAnsi="Symbol" w:hint="default"/>
      </w:rPr>
    </w:lvl>
    <w:lvl w:ilvl="1" w:tplc="041B0005">
      <w:start w:val="1"/>
      <w:numFmt w:val="bullet"/>
      <w:lvlText w:val=""/>
      <w:lvlJc w:val="left"/>
      <w:rPr>
        <w:rFonts w:ascii="Wingdings" w:hAnsi="Wingdings" w:hint="default"/>
      </w:rPr>
    </w:lvl>
    <w:lvl w:ilvl="2" w:tplc="041B001B">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6" w15:restartNumberingAfterBreak="0">
    <w:nsid w:val="193B1BB7"/>
    <w:multiLevelType w:val="hybridMultilevel"/>
    <w:tmpl w:val="BEDA4842"/>
    <w:lvl w:ilvl="0" w:tplc="FFFFFFFF">
      <w:start w:val="1"/>
      <w:numFmt w:val="lowerRoman"/>
      <w:lvlText w:val="(%1)"/>
      <w:lvlJc w:val="left"/>
      <w:pPr>
        <w:ind w:left="2880" w:hanging="360"/>
      </w:pPr>
      <w:rPr>
        <w:rFonts w:hint="default"/>
        <w:color w:val="auto"/>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17" w15:restartNumberingAfterBreak="0">
    <w:nsid w:val="198F3B6B"/>
    <w:multiLevelType w:val="hybridMultilevel"/>
    <w:tmpl w:val="78AAB39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A530B22"/>
    <w:multiLevelType w:val="hybridMultilevel"/>
    <w:tmpl w:val="27F441A4"/>
    <w:lvl w:ilvl="0" w:tplc="A0A2DAB4">
      <w:start w:val="1"/>
      <w:numFmt w:val="lowerLetter"/>
      <w:lvlText w:val="%1)"/>
      <w:lvlJc w:val="left"/>
      <w:pPr>
        <w:ind w:left="1428" w:hanging="360"/>
      </w:pPr>
      <w:rPr>
        <w:color w:val="auto"/>
      </w:rPr>
    </w:lvl>
    <w:lvl w:ilvl="1" w:tplc="041B0001">
      <w:start w:val="1"/>
      <w:numFmt w:val="bullet"/>
      <w:lvlText w:val=""/>
      <w:lvlJc w:val="left"/>
      <w:pPr>
        <w:ind w:left="2148" w:hanging="360"/>
      </w:pPr>
      <w:rPr>
        <w:rFonts w:ascii="Symbol" w:hAnsi="Symbol" w:hint="default"/>
      </w:r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9" w15:restartNumberingAfterBreak="0">
    <w:nsid w:val="1AA738AD"/>
    <w:multiLevelType w:val="hybridMultilevel"/>
    <w:tmpl w:val="C14AB65A"/>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0" w15:restartNumberingAfterBreak="0">
    <w:nsid w:val="1E683612"/>
    <w:multiLevelType w:val="hybridMultilevel"/>
    <w:tmpl w:val="F98616FC"/>
    <w:lvl w:ilvl="0" w:tplc="2F42743E">
      <w:start w:val="1"/>
      <w:numFmt w:val="lowerLetter"/>
      <w:lvlText w:val="%1)"/>
      <w:lvlJc w:val="left"/>
      <w:pPr>
        <w:ind w:left="720" w:hanging="360"/>
      </w:pPr>
      <w:rPr>
        <w:b w:val="0"/>
        <w:bCs w:val="0"/>
      </w:rPr>
    </w:lvl>
    <w:lvl w:ilvl="1" w:tplc="FFFFFFFF">
      <w:start w:val="1"/>
      <w:numFmt w:val="decimal"/>
      <w:lvlText w:val=" %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02F6E40"/>
    <w:multiLevelType w:val="hybridMultilevel"/>
    <w:tmpl w:val="6298E1FE"/>
    <w:lvl w:ilvl="0" w:tplc="FFFFFFFF">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2" w15:restartNumberingAfterBreak="0">
    <w:nsid w:val="225956CD"/>
    <w:multiLevelType w:val="multilevel"/>
    <w:tmpl w:val="8BA015D2"/>
    <w:lvl w:ilvl="0">
      <w:start w:val="1"/>
      <w:numFmt w:val="decimal"/>
      <w:pStyle w:val="3Text10b"/>
      <w:lvlText w:val="%1."/>
      <w:lvlJc w:val="right"/>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4Textvnoen10b"/>
      <w:lvlText w:val="%1.%2."/>
      <w:lvlJc w:val="left"/>
      <w:pPr>
        <w:tabs>
          <w:tab w:val="num" w:pos="1070"/>
        </w:tabs>
        <w:ind w:left="107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23604EA3"/>
    <w:multiLevelType w:val="hybridMultilevel"/>
    <w:tmpl w:val="0F660EBC"/>
    <w:lvl w:ilvl="0" w:tplc="041B0017">
      <w:start w:val="1"/>
      <w:numFmt w:val="lowerLetter"/>
      <w:lvlText w:val="%1)"/>
      <w:lvlJc w:val="left"/>
      <w:pPr>
        <w:ind w:left="1477" w:hanging="360"/>
      </w:pPr>
    </w:lvl>
    <w:lvl w:ilvl="1" w:tplc="041B0019" w:tentative="1">
      <w:start w:val="1"/>
      <w:numFmt w:val="lowerLetter"/>
      <w:lvlText w:val="%2."/>
      <w:lvlJc w:val="left"/>
      <w:pPr>
        <w:ind w:left="2197" w:hanging="360"/>
      </w:pPr>
    </w:lvl>
    <w:lvl w:ilvl="2" w:tplc="041B001B" w:tentative="1">
      <w:start w:val="1"/>
      <w:numFmt w:val="lowerRoman"/>
      <w:lvlText w:val="%3."/>
      <w:lvlJc w:val="right"/>
      <w:pPr>
        <w:ind w:left="2917" w:hanging="180"/>
      </w:pPr>
    </w:lvl>
    <w:lvl w:ilvl="3" w:tplc="041B000F" w:tentative="1">
      <w:start w:val="1"/>
      <w:numFmt w:val="decimal"/>
      <w:lvlText w:val="%4."/>
      <w:lvlJc w:val="left"/>
      <w:pPr>
        <w:ind w:left="3637" w:hanging="360"/>
      </w:pPr>
    </w:lvl>
    <w:lvl w:ilvl="4" w:tplc="041B0019" w:tentative="1">
      <w:start w:val="1"/>
      <w:numFmt w:val="lowerLetter"/>
      <w:lvlText w:val="%5."/>
      <w:lvlJc w:val="left"/>
      <w:pPr>
        <w:ind w:left="4357" w:hanging="360"/>
      </w:pPr>
    </w:lvl>
    <w:lvl w:ilvl="5" w:tplc="041B001B" w:tentative="1">
      <w:start w:val="1"/>
      <w:numFmt w:val="lowerRoman"/>
      <w:lvlText w:val="%6."/>
      <w:lvlJc w:val="right"/>
      <w:pPr>
        <w:ind w:left="5077" w:hanging="180"/>
      </w:pPr>
    </w:lvl>
    <w:lvl w:ilvl="6" w:tplc="041B000F" w:tentative="1">
      <w:start w:val="1"/>
      <w:numFmt w:val="decimal"/>
      <w:lvlText w:val="%7."/>
      <w:lvlJc w:val="left"/>
      <w:pPr>
        <w:ind w:left="5797" w:hanging="360"/>
      </w:pPr>
    </w:lvl>
    <w:lvl w:ilvl="7" w:tplc="041B0019" w:tentative="1">
      <w:start w:val="1"/>
      <w:numFmt w:val="lowerLetter"/>
      <w:lvlText w:val="%8."/>
      <w:lvlJc w:val="left"/>
      <w:pPr>
        <w:ind w:left="6517" w:hanging="360"/>
      </w:pPr>
    </w:lvl>
    <w:lvl w:ilvl="8" w:tplc="041B001B" w:tentative="1">
      <w:start w:val="1"/>
      <w:numFmt w:val="lowerRoman"/>
      <w:lvlText w:val="%9."/>
      <w:lvlJc w:val="right"/>
      <w:pPr>
        <w:ind w:left="7237" w:hanging="180"/>
      </w:pPr>
    </w:lvl>
  </w:abstractNum>
  <w:abstractNum w:abstractNumId="24" w15:restartNumberingAfterBreak="0">
    <w:nsid w:val="2C2E0D2C"/>
    <w:multiLevelType w:val="hybridMultilevel"/>
    <w:tmpl w:val="D2966CF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E732947"/>
    <w:multiLevelType w:val="hybridMultilevel"/>
    <w:tmpl w:val="A1CEF4A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FCA0C94"/>
    <w:multiLevelType w:val="hybridMultilevel"/>
    <w:tmpl w:val="963ADAC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73D6DE5"/>
    <w:multiLevelType w:val="hybridMultilevel"/>
    <w:tmpl w:val="AD64479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84906A5"/>
    <w:multiLevelType w:val="hybridMultilevel"/>
    <w:tmpl w:val="23FCC15C"/>
    <w:lvl w:ilvl="0" w:tplc="67C8DE18">
      <w:start w:val="1"/>
      <w:numFmt w:val="decimal"/>
      <w:lvlText w:val="%1."/>
      <w:lvlJc w:val="left"/>
      <w:pPr>
        <w:ind w:left="1854" w:hanging="360"/>
      </w:pPr>
      <w:rPr>
        <w:rFonts w:ascii="Lato" w:hAnsi="Lato" w:hint="default"/>
        <w:b w:val="0"/>
        <w:bCs/>
        <w:i w:val="0"/>
        <w:sz w:val="22"/>
        <w:szCs w:val="22"/>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29" w15:restartNumberingAfterBreak="0">
    <w:nsid w:val="3A50598E"/>
    <w:multiLevelType w:val="hybridMultilevel"/>
    <w:tmpl w:val="CC3A4136"/>
    <w:lvl w:ilvl="0" w:tplc="041B0017">
      <w:start w:val="1"/>
      <w:numFmt w:val="lowerLetter"/>
      <w:lvlText w:val="%1)"/>
      <w:lvlJc w:val="left"/>
      <w:pPr>
        <w:ind w:left="1429" w:hanging="360"/>
      </w:pPr>
    </w:lvl>
    <w:lvl w:ilvl="1" w:tplc="041B0001">
      <w:start w:val="1"/>
      <w:numFmt w:val="bullet"/>
      <w:lvlText w:val=""/>
      <w:lvlJc w:val="left"/>
      <w:pPr>
        <w:ind w:left="2149" w:hanging="360"/>
      </w:pPr>
      <w:rPr>
        <w:rFonts w:ascii="Symbol" w:hAnsi="Symbol" w:hint="default"/>
      </w:r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0" w15:restartNumberingAfterBreak="0">
    <w:nsid w:val="3B6D1054"/>
    <w:multiLevelType w:val="hybridMultilevel"/>
    <w:tmpl w:val="1F960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0495F2D"/>
    <w:multiLevelType w:val="hybridMultilevel"/>
    <w:tmpl w:val="2F66C5E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2" w15:restartNumberingAfterBreak="0">
    <w:nsid w:val="41786329"/>
    <w:multiLevelType w:val="hybridMultilevel"/>
    <w:tmpl w:val="E1ECA43C"/>
    <w:lvl w:ilvl="0" w:tplc="59C66D1E">
      <w:start w:val="1"/>
      <w:numFmt w:val="lowerLetter"/>
      <w:lvlText w:val="%1)"/>
      <w:lvlJc w:val="left"/>
      <w:pPr>
        <w:ind w:left="720" w:hanging="360"/>
      </w:pPr>
      <w:rPr>
        <w:rFonts w:ascii="Lato" w:hAnsi="Lato" w:hint="default"/>
      </w:rPr>
    </w:lvl>
    <w:lvl w:ilvl="1" w:tplc="041B001B">
      <w:start w:val="1"/>
      <w:numFmt w:val="lowerRoman"/>
      <w:lvlText w:val="%2."/>
      <w:lvlJc w:val="righ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45A3359A"/>
    <w:multiLevelType w:val="hybridMultilevel"/>
    <w:tmpl w:val="BEDA4842"/>
    <w:lvl w:ilvl="0" w:tplc="8A1CBD40">
      <w:start w:val="1"/>
      <w:numFmt w:val="lowerRoman"/>
      <w:lvlText w:val="(%1)"/>
      <w:lvlJc w:val="left"/>
      <w:pPr>
        <w:ind w:left="2880" w:hanging="360"/>
      </w:pPr>
      <w:rPr>
        <w:rFonts w:hint="default"/>
        <w:color w:val="auto"/>
      </w:rPr>
    </w:lvl>
    <w:lvl w:ilvl="1" w:tplc="041B0019" w:tentative="1">
      <w:start w:val="1"/>
      <w:numFmt w:val="lowerLetter"/>
      <w:lvlText w:val="%2."/>
      <w:lvlJc w:val="left"/>
      <w:pPr>
        <w:ind w:left="3600" w:hanging="360"/>
      </w:pPr>
    </w:lvl>
    <w:lvl w:ilvl="2" w:tplc="041B001B" w:tentative="1">
      <w:start w:val="1"/>
      <w:numFmt w:val="lowerRoman"/>
      <w:lvlText w:val="%3."/>
      <w:lvlJc w:val="right"/>
      <w:pPr>
        <w:ind w:left="4320" w:hanging="180"/>
      </w:pPr>
    </w:lvl>
    <w:lvl w:ilvl="3" w:tplc="041B000F" w:tentative="1">
      <w:start w:val="1"/>
      <w:numFmt w:val="decimal"/>
      <w:lvlText w:val="%4."/>
      <w:lvlJc w:val="left"/>
      <w:pPr>
        <w:ind w:left="5040" w:hanging="360"/>
      </w:pPr>
    </w:lvl>
    <w:lvl w:ilvl="4" w:tplc="041B0019" w:tentative="1">
      <w:start w:val="1"/>
      <w:numFmt w:val="lowerLetter"/>
      <w:lvlText w:val="%5."/>
      <w:lvlJc w:val="left"/>
      <w:pPr>
        <w:ind w:left="5760" w:hanging="360"/>
      </w:pPr>
    </w:lvl>
    <w:lvl w:ilvl="5" w:tplc="041B001B" w:tentative="1">
      <w:start w:val="1"/>
      <w:numFmt w:val="lowerRoman"/>
      <w:lvlText w:val="%6."/>
      <w:lvlJc w:val="right"/>
      <w:pPr>
        <w:ind w:left="6480" w:hanging="180"/>
      </w:pPr>
    </w:lvl>
    <w:lvl w:ilvl="6" w:tplc="041B000F" w:tentative="1">
      <w:start w:val="1"/>
      <w:numFmt w:val="decimal"/>
      <w:lvlText w:val="%7."/>
      <w:lvlJc w:val="left"/>
      <w:pPr>
        <w:ind w:left="7200" w:hanging="360"/>
      </w:pPr>
    </w:lvl>
    <w:lvl w:ilvl="7" w:tplc="041B0019" w:tentative="1">
      <w:start w:val="1"/>
      <w:numFmt w:val="lowerLetter"/>
      <w:lvlText w:val="%8."/>
      <w:lvlJc w:val="left"/>
      <w:pPr>
        <w:ind w:left="7920" w:hanging="360"/>
      </w:pPr>
    </w:lvl>
    <w:lvl w:ilvl="8" w:tplc="041B001B" w:tentative="1">
      <w:start w:val="1"/>
      <w:numFmt w:val="lowerRoman"/>
      <w:lvlText w:val="%9."/>
      <w:lvlJc w:val="right"/>
      <w:pPr>
        <w:ind w:left="8640" w:hanging="180"/>
      </w:pPr>
    </w:lvl>
  </w:abstractNum>
  <w:abstractNum w:abstractNumId="34" w15:restartNumberingAfterBreak="0">
    <w:nsid w:val="487A3064"/>
    <w:multiLevelType w:val="hybridMultilevel"/>
    <w:tmpl w:val="AD64479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8D148DA"/>
    <w:multiLevelType w:val="hybridMultilevel"/>
    <w:tmpl w:val="18D87028"/>
    <w:lvl w:ilvl="0" w:tplc="49EAFB9C">
      <w:start w:val="1"/>
      <w:numFmt w:val="lowerRoman"/>
      <w:lvlText w:val="(%1)"/>
      <w:lvlJc w:val="left"/>
      <w:pPr>
        <w:ind w:left="2880" w:hanging="360"/>
      </w:pPr>
      <w:rPr>
        <w:rFonts w:hint="default"/>
      </w:rPr>
    </w:lvl>
    <w:lvl w:ilvl="1" w:tplc="041B0019" w:tentative="1">
      <w:start w:val="1"/>
      <w:numFmt w:val="lowerLetter"/>
      <w:lvlText w:val="%2."/>
      <w:lvlJc w:val="left"/>
      <w:pPr>
        <w:ind w:left="3600" w:hanging="360"/>
      </w:pPr>
    </w:lvl>
    <w:lvl w:ilvl="2" w:tplc="041B001B" w:tentative="1">
      <w:start w:val="1"/>
      <w:numFmt w:val="lowerRoman"/>
      <w:lvlText w:val="%3."/>
      <w:lvlJc w:val="right"/>
      <w:pPr>
        <w:ind w:left="4320" w:hanging="180"/>
      </w:pPr>
    </w:lvl>
    <w:lvl w:ilvl="3" w:tplc="041B000F" w:tentative="1">
      <w:start w:val="1"/>
      <w:numFmt w:val="decimal"/>
      <w:lvlText w:val="%4."/>
      <w:lvlJc w:val="left"/>
      <w:pPr>
        <w:ind w:left="5040" w:hanging="360"/>
      </w:pPr>
    </w:lvl>
    <w:lvl w:ilvl="4" w:tplc="041B0019" w:tentative="1">
      <w:start w:val="1"/>
      <w:numFmt w:val="lowerLetter"/>
      <w:lvlText w:val="%5."/>
      <w:lvlJc w:val="left"/>
      <w:pPr>
        <w:ind w:left="5760" w:hanging="360"/>
      </w:pPr>
    </w:lvl>
    <w:lvl w:ilvl="5" w:tplc="041B001B" w:tentative="1">
      <w:start w:val="1"/>
      <w:numFmt w:val="lowerRoman"/>
      <w:lvlText w:val="%6."/>
      <w:lvlJc w:val="right"/>
      <w:pPr>
        <w:ind w:left="6480" w:hanging="180"/>
      </w:pPr>
    </w:lvl>
    <w:lvl w:ilvl="6" w:tplc="041B000F" w:tentative="1">
      <w:start w:val="1"/>
      <w:numFmt w:val="decimal"/>
      <w:lvlText w:val="%7."/>
      <w:lvlJc w:val="left"/>
      <w:pPr>
        <w:ind w:left="7200" w:hanging="360"/>
      </w:pPr>
    </w:lvl>
    <w:lvl w:ilvl="7" w:tplc="041B0019" w:tentative="1">
      <w:start w:val="1"/>
      <w:numFmt w:val="lowerLetter"/>
      <w:lvlText w:val="%8."/>
      <w:lvlJc w:val="left"/>
      <w:pPr>
        <w:ind w:left="7920" w:hanging="360"/>
      </w:pPr>
    </w:lvl>
    <w:lvl w:ilvl="8" w:tplc="041B001B" w:tentative="1">
      <w:start w:val="1"/>
      <w:numFmt w:val="lowerRoman"/>
      <w:lvlText w:val="%9."/>
      <w:lvlJc w:val="right"/>
      <w:pPr>
        <w:ind w:left="8640" w:hanging="180"/>
      </w:pPr>
    </w:lvl>
  </w:abstractNum>
  <w:abstractNum w:abstractNumId="36" w15:restartNumberingAfterBreak="0">
    <w:nsid w:val="49D10C25"/>
    <w:multiLevelType w:val="hybridMultilevel"/>
    <w:tmpl w:val="6D92D78A"/>
    <w:lvl w:ilvl="0" w:tplc="041B0017">
      <w:start w:val="1"/>
      <w:numFmt w:val="lowerLetter"/>
      <w:lvlText w:val="%1)"/>
      <w:lvlJc w:val="left"/>
      <w:pPr>
        <w:ind w:left="1428" w:hanging="360"/>
      </w:pPr>
    </w:lvl>
    <w:lvl w:ilvl="1" w:tplc="4D12FC62">
      <w:start w:val="1"/>
      <w:numFmt w:val="decimal"/>
      <w:lvlText w:val="%2."/>
      <w:lvlJc w:val="left"/>
      <w:pPr>
        <w:ind w:left="2148" w:hanging="360"/>
      </w:pPr>
      <w:rPr>
        <w:rFonts w:ascii="Lato" w:hAnsi="Lato" w:cstheme="minorHAnsi" w:hint="default"/>
        <w:b w:val="0"/>
        <w:bCs/>
        <w:i w:val="0"/>
        <w:sz w:val="22"/>
        <w:szCs w:val="22"/>
      </w:r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37" w15:restartNumberingAfterBreak="0">
    <w:nsid w:val="49D419B1"/>
    <w:multiLevelType w:val="hybridMultilevel"/>
    <w:tmpl w:val="8952718E"/>
    <w:lvl w:ilvl="0" w:tplc="6F78C580">
      <w:start w:val="1"/>
      <w:numFmt w:val="lowerLetter"/>
      <w:lvlText w:val="%1)"/>
      <w:lvlJc w:val="left"/>
      <w:pPr>
        <w:ind w:left="2126" w:hanging="708"/>
      </w:pPr>
      <w:rPr>
        <w:rFonts w:hint="default"/>
      </w:rPr>
    </w:lvl>
    <w:lvl w:ilvl="1" w:tplc="041B0019" w:tentative="1">
      <w:start w:val="1"/>
      <w:numFmt w:val="lowerLetter"/>
      <w:lvlText w:val="%2."/>
      <w:lvlJc w:val="left"/>
      <w:pPr>
        <w:ind w:left="2150" w:hanging="360"/>
      </w:pPr>
    </w:lvl>
    <w:lvl w:ilvl="2" w:tplc="041B001B" w:tentative="1">
      <w:start w:val="1"/>
      <w:numFmt w:val="lowerRoman"/>
      <w:lvlText w:val="%3."/>
      <w:lvlJc w:val="right"/>
      <w:pPr>
        <w:ind w:left="2870" w:hanging="180"/>
      </w:pPr>
    </w:lvl>
    <w:lvl w:ilvl="3" w:tplc="041B000F" w:tentative="1">
      <w:start w:val="1"/>
      <w:numFmt w:val="decimal"/>
      <w:lvlText w:val="%4."/>
      <w:lvlJc w:val="left"/>
      <w:pPr>
        <w:ind w:left="3590" w:hanging="360"/>
      </w:pPr>
    </w:lvl>
    <w:lvl w:ilvl="4" w:tplc="041B0019" w:tentative="1">
      <w:start w:val="1"/>
      <w:numFmt w:val="lowerLetter"/>
      <w:lvlText w:val="%5."/>
      <w:lvlJc w:val="left"/>
      <w:pPr>
        <w:ind w:left="4310" w:hanging="360"/>
      </w:pPr>
    </w:lvl>
    <w:lvl w:ilvl="5" w:tplc="041B001B" w:tentative="1">
      <w:start w:val="1"/>
      <w:numFmt w:val="lowerRoman"/>
      <w:lvlText w:val="%6."/>
      <w:lvlJc w:val="right"/>
      <w:pPr>
        <w:ind w:left="5030" w:hanging="180"/>
      </w:pPr>
    </w:lvl>
    <w:lvl w:ilvl="6" w:tplc="041B000F" w:tentative="1">
      <w:start w:val="1"/>
      <w:numFmt w:val="decimal"/>
      <w:lvlText w:val="%7."/>
      <w:lvlJc w:val="left"/>
      <w:pPr>
        <w:ind w:left="5750" w:hanging="360"/>
      </w:pPr>
    </w:lvl>
    <w:lvl w:ilvl="7" w:tplc="041B0019" w:tentative="1">
      <w:start w:val="1"/>
      <w:numFmt w:val="lowerLetter"/>
      <w:lvlText w:val="%8."/>
      <w:lvlJc w:val="left"/>
      <w:pPr>
        <w:ind w:left="6470" w:hanging="360"/>
      </w:pPr>
    </w:lvl>
    <w:lvl w:ilvl="8" w:tplc="041B001B" w:tentative="1">
      <w:start w:val="1"/>
      <w:numFmt w:val="lowerRoman"/>
      <w:lvlText w:val="%9."/>
      <w:lvlJc w:val="right"/>
      <w:pPr>
        <w:ind w:left="7190" w:hanging="180"/>
      </w:pPr>
    </w:lvl>
  </w:abstractNum>
  <w:abstractNum w:abstractNumId="38" w15:restartNumberingAfterBreak="0">
    <w:nsid w:val="4B803425"/>
    <w:multiLevelType w:val="hybridMultilevel"/>
    <w:tmpl w:val="E1DAEE7E"/>
    <w:lvl w:ilvl="0" w:tplc="041B0017">
      <w:start w:val="1"/>
      <w:numFmt w:val="lowerLetter"/>
      <w:lvlText w:val="%1)"/>
      <w:lvlJc w:val="left"/>
      <w:pPr>
        <w:ind w:left="1428" w:hanging="360"/>
      </w:pPr>
    </w:lvl>
    <w:lvl w:ilvl="1" w:tplc="EF2C10DE">
      <w:start w:val="1"/>
      <w:numFmt w:val="decimal"/>
      <w:lvlText w:val="%2."/>
      <w:lvlJc w:val="left"/>
      <w:pPr>
        <w:ind w:left="2148" w:hanging="360"/>
      </w:pPr>
      <w:rPr>
        <w:rFonts w:asciiTheme="minorHAnsi" w:hAnsiTheme="minorHAnsi" w:cstheme="minorHAnsi" w:hint="default"/>
        <w:b w:val="0"/>
        <w:bCs/>
        <w:i w:val="0"/>
        <w:sz w:val="22"/>
        <w:szCs w:val="22"/>
      </w:r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39" w15:restartNumberingAfterBreak="0">
    <w:nsid w:val="4BC467B0"/>
    <w:multiLevelType w:val="hybridMultilevel"/>
    <w:tmpl w:val="C7BC1C30"/>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cs="Wingdings" w:hint="default"/>
      </w:rPr>
    </w:lvl>
    <w:lvl w:ilvl="3" w:tplc="041B0001" w:tentative="1">
      <w:start w:val="1"/>
      <w:numFmt w:val="bullet"/>
      <w:lvlText w:val=""/>
      <w:lvlJc w:val="left"/>
      <w:pPr>
        <w:ind w:left="2880" w:hanging="360"/>
      </w:pPr>
      <w:rPr>
        <w:rFonts w:ascii="Symbol" w:hAnsi="Symbol" w:cs="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cs="Wingdings" w:hint="default"/>
      </w:rPr>
    </w:lvl>
    <w:lvl w:ilvl="6" w:tplc="041B0001" w:tentative="1">
      <w:start w:val="1"/>
      <w:numFmt w:val="bullet"/>
      <w:lvlText w:val=""/>
      <w:lvlJc w:val="left"/>
      <w:pPr>
        <w:ind w:left="5040" w:hanging="360"/>
      </w:pPr>
      <w:rPr>
        <w:rFonts w:ascii="Symbol" w:hAnsi="Symbol" w:cs="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cs="Wingdings" w:hint="default"/>
      </w:rPr>
    </w:lvl>
  </w:abstractNum>
  <w:abstractNum w:abstractNumId="40" w15:restartNumberingAfterBreak="0">
    <w:nsid w:val="4F262719"/>
    <w:multiLevelType w:val="hybridMultilevel"/>
    <w:tmpl w:val="2E12CB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5040730D"/>
    <w:multiLevelType w:val="hybridMultilevel"/>
    <w:tmpl w:val="A51CCA58"/>
    <w:lvl w:ilvl="0" w:tplc="041B0017">
      <w:start w:val="1"/>
      <w:numFmt w:val="lowerLetter"/>
      <w:lvlText w:val="%1)"/>
      <w:lvlJc w:val="left"/>
      <w:pPr>
        <w:ind w:left="720" w:hanging="360"/>
      </w:pPr>
    </w:lvl>
    <w:lvl w:ilvl="1" w:tplc="C8B69636">
      <w:start w:val="1"/>
      <w:numFmt w:val="decimal"/>
      <w:lvlText w:val=" %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505E7F83"/>
    <w:multiLevelType w:val="hybridMultilevel"/>
    <w:tmpl w:val="1E504ADC"/>
    <w:lvl w:ilvl="0" w:tplc="041B0017">
      <w:start w:val="1"/>
      <w:numFmt w:val="lowerLetter"/>
      <w:lvlText w:val="%1)"/>
      <w:lvlJc w:val="left"/>
      <w:pPr>
        <w:ind w:left="2126" w:hanging="708"/>
      </w:pPr>
      <w:rPr>
        <w:rFonts w:hint="default"/>
      </w:rPr>
    </w:lvl>
    <w:lvl w:ilvl="1" w:tplc="041B0019" w:tentative="1">
      <w:start w:val="1"/>
      <w:numFmt w:val="lowerLetter"/>
      <w:lvlText w:val="%2."/>
      <w:lvlJc w:val="left"/>
      <w:pPr>
        <w:ind w:left="2150" w:hanging="360"/>
      </w:pPr>
    </w:lvl>
    <w:lvl w:ilvl="2" w:tplc="041B001B" w:tentative="1">
      <w:start w:val="1"/>
      <w:numFmt w:val="lowerRoman"/>
      <w:lvlText w:val="%3."/>
      <w:lvlJc w:val="right"/>
      <w:pPr>
        <w:ind w:left="2870" w:hanging="180"/>
      </w:pPr>
    </w:lvl>
    <w:lvl w:ilvl="3" w:tplc="041B000F" w:tentative="1">
      <w:start w:val="1"/>
      <w:numFmt w:val="decimal"/>
      <w:lvlText w:val="%4."/>
      <w:lvlJc w:val="left"/>
      <w:pPr>
        <w:ind w:left="3590" w:hanging="360"/>
      </w:pPr>
    </w:lvl>
    <w:lvl w:ilvl="4" w:tplc="041B0019" w:tentative="1">
      <w:start w:val="1"/>
      <w:numFmt w:val="lowerLetter"/>
      <w:lvlText w:val="%5."/>
      <w:lvlJc w:val="left"/>
      <w:pPr>
        <w:ind w:left="4310" w:hanging="360"/>
      </w:pPr>
    </w:lvl>
    <w:lvl w:ilvl="5" w:tplc="041B001B" w:tentative="1">
      <w:start w:val="1"/>
      <w:numFmt w:val="lowerRoman"/>
      <w:lvlText w:val="%6."/>
      <w:lvlJc w:val="right"/>
      <w:pPr>
        <w:ind w:left="5030" w:hanging="180"/>
      </w:pPr>
    </w:lvl>
    <w:lvl w:ilvl="6" w:tplc="041B000F" w:tentative="1">
      <w:start w:val="1"/>
      <w:numFmt w:val="decimal"/>
      <w:lvlText w:val="%7."/>
      <w:lvlJc w:val="left"/>
      <w:pPr>
        <w:ind w:left="5750" w:hanging="360"/>
      </w:pPr>
    </w:lvl>
    <w:lvl w:ilvl="7" w:tplc="041B0019" w:tentative="1">
      <w:start w:val="1"/>
      <w:numFmt w:val="lowerLetter"/>
      <w:lvlText w:val="%8."/>
      <w:lvlJc w:val="left"/>
      <w:pPr>
        <w:ind w:left="6470" w:hanging="360"/>
      </w:pPr>
    </w:lvl>
    <w:lvl w:ilvl="8" w:tplc="041B001B" w:tentative="1">
      <w:start w:val="1"/>
      <w:numFmt w:val="lowerRoman"/>
      <w:lvlText w:val="%9."/>
      <w:lvlJc w:val="right"/>
      <w:pPr>
        <w:ind w:left="7190" w:hanging="180"/>
      </w:pPr>
    </w:lvl>
  </w:abstractNum>
  <w:abstractNum w:abstractNumId="43" w15:restartNumberingAfterBreak="0">
    <w:nsid w:val="51417221"/>
    <w:multiLevelType w:val="hybridMultilevel"/>
    <w:tmpl w:val="2E12CB6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2084252"/>
    <w:multiLevelType w:val="hybridMultilevel"/>
    <w:tmpl w:val="E1DAEE7E"/>
    <w:lvl w:ilvl="0" w:tplc="041B0017">
      <w:start w:val="1"/>
      <w:numFmt w:val="lowerLetter"/>
      <w:lvlText w:val="%1)"/>
      <w:lvlJc w:val="left"/>
      <w:pPr>
        <w:ind w:left="1428" w:hanging="360"/>
      </w:pPr>
    </w:lvl>
    <w:lvl w:ilvl="1" w:tplc="EF2C10DE">
      <w:start w:val="1"/>
      <w:numFmt w:val="decimal"/>
      <w:lvlText w:val="%2."/>
      <w:lvlJc w:val="left"/>
      <w:pPr>
        <w:ind w:left="2148" w:hanging="360"/>
      </w:pPr>
      <w:rPr>
        <w:rFonts w:asciiTheme="minorHAnsi" w:hAnsiTheme="minorHAnsi" w:cstheme="minorHAnsi" w:hint="default"/>
        <w:b w:val="0"/>
        <w:bCs/>
        <w:i w:val="0"/>
        <w:sz w:val="22"/>
        <w:szCs w:val="22"/>
      </w:r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45" w15:restartNumberingAfterBreak="0">
    <w:nsid w:val="538E2731"/>
    <w:multiLevelType w:val="hybridMultilevel"/>
    <w:tmpl w:val="6130DF26"/>
    <w:lvl w:ilvl="0" w:tplc="041B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538F62E4"/>
    <w:multiLevelType w:val="hybridMultilevel"/>
    <w:tmpl w:val="35DCB710"/>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47" w15:restartNumberingAfterBreak="0">
    <w:nsid w:val="54C2685C"/>
    <w:multiLevelType w:val="hybridMultilevel"/>
    <w:tmpl w:val="B1CC714A"/>
    <w:lvl w:ilvl="0" w:tplc="C4D268EC">
      <w:start w:val="1"/>
      <w:numFmt w:val="lowerLetter"/>
      <w:lvlText w:val="%1)"/>
      <w:lvlJc w:val="left"/>
      <w:pPr>
        <w:ind w:left="720" w:hanging="360"/>
      </w:pPr>
      <w:rPr>
        <w:rFonts w:ascii="Lato" w:hAnsi="Lato"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55184E8D"/>
    <w:multiLevelType w:val="hybridMultilevel"/>
    <w:tmpl w:val="18D87028"/>
    <w:lvl w:ilvl="0" w:tplc="49EAFB9C">
      <w:start w:val="1"/>
      <w:numFmt w:val="lowerRoman"/>
      <w:lvlText w:val="(%1)"/>
      <w:lvlJc w:val="left"/>
      <w:pPr>
        <w:ind w:left="2880" w:hanging="360"/>
      </w:pPr>
      <w:rPr>
        <w:rFonts w:hint="default"/>
      </w:rPr>
    </w:lvl>
    <w:lvl w:ilvl="1" w:tplc="041B0019" w:tentative="1">
      <w:start w:val="1"/>
      <w:numFmt w:val="lowerLetter"/>
      <w:lvlText w:val="%2."/>
      <w:lvlJc w:val="left"/>
      <w:pPr>
        <w:ind w:left="3600" w:hanging="360"/>
      </w:pPr>
    </w:lvl>
    <w:lvl w:ilvl="2" w:tplc="041B001B" w:tentative="1">
      <w:start w:val="1"/>
      <w:numFmt w:val="lowerRoman"/>
      <w:lvlText w:val="%3."/>
      <w:lvlJc w:val="right"/>
      <w:pPr>
        <w:ind w:left="4320" w:hanging="180"/>
      </w:pPr>
    </w:lvl>
    <w:lvl w:ilvl="3" w:tplc="041B000F" w:tentative="1">
      <w:start w:val="1"/>
      <w:numFmt w:val="decimal"/>
      <w:lvlText w:val="%4."/>
      <w:lvlJc w:val="left"/>
      <w:pPr>
        <w:ind w:left="5040" w:hanging="360"/>
      </w:pPr>
    </w:lvl>
    <w:lvl w:ilvl="4" w:tplc="041B0019" w:tentative="1">
      <w:start w:val="1"/>
      <w:numFmt w:val="lowerLetter"/>
      <w:lvlText w:val="%5."/>
      <w:lvlJc w:val="left"/>
      <w:pPr>
        <w:ind w:left="5760" w:hanging="360"/>
      </w:pPr>
    </w:lvl>
    <w:lvl w:ilvl="5" w:tplc="041B001B" w:tentative="1">
      <w:start w:val="1"/>
      <w:numFmt w:val="lowerRoman"/>
      <w:lvlText w:val="%6."/>
      <w:lvlJc w:val="right"/>
      <w:pPr>
        <w:ind w:left="6480" w:hanging="180"/>
      </w:pPr>
    </w:lvl>
    <w:lvl w:ilvl="6" w:tplc="041B000F" w:tentative="1">
      <w:start w:val="1"/>
      <w:numFmt w:val="decimal"/>
      <w:lvlText w:val="%7."/>
      <w:lvlJc w:val="left"/>
      <w:pPr>
        <w:ind w:left="7200" w:hanging="360"/>
      </w:pPr>
    </w:lvl>
    <w:lvl w:ilvl="7" w:tplc="041B0019" w:tentative="1">
      <w:start w:val="1"/>
      <w:numFmt w:val="lowerLetter"/>
      <w:lvlText w:val="%8."/>
      <w:lvlJc w:val="left"/>
      <w:pPr>
        <w:ind w:left="7920" w:hanging="360"/>
      </w:pPr>
    </w:lvl>
    <w:lvl w:ilvl="8" w:tplc="041B001B" w:tentative="1">
      <w:start w:val="1"/>
      <w:numFmt w:val="lowerRoman"/>
      <w:lvlText w:val="%9."/>
      <w:lvlJc w:val="right"/>
      <w:pPr>
        <w:ind w:left="8640" w:hanging="180"/>
      </w:pPr>
    </w:lvl>
  </w:abstractNum>
  <w:abstractNum w:abstractNumId="49" w15:restartNumberingAfterBreak="0">
    <w:nsid w:val="594A3683"/>
    <w:multiLevelType w:val="hybridMultilevel"/>
    <w:tmpl w:val="0478DC0A"/>
    <w:lvl w:ilvl="0" w:tplc="041B0017">
      <w:start w:val="1"/>
      <w:numFmt w:val="lowerLetter"/>
      <w:lvlText w:val="%1)"/>
      <w:lvlJc w:val="left"/>
      <w:pPr>
        <w:ind w:left="720" w:hanging="360"/>
      </w:pPr>
    </w:lvl>
    <w:lvl w:ilvl="1" w:tplc="C8B69636">
      <w:start w:val="1"/>
      <w:numFmt w:val="decimal"/>
      <w:lvlText w:val=" %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5B201DD8"/>
    <w:multiLevelType w:val="hybridMultilevel"/>
    <w:tmpl w:val="6298E1FE"/>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1" w15:restartNumberingAfterBreak="0">
    <w:nsid w:val="5BDE1BC0"/>
    <w:multiLevelType w:val="hybridMultilevel"/>
    <w:tmpl w:val="E1DAEE7E"/>
    <w:lvl w:ilvl="0" w:tplc="041B0017">
      <w:start w:val="1"/>
      <w:numFmt w:val="lowerLetter"/>
      <w:lvlText w:val="%1)"/>
      <w:lvlJc w:val="left"/>
      <w:pPr>
        <w:ind w:left="1428" w:hanging="360"/>
      </w:pPr>
    </w:lvl>
    <w:lvl w:ilvl="1" w:tplc="EF2C10DE">
      <w:start w:val="1"/>
      <w:numFmt w:val="decimal"/>
      <w:lvlText w:val="%2."/>
      <w:lvlJc w:val="left"/>
      <w:pPr>
        <w:ind w:left="2148" w:hanging="360"/>
      </w:pPr>
      <w:rPr>
        <w:rFonts w:asciiTheme="minorHAnsi" w:hAnsiTheme="minorHAnsi" w:cstheme="minorHAnsi" w:hint="default"/>
        <w:b w:val="0"/>
        <w:bCs/>
        <w:i w:val="0"/>
        <w:sz w:val="22"/>
        <w:szCs w:val="22"/>
      </w:r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52" w15:restartNumberingAfterBreak="0">
    <w:nsid w:val="5E5F26E4"/>
    <w:multiLevelType w:val="hybridMultilevel"/>
    <w:tmpl w:val="366E6DB0"/>
    <w:lvl w:ilvl="0" w:tplc="041B0005">
      <w:start w:val="1"/>
      <w:numFmt w:val="bullet"/>
      <w:lvlText w:val=""/>
      <w:lvlJc w:val="left"/>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3" w15:restartNumberingAfterBreak="0">
    <w:nsid w:val="5EA528D7"/>
    <w:multiLevelType w:val="hybridMultilevel"/>
    <w:tmpl w:val="F2AC6CA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5F3259E1"/>
    <w:multiLevelType w:val="hybridMultilevel"/>
    <w:tmpl w:val="98C64C3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55" w15:restartNumberingAfterBreak="0">
    <w:nsid w:val="62FD56B6"/>
    <w:multiLevelType w:val="hybridMultilevel"/>
    <w:tmpl w:val="750002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65B76BF7"/>
    <w:multiLevelType w:val="hybridMultilevel"/>
    <w:tmpl w:val="621898D8"/>
    <w:lvl w:ilvl="0" w:tplc="041B0001">
      <w:start w:val="1"/>
      <w:numFmt w:val="bullet"/>
      <w:lvlText w:val=""/>
      <w:lvlJc w:val="left"/>
      <w:pPr>
        <w:ind w:left="1776" w:hanging="360"/>
      </w:pPr>
      <w:rPr>
        <w:rFonts w:ascii="Symbol" w:hAnsi="Symbol"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57" w15:restartNumberingAfterBreak="0">
    <w:nsid w:val="6BC41C36"/>
    <w:multiLevelType w:val="hybridMultilevel"/>
    <w:tmpl w:val="6298E1FE"/>
    <w:lvl w:ilvl="0" w:tplc="FFFFFFFF">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58" w15:restartNumberingAfterBreak="0">
    <w:nsid w:val="6C99761F"/>
    <w:multiLevelType w:val="hybridMultilevel"/>
    <w:tmpl w:val="558AEFF0"/>
    <w:lvl w:ilvl="0" w:tplc="041B0017">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6E6A362D"/>
    <w:multiLevelType w:val="hybridMultilevel"/>
    <w:tmpl w:val="3D2C41F4"/>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0" w15:restartNumberingAfterBreak="0">
    <w:nsid w:val="73880580"/>
    <w:multiLevelType w:val="hybridMultilevel"/>
    <w:tmpl w:val="4B1E2ADA"/>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1" w15:restartNumberingAfterBreak="0">
    <w:nsid w:val="75A62AD5"/>
    <w:multiLevelType w:val="hybridMultilevel"/>
    <w:tmpl w:val="D544527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76A73EEE"/>
    <w:multiLevelType w:val="hybridMultilevel"/>
    <w:tmpl w:val="02ACFA7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77705917"/>
    <w:multiLevelType w:val="hybridMultilevel"/>
    <w:tmpl w:val="BEDA4842"/>
    <w:lvl w:ilvl="0" w:tplc="FFFFFFFF">
      <w:start w:val="1"/>
      <w:numFmt w:val="lowerRoman"/>
      <w:lvlText w:val="(%1)"/>
      <w:lvlJc w:val="left"/>
      <w:pPr>
        <w:ind w:left="2880" w:hanging="360"/>
      </w:pPr>
      <w:rPr>
        <w:rFonts w:hint="default"/>
        <w:color w:val="auto"/>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64" w15:restartNumberingAfterBreak="0">
    <w:nsid w:val="77A82840"/>
    <w:multiLevelType w:val="hybridMultilevel"/>
    <w:tmpl w:val="BA7012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7A8811CB"/>
    <w:multiLevelType w:val="hybridMultilevel"/>
    <w:tmpl w:val="E1ECA43C"/>
    <w:lvl w:ilvl="0" w:tplc="FFFFFFFF">
      <w:start w:val="1"/>
      <w:numFmt w:val="lowerLetter"/>
      <w:lvlText w:val="%1)"/>
      <w:lvlJc w:val="left"/>
      <w:pPr>
        <w:ind w:left="720" w:hanging="360"/>
      </w:pPr>
      <w:rPr>
        <w:rFonts w:ascii="Lato" w:hAnsi="Lato" w:hint="default"/>
      </w:rPr>
    </w:lvl>
    <w:lvl w:ilvl="1" w:tplc="FFFFFFFF">
      <w:start w:val="1"/>
      <w:numFmt w:val="lowerRoman"/>
      <w:lvlText w:val="%2."/>
      <w:lvlJc w:val="righ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79900020">
    <w:abstractNumId w:val="10"/>
  </w:num>
  <w:num w:numId="2" w16cid:durableId="1144660431">
    <w:abstractNumId w:val="9"/>
  </w:num>
  <w:num w:numId="3" w16cid:durableId="1573662139">
    <w:abstractNumId w:val="24"/>
  </w:num>
  <w:num w:numId="4" w16cid:durableId="1381400261">
    <w:abstractNumId w:val="62"/>
  </w:num>
  <w:num w:numId="5" w16cid:durableId="827357075">
    <w:abstractNumId w:val="2"/>
  </w:num>
  <w:num w:numId="6" w16cid:durableId="590891021">
    <w:abstractNumId w:val="39"/>
  </w:num>
  <w:num w:numId="7" w16cid:durableId="1034386266">
    <w:abstractNumId w:val="13"/>
  </w:num>
  <w:num w:numId="8" w16cid:durableId="1403481183">
    <w:abstractNumId w:val="46"/>
  </w:num>
  <w:num w:numId="9" w16cid:durableId="805314942">
    <w:abstractNumId w:val="1"/>
  </w:num>
  <w:num w:numId="10" w16cid:durableId="1352995721">
    <w:abstractNumId w:val="50"/>
  </w:num>
  <w:num w:numId="11" w16cid:durableId="980765537">
    <w:abstractNumId w:val="15"/>
  </w:num>
  <w:num w:numId="12" w16cid:durableId="816383024">
    <w:abstractNumId w:val="30"/>
  </w:num>
  <w:num w:numId="13" w16cid:durableId="743840372">
    <w:abstractNumId w:val="56"/>
  </w:num>
  <w:num w:numId="14" w16cid:durableId="1175001484">
    <w:abstractNumId w:val="40"/>
  </w:num>
  <w:num w:numId="15" w16cid:durableId="1095513124">
    <w:abstractNumId w:val="37"/>
  </w:num>
  <w:num w:numId="16" w16cid:durableId="836925127">
    <w:abstractNumId w:val="5"/>
  </w:num>
  <w:num w:numId="17" w16cid:durableId="1651204844">
    <w:abstractNumId w:val="42"/>
  </w:num>
  <w:num w:numId="18" w16cid:durableId="1107700438">
    <w:abstractNumId w:val="53"/>
  </w:num>
  <w:num w:numId="19" w16cid:durableId="728306641">
    <w:abstractNumId w:val="61"/>
  </w:num>
  <w:num w:numId="20" w16cid:durableId="1991865591">
    <w:abstractNumId w:val="58"/>
  </w:num>
  <w:num w:numId="21" w16cid:durableId="1970241310">
    <w:abstractNumId w:val="29"/>
  </w:num>
  <w:num w:numId="22" w16cid:durableId="1955822765">
    <w:abstractNumId w:val="49"/>
  </w:num>
  <w:num w:numId="23" w16cid:durableId="392778329">
    <w:abstractNumId w:val="41"/>
  </w:num>
  <w:num w:numId="24" w16cid:durableId="660430456">
    <w:abstractNumId w:val="32"/>
  </w:num>
  <w:num w:numId="25" w16cid:durableId="100414736">
    <w:abstractNumId w:val="31"/>
  </w:num>
  <w:num w:numId="26" w16cid:durableId="397477073">
    <w:abstractNumId w:val="36"/>
  </w:num>
  <w:num w:numId="27" w16cid:durableId="379323331">
    <w:abstractNumId w:val="22"/>
  </w:num>
  <w:num w:numId="28" w16cid:durableId="549222386">
    <w:abstractNumId w:val="18"/>
  </w:num>
  <w:num w:numId="29" w16cid:durableId="186218665">
    <w:abstractNumId w:val="17"/>
  </w:num>
  <w:num w:numId="30" w16cid:durableId="435519170">
    <w:abstractNumId w:val="23"/>
  </w:num>
  <w:num w:numId="31" w16cid:durableId="1566379505">
    <w:abstractNumId w:val="28"/>
  </w:num>
  <w:num w:numId="32" w16cid:durableId="133059530">
    <w:abstractNumId w:val="45"/>
  </w:num>
  <w:num w:numId="33" w16cid:durableId="2068336331">
    <w:abstractNumId w:val="47"/>
  </w:num>
  <w:num w:numId="34" w16cid:durableId="867180451">
    <w:abstractNumId w:val="52"/>
  </w:num>
  <w:num w:numId="35" w16cid:durableId="1045369613">
    <w:abstractNumId w:val="51"/>
  </w:num>
  <w:num w:numId="36" w16cid:durableId="1324745119">
    <w:abstractNumId w:val="38"/>
  </w:num>
  <w:num w:numId="37" w16cid:durableId="1162895024">
    <w:abstractNumId w:val="33"/>
  </w:num>
  <w:num w:numId="38" w16cid:durableId="106970725">
    <w:abstractNumId w:val="48"/>
  </w:num>
  <w:num w:numId="39" w16cid:durableId="1579554575">
    <w:abstractNumId w:val="35"/>
  </w:num>
  <w:num w:numId="40" w16cid:durableId="2122601480">
    <w:abstractNumId w:val="44"/>
  </w:num>
  <w:num w:numId="41" w16cid:durableId="813646594">
    <w:abstractNumId w:val="6"/>
  </w:num>
  <w:num w:numId="42" w16cid:durableId="179466491">
    <w:abstractNumId w:val="64"/>
  </w:num>
  <w:num w:numId="43" w16cid:durableId="1820073402">
    <w:abstractNumId w:val="25"/>
  </w:num>
  <w:num w:numId="44" w16cid:durableId="492768679">
    <w:abstractNumId w:val="3"/>
  </w:num>
  <w:num w:numId="45" w16cid:durableId="287663869">
    <w:abstractNumId w:val="10"/>
  </w:num>
  <w:num w:numId="46" w16cid:durableId="797457755">
    <w:abstractNumId w:val="10"/>
  </w:num>
  <w:num w:numId="47" w16cid:durableId="706756046">
    <w:abstractNumId w:val="10"/>
  </w:num>
  <w:num w:numId="48" w16cid:durableId="1058548404">
    <w:abstractNumId w:val="4"/>
  </w:num>
  <w:num w:numId="49" w16cid:durableId="1795902035">
    <w:abstractNumId w:val="26"/>
  </w:num>
  <w:num w:numId="50" w16cid:durableId="498469949">
    <w:abstractNumId w:val="10"/>
  </w:num>
  <w:num w:numId="51" w16cid:durableId="1430076391">
    <w:abstractNumId w:val="63"/>
  </w:num>
  <w:num w:numId="52" w16cid:durableId="1625697228">
    <w:abstractNumId w:val="10"/>
  </w:num>
  <w:num w:numId="53" w16cid:durableId="1933540061">
    <w:abstractNumId w:val="10"/>
  </w:num>
  <w:num w:numId="54" w16cid:durableId="646976571">
    <w:abstractNumId w:val="10"/>
  </w:num>
  <w:num w:numId="55" w16cid:durableId="309792762">
    <w:abstractNumId w:val="10"/>
  </w:num>
  <w:num w:numId="56" w16cid:durableId="562376541">
    <w:abstractNumId w:val="16"/>
  </w:num>
  <w:num w:numId="57" w16cid:durableId="1439643070">
    <w:abstractNumId w:val="10"/>
  </w:num>
  <w:num w:numId="58" w16cid:durableId="1029988546">
    <w:abstractNumId w:val="10"/>
  </w:num>
  <w:num w:numId="59" w16cid:durableId="1301377153">
    <w:abstractNumId w:val="11"/>
  </w:num>
  <w:num w:numId="60" w16cid:durableId="1647317057">
    <w:abstractNumId w:val="10"/>
  </w:num>
  <w:num w:numId="61" w16cid:durableId="544830095">
    <w:abstractNumId w:val="60"/>
  </w:num>
  <w:num w:numId="62" w16cid:durableId="281084074">
    <w:abstractNumId w:val="59"/>
  </w:num>
  <w:num w:numId="63" w16cid:durableId="2001425510">
    <w:abstractNumId w:val="54"/>
  </w:num>
  <w:num w:numId="64" w16cid:durableId="291599349">
    <w:abstractNumId w:val="65"/>
  </w:num>
  <w:num w:numId="65" w16cid:durableId="950165211">
    <w:abstractNumId w:val="10"/>
  </w:num>
  <w:num w:numId="66" w16cid:durableId="631903095">
    <w:abstractNumId w:val="10"/>
  </w:num>
  <w:num w:numId="67" w16cid:durableId="1795638404">
    <w:abstractNumId w:val="10"/>
  </w:num>
  <w:num w:numId="68" w16cid:durableId="667175953">
    <w:abstractNumId w:val="10"/>
  </w:num>
  <w:num w:numId="69" w16cid:durableId="1097599883">
    <w:abstractNumId w:val="10"/>
  </w:num>
  <w:num w:numId="70" w16cid:durableId="1149249486">
    <w:abstractNumId w:val="10"/>
  </w:num>
  <w:num w:numId="71" w16cid:durableId="1215237396">
    <w:abstractNumId w:val="10"/>
  </w:num>
  <w:num w:numId="72" w16cid:durableId="1780564145">
    <w:abstractNumId w:val="10"/>
  </w:num>
  <w:num w:numId="73" w16cid:durableId="1890990635">
    <w:abstractNumId w:val="10"/>
  </w:num>
  <w:num w:numId="74" w16cid:durableId="1627277952">
    <w:abstractNumId w:val="10"/>
  </w:num>
  <w:num w:numId="75" w16cid:durableId="1277982721">
    <w:abstractNumId w:val="10"/>
  </w:num>
  <w:num w:numId="76" w16cid:durableId="916133493">
    <w:abstractNumId w:val="10"/>
  </w:num>
  <w:num w:numId="77" w16cid:durableId="1219587593">
    <w:abstractNumId w:val="10"/>
  </w:num>
  <w:num w:numId="78" w16cid:durableId="1176189670">
    <w:abstractNumId w:val="10"/>
  </w:num>
  <w:num w:numId="79" w16cid:durableId="1872645087">
    <w:abstractNumId w:val="43"/>
  </w:num>
  <w:num w:numId="80" w16cid:durableId="3556924">
    <w:abstractNumId w:val="10"/>
  </w:num>
  <w:num w:numId="81" w16cid:durableId="727804367">
    <w:abstractNumId w:val="10"/>
  </w:num>
  <w:num w:numId="82" w16cid:durableId="9071884">
    <w:abstractNumId w:val="10"/>
  </w:num>
  <w:num w:numId="83" w16cid:durableId="178661670">
    <w:abstractNumId w:val="10"/>
  </w:num>
  <w:num w:numId="84" w16cid:durableId="943850914">
    <w:abstractNumId w:val="10"/>
  </w:num>
  <w:num w:numId="85" w16cid:durableId="839389377">
    <w:abstractNumId w:val="10"/>
  </w:num>
  <w:num w:numId="86" w16cid:durableId="1708723564">
    <w:abstractNumId w:val="10"/>
  </w:num>
  <w:num w:numId="87" w16cid:durableId="258565621">
    <w:abstractNumId w:val="10"/>
  </w:num>
  <w:num w:numId="88" w16cid:durableId="959847003">
    <w:abstractNumId w:val="10"/>
  </w:num>
  <w:num w:numId="89" w16cid:durableId="1138644291">
    <w:abstractNumId w:val="10"/>
  </w:num>
  <w:num w:numId="90" w16cid:durableId="929655903">
    <w:abstractNumId w:val="10"/>
  </w:num>
  <w:num w:numId="91" w16cid:durableId="229773375">
    <w:abstractNumId w:val="10"/>
  </w:num>
  <w:num w:numId="92" w16cid:durableId="694694125">
    <w:abstractNumId w:val="10"/>
  </w:num>
  <w:num w:numId="93" w16cid:durableId="1374888207">
    <w:abstractNumId w:val="10"/>
  </w:num>
  <w:num w:numId="94" w16cid:durableId="583951138">
    <w:abstractNumId w:val="10"/>
  </w:num>
  <w:num w:numId="95" w16cid:durableId="1764184381">
    <w:abstractNumId w:val="10"/>
  </w:num>
  <w:num w:numId="96" w16cid:durableId="1633753072">
    <w:abstractNumId w:val="10"/>
  </w:num>
  <w:num w:numId="97" w16cid:durableId="2061051379">
    <w:abstractNumId w:val="10"/>
  </w:num>
  <w:num w:numId="98" w16cid:durableId="1609119241">
    <w:abstractNumId w:val="10"/>
  </w:num>
  <w:num w:numId="99" w16cid:durableId="919367950">
    <w:abstractNumId w:val="10"/>
  </w:num>
  <w:num w:numId="100" w16cid:durableId="856236912">
    <w:abstractNumId w:val="10"/>
  </w:num>
  <w:num w:numId="101" w16cid:durableId="176703016">
    <w:abstractNumId w:val="10"/>
  </w:num>
  <w:num w:numId="102" w16cid:durableId="13574991">
    <w:abstractNumId w:val="10"/>
  </w:num>
  <w:num w:numId="103" w16cid:durableId="394473449">
    <w:abstractNumId w:val="10"/>
  </w:num>
  <w:num w:numId="104" w16cid:durableId="865867526">
    <w:abstractNumId w:val="10"/>
  </w:num>
  <w:num w:numId="105" w16cid:durableId="1078022552">
    <w:abstractNumId w:val="10"/>
  </w:num>
  <w:num w:numId="106" w16cid:durableId="2125877245">
    <w:abstractNumId w:val="10"/>
  </w:num>
  <w:num w:numId="107" w16cid:durableId="977566482">
    <w:abstractNumId w:val="10"/>
  </w:num>
  <w:num w:numId="108" w16cid:durableId="459304361">
    <w:abstractNumId w:val="10"/>
  </w:num>
  <w:num w:numId="109" w16cid:durableId="928587218">
    <w:abstractNumId w:val="10"/>
  </w:num>
  <w:num w:numId="110" w16cid:durableId="1141997277">
    <w:abstractNumId w:val="10"/>
  </w:num>
  <w:num w:numId="111" w16cid:durableId="1706558076">
    <w:abstractNumId w:val="10"/>
  </w:num>
  <w:num w:numId="112" w16cid:durableId="1511095589">
    <w:abstractNumId w:val="10"/>
  </w:num>
  <w:num w:numId="113" w16cid:durableId="1694261714">
    <w:abstractNumId w:val="10"/>
  </w:num>
  <w:num w:numId="114" w16cid:durableId="411506866">
    <w:abstractNumId w:val="10"/>
  </w:num>
  <w:num w:numId="115" w16cid:durableId="2065256081">
    <w:abstractNumId w:val="10"/>
  </w:num>
  <w:num w:numId="116" w16cid:durableId="1543638030">
    <w:abstractNumId w:val="21"/>
  </w:num>
  <w:num w:numId="117" w16cid:durableId="1507095750">
    <w:abstractNumId w:val="10"/>
  </w:num>
  <w:num w:numId="118" w16cid:durableId="626855154">
    <w:abstractNumId w:val="57"/>
  </w:num>
  <w:num w:numId="119" w16cid:durableId="1809475998">
    <w:abstractNumId w:val="0"/>
  </w:num>
  <w:num w:numId="120" w16cid:durableId="574634235">
    <w:abstractNumId w:val="8"/>
  </w:num>
  <w:num w:numId="121" w16cid:durableId="773522822">
    <w:abstractNumId w:val="34"/>
  </w:num>
  <w:num w:numId="122" w16cid:durableId="1541093978">
    <w:abstractNumId w:val="12"/>
  </w:num>
  <w:num w:numId="123" w16cid:durableId="1097099023">
    <w:abstractNumId w:val="27"/>
  </w:num>
  <w:num w:numId="124" w16cid:durableId="27501837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1247568488">
    <w:abstractNumId w:val="20"/>
  </w:num>
  <w:num w:numId="126" w16cid:durableId="229846739">
    <w:abstractNumId w:val="19"/>
  </w:num>
  <w:num w:numId="127" w16cid:durableId="1877693245">
    <w:abstractNumId w:val="10"/>
  </w:num>
  <w:num w:numId="128" w16cid:durableId="723717064">
    <w:abstractNumId w:val="10"/>
  </w:num>
  <w:num w:numId="129" w16cid:durableId="1650549538">
    <w:abstractNumId w:val="55"/>
  </w:num>
  <w:num w:numId="130" w16cid:durableId="1359700809">
    <w:abstractNumId w:val="14"/>
  </w:num>
  <w:num w:numId="131" w16cid:durableId="808861207">
    <w:abstractNumId w:val="7"/>
  </w:num>
  <w:numIdMacAtCleanup w:val="1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omas Uricek">
    <w15:presenceInfo w15:providerId="Windows Live" w15:userId="d7d5106dcdc983e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056"/>
    <w:rsid w:val="000004B8"/>
    <w:rsid w:val="0000056D"/>
    <w:rsid w:val="00000BA6"/>
    <w:rsid w:val="00001873"/>
    <w:rsid w:val="000019B0"/>
    <w:rsid w:val="00001CC8"/>
    <w:rsid w:val="00002782"/>
    <w:rsid w:val="00006A82"/>
    <w:rsid w:val="000079FF"/>
    <w:rsid w:val="00010542"/>
    <w:rsid w:val="00010563"/>
    <w:rsid w:val="00010E49"/>
    <w:rsid w:val="000125D1"/>
    <w:rsid w:val="000128CD"/>
    <w:rsid w:val="0001398E"/>
    <w:rsid w:val="00013BF4"/>
    <w:rsid w:val="00015285"/>
    <w:rsid w:val="00015787"/>
    <w:rsid w:val="00016124"/>
    <w:rsid w:val="00016D6B"/>
    <w:rsid w:val="00016D9A"/>
    <w:rsid w:val="000175D8"/>
    <w:rsid w:val="00017F62"/>
    <w:rsid w:val="00020CBC"/>
    <w:rsid w:val="00020F24"/>
    <w:rsid w:val="000211CA"/>
    <w:rsid w:val="00021730"/>
    <w:rsid w:val="00021C78"/>
    <w:rsid w:val="00021DB4"/>
    <w:rsid w:val="000246C1"/>
    <w:rsid w:val="000256CF"/>
    <w:rsid w:val="000269E3"/>
    <w:rsid w:val="00027B91"/>
    <w:rsid w:val="00027F3F"/>
    <w:rsid w:val="00030183"/>
    <w:rsid w:val="000304E6"/>
    <w:rsid w:val="0003056D"/>
    <w:rsid w:val="00031406"/>
    <w:rsid w:val="0003281A"/>
    <w:rsid w:val="00032CD7"/>
    <w:rsid w:val="000352BD"/>
    <w:rsid w:val="0003545A"/>
    <w:rsid w:val="000362DD"/>
    <w:rsid w:val="000369AE"/>
    <w:rsid w:val="000377AA"/>
    <w:rsid w:val="0003782B"/>
    <w:rsid w:val="00037C99"/>
    <w:rsid w:val="00040BE8"/>
    <w:rsid w:val="00042F58"/>
    <w:rsid w:val="00043267"/>
    <w:rsid w:val="00043D1D"/>
    <w:rsid w:val="00045286"/>
    <w:rsid w:val="00046437"/>
    <w:rsid w:val="0004651D"/>
    <w:rsid w:val="000472C4"/>
    <w:rsid w:val="00047478"/>
    <w:rsid w:val="00047634"/>
    <w:rsid w:val="000500E2"/>
    <w:rsid w:val="000514DF"/>
    <w:rsid w:val="00052A4D"/>
    <w:rsid w:val="0005570A"/>
    <w:rsid w:val="00055A84"/>
    <w:rsid w:val="00056B13"/>
    <w:rsid w:val="000570BA"/>
    <w:rsid w:val="00060279"/>
    <w:rsid w:val="0006252A"/>
    <w:rsid w:val="0006362E"/>
    <w:rsid w:val="00064EDF"/>
    <w:rsid w:val="00064F1B"/>
    <w:rsid w:val="000653A4"/>
    <w:rsid w:val="0006542A"/>
    <w:rsid w:val="000654B3"/>
    <w:rsid w:val="000658F5"/>
    <w:rsid w:val="00065A05"/>
    <w:rsid w:val="00066560"/>
    <w:rsid w:val="00067061"/>
    <w:rsid w:val="0006724D"/>
    <w:rsid w:val="00067E82"/>
    <w:rsid w:val="00071F99"/>
    <w:rsid w:val="0007231B"/>
    <w:rsid w:val="00072B51"/>
    <w:rsid w:val="0007369D"/>
    <w:rsid w:val="00074986"/>
    <w:rsid w:val="000758E5"/>
    <w:rsid w:val="0007591B"/>
    <w:rsid w:val="00075986"/>
    <w:rsid w:val="00077004"/>
    <w:rsid w:val="000770FB"/>
    <w:rsid w:val="0007717D"/>
    <w:rsid w:val="00077DC2"/>
    <w:rsid w:val="00080249"/>
    <w:rsid w:val="00081E88"/>
    <w:rsid w:val="0008212E"/>
    <w:rsid w:val="000821FA"/>
    <w:rsid w:val="000822F9"/>
    <w:rsid w:val="00083EC3"/>
    <w:rsid w:val="00085364"/>
    <w:rsid w:val="0008586B"/>
    <w:rsid w:val="000868C1"/>
    <w:rsid w:val="00091085"/>
    <w:rsid w:val="00091177"/>
    <w:rsid w:val="000921D3"/>
    <w:rsid w:val="0009233F"/>
    <w:rsid w:val="0009243F"/>
    <w:rsid w:val="00093687"/>
    <w:rsid w:val="0009592E"/>
    <w:rsid w:val="0009756A"/>
    <w:rsid w:val="000977B1"/>
    <w:rsid w:val="000A1BB0"/>
    <w:rsid w:val="000A1CC1"/>
    <w:rsid w:val="000A1E65"/>
    <w:rsid w:val="000A2025"/>
    <w:rsid w:val="000A2592"/>
    <w:rsid w:val="000A3D8A"/>
    <w:rsid w:val="000A44F4"/>
    <w:rsid w:val="000A45A1"/>
    <w:rsid w:val="000A59BF"/>
    <w:rsid w:val="000A6CAE"/>
    <w:rsid w:val="000A7B37"/>
    <w:rsid w:val="000B12CD"/>
    <w:rsid w:val="000B1A1B"/>
    <w:rsid w:val="000B26CE"/>
    <w:rsid w:val="000B3A8D"/>
    <w:rsid w:val="000B5A3C"/>
    <w:rsid w:val="000B7539"/>
    <w:rsid w:val="000C0C0A"/>
    <w:rsid w:val="000C1BBE"/>
    <w:rsid w:val="000C1E0E"/>
    <w:rsid w:val="000C3724"/>
    <w:rsid w:val="000C374E"/>
    <w:rsid w:val="000C409F"/>
    <w:rsid w:val="000C55F0"/>
    <w:rsid w:val="000C68C6"/>
    <w:rsid w:val="000D0254"/>
    <w:rsid w:val="000D1E14"/>
    <w:rsid w:val="000D430D"/>
    <w:rsid w:val="000D4802"/>
    <w:rsid w:val="000D4B59"/>
    <w:rsid w:val="000D5CEF"/>
    <w:rsid w:val="000D6B03"/>
    <w:rsid w:val="000D7283"/>
    <w:rsid w:val="000D7297"/>
    <w:rsid w:val="000E0722"/>
    <w:rsid w:val="000E12FC"/>
    <w:rsid w:val="000E1414"/>
    <w:rsid w:val="000E208F"/>
    <w:rsid w:val="000E2F89"/>
    <w:rsid w:val="000E3DBD"/>
    <w:rsid w:val="000E41DD"/>
    <w:rsid w:val="000E485E"/>
    <w:rsid w:val="000E49E1"/>
    <w:rsid w:val="000E655B"/>
    <w:rsid w:val="000E6D26"/>
    <w:rsid w:val="000E719F"/>
    <w:rsid w:val="000F0C1A"/>
    <w:rsid w:val="000F2C71"/>
    <w:rsid w:val="000F3035"/>
    <w:rsid w:val="000F375B"/>
    <w:rsid w:val="000F4FB8"/>
    <w:rsid w:val="000F63C2"/>
    <w:rsid w:val="000F7302"/>
    <w:rsid w:val="00102A0D"/>
    <w:rsid w:val="00103624"/>
    <w:rsid w:val="00103B29"/>
    <w:rsid w:val="00103FC2"/>
    <w:rsid w:val="0010591C"/>
    <w:rsid w:val="00105AFD"/>
    <w:rsid w:val="00111CB7"/>
    <w:rsid w:val="001125CE"/>
    <w:rsid w:val="00112E65"/>
    <w:rsid w:val="00120391"/>
    <w:rsid w:val="00120F35"/>
    <w:rsid w:val="00123775"/>
    <w:rsid w:val="00125A9B"/>
    <w:rsid w:val="0013011C"/>
    <w:rsid w:val="0013017C"/>
    <w:rsid w:val="001309C9"/>
    <w:rsid w:val="00130A12"/>
    <w:rsid w:val="00130A2C"/>
    <w:rsid w:val="00130DFF"/>
    <w:rsid w:val="00130E13"/>
    <w:rsid w:val="001320AD"/>
    <w:rsid w:val="0013514E"/>
    <w:rsid w:val="0013527C"/>
    <w:rsid w:val="00140727"/>
    <w:rsid w:val="001408C5"/>
    <w:rsid w:val="00140F65"/>
    <w:rsid w:val="00143A7D"/>
    <w:rsid w:val="00143D5B"/>
    <w:rsid w:val="00143EFF"/>
    <w:rsid w:val="00145F2A"/>
    <w:rsid w:val="00145F9B"/>
    <w:rsid w:val="00146A94"/>
    <w:rsid w:val="001501CD"/>
    <w:rsid w:val="0015267B"/>
    <w:rsid w:val="0015475D"/>
    <w:rsid w:val="00155F94"/>
    <w:rsid w:val="001578F9"/>
    <w:rsid w:val="00160B0D"/>
    <w:rsid w:val="00161320"/>
    <w:rsid w:val="0016383A"/>
    <w:rsid w:val="001643C2"/>
    <w:rsid w:val="00164BFE"/>
    <w:rsid w:val="00164F2D"/>
    <w:rsid w:val="00165A13"/>
    <w:rsid w:val="00166A60"/>
    <w:rsid w:val="0017029B"/>
    <w:rsid w:val="00170B00"/>
    <w:rsid w:val="0017182B"/>
    <w:rsid w:val="0017191C"/>
    <w:rsid w:val="0017292E"/>
    <w:rsid w:val="00173349"/>
    <w:rsid w:val="00173569"/>
    <w:rsid w:val="001741E2"/>
    <w:rsid w:val="001748D5"/>
    <w:rsid w:val="00174AA3"/>
    <w:rsid w:val="001750E5"/>
    <w:rsid w:val="001759EF"/>
    <w:rsid w:val="0017655E"/>
    <w:rsid w:val="00177595"/>
    <w:rsid w:val="00177AA5"/>
    <w:rsid w:val="00181B7E"/>
    <w:rsid w:val="00181EA4"/>
    <w:rsid w:val="00182542"/>
    <w:rsid w:val="00182A62"/>
    <w:rsid w:val="00183413"/>
    <w:rsid w:val="001834E2"/>
    <w:rsid w:val="0018379E"/>
    <w:rsid w:val="001844D5"/>
    <w:rsid w:val="001858FB"/>
    <w:rsid w:val="00185F80"/>
    <w:rsid w:val="00186175"/>
    <w:rsid w:val="00190154"/>
    <w:rsid w:val="001910FA"/>
    <w:rsid w:val="00192B1C"/>
    <w:rsid w:val="00192B3F"/>
    <w:rsid w:val="001935FB"/>
    <w:rsid w:val="00193757"/>
    <w:rsid w:val="00194ACB"/>
    <w:rsid w:val="00196EE3"/>
    <w:rsid w:val="001970A7"/>
    <w:rsid w:val="001A0B9C"/>
    <w:rsid w:val="001A0EDE"/>
    <w:rsid w:val="001A161C"/>
    <w:rsid w:val="001A2F36"/>
    <w:rsid w:val="001A362C"/>
    <w:rsid w:val="001A4364"/>
    <w:rsid w:val="001A4F82"/>
    <w:rsid w:val="001A55D1"/>
    <w:rsid w:val="001A5602"/>
    <w:rsid w:val="001A66BE"/>
    <w:rsid w:val="001A6ACC"/>
    <w:rsid w:val="001A71FB"/>
    <w:rsid w:val="001A76B3"/>
    <w:rsid w:val="001A797C"/>
    <w:rsid w:val="001A7D38"/>
    <w:rsid w:val="001A7D4E"/>
    <w:rsid w:val="001B054E"/>
    <w:rsid w:val="001B1248"/>
    <w:rsid w:val="001B1ACB"/>
    <w:rsid w:val="001B3567"/>
    <w:rsid w:val="001B3B8D"/>
    <w:rsid w:val="001B3C78"/>
    <w:rsid w:val="001B3DBF"/>
    <w:rsid w:val="001B5251"/>
    <w:rsid w:val="001B64B0"/>
    <w:rsid w:val="001B7D2B"/>
    <w:rsid w:val="001B7E25"/>
    <w:rsid w:val="001C1ED4"/>
    <w:rsid w:val="001C1FA2"/>
    <w:rsid w:val="001C280B"/>
    <w:rsid w:val="001C2E8C"/>
    <w:rsid w:val="001C4314"/>
    <w:rsid w:val="001C4643"/>
    <w:rsid w:val="001C4FEC"/>
    <w:rsid w:val="001C514F"/>
    <w:rsid w:val="001C5169"/>
    <w:rsid w:val="001C5231"/>
    <w:rsid w:val="001C6AEB"/>
    <w:rsid w:val="001C6E57"/>
    <w:rsid w:val="001C7151"/>
    <w:rsid w:val="001C7DD8"/>
    <w:rsid w:val="001D0DE3"/>
    <w:rsid w:val="001D1916"/>
    <w:rsid w:val="001D1AC5"/>
    <w:rsid w:val="001D257F"/>
    <w:rsid w:val="001D25C4"/>
    <w:rsid w:val="001D33DB"/>
    <w:rsid w:val="001D3720"/>
    <w:rsid w:val="001D4173"/>
    <w:rsid w:val="001D4ADC"/>
    <w:rsid w:val="001D5591"/>
    <w:rsid w:val="001D62B6"/>
    <w:rsid w:val="001D6751"/>
    <w:rsid w:val="001D6A03"/>
    <w:rsid w:val="001D6DC9"/>
    <w:rsid w:val="001E1640"/>
    <w:rsid w:val="001E291A"/>
    <w:rsid w:val="001E3A7E"/>
    <w:rsid w:val="001E4FA7"/>
    <w:rsid w:val="001E5DB4"/>
    <w:rsid w:val="001E5F33"/>
    <w:rsid w:val="001E6088"/>
    <w:rsid w:val="001E7A9E"/>
    <w:rsid w:val="001F00F3"/>
    <w:rsid w:val="001F02FD"/>
    <w:rsid w:val="001F08DC"/>
    <w:rsid w:val="001F1F0B"/>
    <w:rsid w:val="001F3B88"/>
    <w:rsid w:val="001F4CA8"/>
    <w:rsid w:val="001F5B00"/>
    <w:rsid w:val="001F5B2E"/>
    <w:rsid w:val="001F730B"/>
    <w:rsid w:val="001F73A9"/>
    <w:rsid w:val="002010BA"/>
    <w:rsid w:val="002023C5"/>
    <w:rsid w:val="00202ECF"/>
    <w:rsid w:val="00203EAF"/>
    <w:rsid w:val="0020479E"/>
    <w:rsid w:val="00205F0C"/>
    <w:rsid w:val="002112C1"/>
    <w:rsid w:val="002131D5"/>
    <w:rsid w:val="00213AAE"/>
    <w:rsid w:val="00213EB5"/>
    <w:rsid w:val="00213F81"/>
    <w:rsid w:val="00214653"/>
    <w:rsid w:val="002148F3"/>
    <w:rsid w:val="00215208"/>
    <w:rsid w:val="00215272"/>
    <w:rsid w:val="0021661C"/>
    <w:rsid w:val="00216C59"/>
    <w:rsid w:val="0022011C"/>
    <w:rsid w:val="002213AE"/>
    <w:rsid w:val="00221702"/>
    <w:rsid w:val="00221858"/>
    <w:rsid w:val="00222A90"/>
    <w:rsid w:val="00223036"/>
    <w:rsid w:val="002230A2"/>
    <w:rsid w:val="00223446"/>
    <w:rsid w:val="00223C42"/>
    <w:rsid w:val="00223EC9"/>
    <w:rsid w:val="00224235"/>
    <w:rsid w:val="00225398"/>
    <w:rsid w:val="00226219"/>
    <w:rsid w:val="00226CC7"/>
    <w:rsid w:val="002278EA"/>
    <w:rsid w:val="00227912"/>
    <w:rsid w:val="00231837"/>
    <w:rsid w:val="00231BCD"/>
    <w:rsid w:val="00232908"/>
    <w:rsid w:val="00232B34"/>
    <w:rsid w:val="00233E71"/>
    <w:rsid w:val="002341E1"/>
    <w:rsid w:val="002343C4"/>
    <w:rsid w:val="00235542"/>
    <w:rsid w:val="002359F3"/>
    <w:rsid w:val="00235FB9"/>
    <w:rsid w:val="0023642B"/>
    <w:rsid w:val="0023665C"/>
    <w:rsid w:val="00237A05"/>
    <w:rsid w:val="00240558"/>
    <w:rsid w:val="0024211F"/>
    <w:rsid w:val="0024248A"/>
    <w:rsid w:val="002438E8"/>
    <w:rsid w:val="002446E7"/>
    <w:rsid w:val="002448FE"/>
    <w:rsid w:val="00252158"/>
    <w:rsid w:val="00253B91"/>
    <w:rsid w:val="00254CCD"/>
    <w:rsid w:val="00255201"/>
    <w:rsid w:val="00255311"/>
    <w:rsid w:val="00255BE2"/>
    <w:rsid w:val="00256155"/>
    <w:rsid w:val="00256E75"/>
    <w:rsid w:val="00260D70"/>
    <w:rsid w:val="00261DB9"/>
    <w:rsid w:val="0026248E"/>
    <w:rsid w:val="002624C2"/>
    <w:rsid w:val="00263443"/>
    <w:rsid w:val="00264F3F"/>
    <w:rsid w:val="00265771"/>
    <w:rsid w:val="002669E0"/>
    <w:rsid w:val="00266AA0"/>
    <w:rsid w:val="00266B50"/>
    <w:rsid w:val="002675B9"/>
    <w:rsid w:val="00267CE7"/>
    <w:rsid w:val="00267FD7"/>
    <w:rsid w:val="00270E96"/>
    <w:rsid w:val="002717C1"/>
    <w:rsid w:val="00271E0B"/>
    <w:rsid w:val="0027207D"/>
    <w:rsid w:val="002724B5"/>
    <w:rsid w:val="0027263D"/>
    <w:rsid w:val="00274CDD"/>
    <w:rsid w:val="00274E25"/>
    <w:rsid w:val="002767CE"/>
    <w:rsid w:val="00280179"/>
    <w:rsid w:val="002804C9"/>
    <w:rsid w:val="002824BA"/>
    <w:rsid w:val="00282F09"/>
    <w:rsid w:val="00285A77"/>
    <w:rsid w:val="00291B1B"/>
    <w:rsid w:val="0029202A"/>
    <w:rsid w:val="00292378"/>
    <w:rsid w:val="002926B9"/>
    <w:rsid w:val="00295635"/>
    <w:rsid w:val="00295940"/>
    <w:rsid w:val="00295BCD"/>
    <w:rsid w:val="00296EC8"/>
    <w:rsid w:val="002971E4"/>
    <w:rsid w:val="002A046B"/>
    <w:rsid w:val="002A0534"/>
    <w:rsid w:val="002A0E33"/>
    <w:rsid w:val="002A2A85"/>
    <w:rsid w:val="002A2F36"/>
    <w:rsid w:val="002A33AC"/>
    <w:rsid w:val="002A3BC4"/>
    <w:rsid w:val="002A4A1A"/>
    <w:rsid w:val="002A5ED0"/>
    <w:rsid w:val="002A6D78"/>
    <w:rsid w:val="002A7E66"/>
    <w:rsid w:val="002B1394"/>
    <w:rsid w:val="002B4734"/>
    <w:rsid w:val="002B527B"/>
    <w:rsid w:val="002B5887"/>
    <w:rsid w:val="002B5FD9"/>
    <w:rsid w:val="002B69BC"/>
    <w:rsid w:val="002C084B"/>
    <w:rsid w:val="002C1501"/>
    <w:rsid w:val="002C3ADD"/>
    <w:rsid w:val="002C49E4"/>
    <w:rsid w:val="002C4D04"/>
    <w:rsid w:val="002C5D72"/>
    <w:rsid w:val="002C5D9B"/>
    <w:rsid w:val="002C6F3B"/>
    <w:rsid w:val="002C7A7F"/>
    <w:rsid w:val="002D0FCB"/>
    <w:rsid w:val="002D17C2"/>
    <w:rsid w:val="002D1A7D"/>
    <w:rsid w:val="002D2E63"/>
    <w:rsid w:val="002D382E"/>
    <w:rsid w:val="002D39AD"/>
    <w:rsid w:val="002D40A6"/>
    <w:rsid w:val="002D559E"/>
    <w:rsid w:val="002D6CA2"/>
    <w:rsid w:val="002D6E74"/>
    <w:rsid w:val="002D73ED"/>
    <w:rsid w:val="002D77D2"/>
    <w:rsid w:val="002E05B8"/>
    <w:rsid w:val="002E12BF"/>
    <w:rsid w:val="002E1A85"/>
    <w:rsid w:val="002E3498"/>
    <w:rsid w:val="002E36EE"/>
    <w:rsid w:val="002E3CAD"/>
    <w:rsid w:val="002E43FA"/>
    <w:rsid w:val="002E4BFA"/>
    <w:rsid w:val="002E62E0"/>
    <w:rsid w:val="002E7138"/>
    <w:rsid w:val="002E7C48"/>
    <w:rsid w:val="002F0807"/>
    <w:rsid w:val="002F0889"/>
    <w:rsid w:val="002F0D81"/>
    <w:rsid w:val="002F116E"/>
    <w:rsid w:val="002F162F"/>
    <w:rsid w:val="002F1645"/>
    <w:rsid w:val="002F16F8"/>
    <w:rsid w:val="002F224E"/>
    <w:rsid w:val="002F2C08"/>
    <w:rsid w:val="002F2ED9"/>
    <w:rsid w:val="002F3202"/>
    <w:rsid w:val="002F3F0A"/>
    <w:rsid w:val="002F407B"/>
    <w:rsid w:val="002F57D9"/>
    <w:rsid w:val="002F6096"/>
    <w:rsid w:val="002F6CB3"/>
    <w:rsid w:val="002F730B"/>
    <w:rsid w:val="002F7943"/>
    <w:rsid w:val="00300521"/>
    <w:rsid w:val="00301896"/>
    <w:rsid w:val="00302099"/>
    <w:rsid w:val="00302A94"/>
    <w:rsid w:val="00302B31"/>
    <w:rsid w:val="003032B1"/>
    <w:rsid w:val="00303ECD"/>
    <w:rsid w:val="0030415C"/>
    <w:rsid w:val="00304A64"/>
    <w:rsid w:val="00304A88"/>
    <w:rsid w:val="00305FEA"/>
    <w:rsid w:val="00307A9E"/>
    <w:rsid w:val="00310087"/>
    <w:rsid w:val="0031039C"/>
    <w:rsid w:val="00310727"/>
    <w:rsid w:val="00310CFD"/>
    <w:rsid w:val="003112A9"/>
    <w:rsid w:val="00311589"/>
    <w:rsid w:val="00313A99"/>
    <w:rsid w:val="00316D14"/>
    <w:rsid w:val="0031751A"/>
    <w:rsid w:val="00321082"/>
    <w:rsid w:val="0032149A"/>
    <w:rsid w:val="003227C8"/>
    <w:rsid w:val="00323B13"/>
    <w:rsid w:val="00324799"/>
    <w:rsid w:val="00324A4F"/>
    <w:rsid w:val="00325EC9"/>
    <w:rsid w:val="0032721F"/>
    <w:rsid w:val="00330171"/>
    <w:rsid w:val="00330717"/>
    <w:rsid w:val="003307B7"/>
    <w:rsid w:val="00330F5F"/>
    <w:rsid w:val="00332F8F"/>
    <w:rsid w:val="00334399"/>
    <w:rsid w:val="003346CB"/>
    <w:rsid w:val="00334B75"/>
    <w:rsid w:val="003369C1"/>
    <w:rsid w:val="00336C6B"/>
    <w:rsid w:val="00337672"/>
    <w:rsid w:val="0034168F"/>
    <w:rsid w:val="00342524"/>
    <w:rsid w:val="00345B50"/>
    <w:rsid w:val="00346150"/>
    <w:rsid w:val="00346AE4"/>
    <w:rsid w:val="0034794D"/>
    <w:rsid w:val="00350CE6"/>
    <w:rsid w:val="003511AD"/>
    <w:rsid w:val="00351BE8"/>
    <w:rsid w:val="0035274C"/>
    <w:rsid w:val="00352870"/>
    <w:rsid w:val="00353BA3"/>
    <w:rsid w:val="003544B7"/>
    <w:rsid w:val="00355359"/>
    <w:rsid w:val="0035773F"/>
    <w:rsid w:val="00357A7C"/>
    <w:rsid w:val="00365D11"/>
    <w:rsid w:val="003666D4"/>
    <w:rsid w:val="00366AEA"/>
    <w:rsid w:val="0036758D"/>
    <w:rsid w:val="003679A3"/>
    <w:rsid w:val="00367D80"/>
    <w:rsid w:val="003701EE"/>
    <w:rsid w:val="00370D37"/>
    <w:rsid w:val="00372EDE"/>
    <w:rsid w:val="00373715"/>
    <w:rsid w:val="00373FC0"/>
    <w:rsid w:val="003748A2"/>
    <w:rsid w:val="00374B1F"/>
    <w:rsid w:val="003755A9"/>
    <w:rsid w:val="003755EF"/>
    <w:rsid w:val="0037634B"/>
    <w:rsid w:val="00376A9C"/>
    <w:rsid w:val="00377505"/>
    <w:rsid w:val="0037768A"/>
    <w:rsid w:val="003776A9"/>
    <w:rsid w:val="0038098E"/>
    <w:rsid w:val="00380D99"/>
    <w:rsid w:val="00381530"/>
    <w:rsid w:val="003817D1"/>
    <w:rsid w:val="0038286F"/>
    <w:rsid w:val="0038333E"/>
    <w:rsid w:val="00383A33"/>
    <w:rsid w:val="0038434A"/>
    <w:rsid w:val="00384E18"/>
    <w:rsid w:val="00385CD3"/>
    <w:rsid w:val="00387834"/>
    <w:rsid w:val="003907AA"/>
    <w:rsid w:val="00393A28"/>
    <w:rsid w:val="00394FAE"/>
    <w:rsid w:val="0039519F"/>
    <w:rsid w:val="00396466"/>
    <w:rsid w:val="00396526"/>
    <w:rsid w:val="00396B53"/>
    <w:rsid w:val="003A03D3"/>
    <w:rsid w:val="003A05FE"/>
    <w:rsid w:val="003A0E76"/>
    <w:rsid w:val="003A106D"/>
    <w:rsid w:val="003A2065"/>
    <w:rsid w:val="003A23BF"/>
    <w:rsid w:val="003A30F9"/>
    <w:rsid w:val="003A3DF8"/>
    <w:rsid w:val="003A43BF"/>
    <w:rsid w:val="003A52F9"/>
    <w:rsid w:val="003A5C69"/>
    <w:rsid w:val="003A5F71"/>
    <w:rsid w:val="003A718D"/>
    <w:rsid w:val="003A769B"/>
    <w:rsid w:val="003A7AB3"/>
    <w:rsid w:val="003B1140"/>
    <w:rsid w:val="003B25B0"/>
    <w:rsid w:val="003B4569"/>
    <w:rsid w:val="003B4A03"/>
    <w:rsid w:val="003B4C51"/>
    <w:rsid w:val="003B4C82"/>
    <w:rsid w:val="003B4CFA"/>
    <w:rsid w:val="003B71BA"/>
    <w:rsid w:val="003B76F1"/>
    <w:rsid w:val="003C0A09"/>
    <w:rsid w:val="003C2F94"/>
    <w:rsid w:val="003C3ACB"/>
    <w:rsid w:val="003C3E88"/>
    <w:rsid w:val="003C42C6"/>
    <w:rsid w:val="003C4B71"/>
    <w:rsid w:val="003C4C9C"/>
    <w:rsid w:val="003C4E4A"/>
    <w:rsid w:val="003C52DA"/>
    <w:rsid w:val="003C7B0E"/>
    <w:rsid w:val="003D046C"/>
    <w:rsid w:val="003D0551"/>
    <w:rsid w:val="003D15FD"/>
    <w:rsid w:val="003D1CD8"/>
    <w:rsid w:val="003D2632"/>
    <w:rsid w:val="003D27C9"/>
    <w:rsid w:val="003D3BAA"/>
    <w:rsid w:val="003D63D6"/>
    <w:rsid w:val="003D6AAA"/>
    <w:rsid w:val="003D7747"/>
    <w:rsid w:val="003E09E9"/>
    <w:rsid w:val="003E2244"/>
    <w:rsid w:val="003E25B7"/>
    <w:rsid w:val="003E36C0"/>
    <w:rsid w:val="003E3B7B"/>
    <w:rsid w:val="003F070F"/>
    <w:rsid w:val="003F1498"/>
    <w:rsid w:val="003F16F1"/>
    <w:rsid w:val="003F26FC"/>
    <w:rsid w:val="003F589B"/>
    <w:rsid w:val="003F6333"/>
    <w:rsid w:val="003F642D"/>
    <w:rsid w:val="003F7606"/>
    <w:rsid w:val="0040297B"/>
    <w:rsid w:val="00402CE3"/>
    <w:rsid w:val="00402CFB"/>
    <w:rsid w:val="004034AC"/>
    <w:rsid w:val="00403B77"/>
    <w:rsid w:val="00404D32"/>
    <w:rsid w:val="00406563"/>
    <w:rsid w:val="00406D19"/>
    <w:rsid w:val="00410268"/>
    <w:rsid w:val="00411623"/>
    <w:rsid w:val="0041193E"/>
    <w:rsid w:val="00412070"/>
    <w:rsid w:val="0041239E"/>
    <w:rsid w:val="004126E2"/>
    <w:rsid w:val="00415805"/>
    <w:rsid w:val="004159C6"/>
    <w:rsid w:val="004167B2"/>
    <w:rsid w:val="00416840"/>
    <w:rsid w:val="004177E6"/>
    <w:rsid w:val="00417CB4"/>
    <w:rsid w:val="00420B31"/>
    <w:rsid w:val="00420B5A"/>
    <w:rsid w:val="00421971"/>
    <w:rsid w:val="00422586"/>
    <w:rsid w:val="00422C90"/>
    <w:rsid w:val="0042481A"/>
    <w:rsid w:val="0042608C"/>
    <w:rsid w:val="004264C1"/>
    <w:rsid w:val="00427507"/>
    <w:rsid w:val="0043234B"/>
    <w:rsid w:val="004325CD"/>
    <w:rsid w:val="00433C35"/>
    <w:rsid w:val="00434DB1"/>
    <w:rsid w:val="00434E7C"/>
    <w:rsid w:val="00435DB4"/>
    <w:rsid w:val="00435ECD"/>
    <w:rsid w:val="00436B99"/>
    <w:rsid w:val="00437535"/>
    <w:rsid w:val="00437C09"/>
    <w:rsid w:val="00437D77"/>
    <w:rsid w:val="00441060"/>
    <w:rsid w:val="004411A7"/>
    <w:rsid w:val="0044242B"/>
    <w:rsid w:val="0044257A"/>
    <w:rsid w:val="004433A6"/>
    <w:rsid w:val="00443643"/>
    <w:rsid w:val="0044379C"/>
    <w:rsid w:val="004438AB"/>
    <w:rsid w:val="004438DB"/>
    <w:rsid w:val="00444D12"/>
    <w:rsid w:val="00446416"/>
    <w:rsid w:val="004470F5"/>
    <w:rsid w:val="00447908"/>
    <w:rsid w:val="0045232F"/>
    <w:rsid w:val="00453105"/>
    <w:rsid w:val="00453256"/>
    <w:rsid w:val="00453E4A"/>
    <w:rsid w:val="004550FF"/>
    <w:rsid w:val="0045570A"/>
    <w:rsid w:val="00455FD4"/>
    <w:rsid w:val="004566C1"/>
    <w:rsid w:val="00456A56"/>
    <w:rsid w:val="00457FF4"/>
    <w:rsid w:val="00461B9F"/>
    <w:rsid w:val="00462209"/>
    <w:rsid w:val="004626EA"/>
    <w:rsid w:val="0046337E"/>
    <w:rsid w:val="0046573F"/>
    <w:rsid w:val="0046677E"/>
    <w:rsid w:val="00467C3F"/>
    <w:rsid w:val="0047034E"/>
    <w:rsid w:val="00470EAA"/>
    <w:rsid w:val="004717D1"/>
    <w:rsid w:val="00472304"/>
    <w:rsid w:val="00472616"/>
    <w:rsid w:val="004726B0"/>
    <w:rsid w:val="004733AA"/>
    <w:rsid w:val="00473888"/>
    <w:rsid w:val="00474508"/>
    <w:rsid w:val="00475726"/>
    <w:rsid w:val="00475737"/>
    <w:rsid w:val="00476DD2"/>
    <w:rsid w:val="00480D4D"/>
    <w:rsid w:val="0048104C"/>
    <w:rsid w:val="004818BE"/>
    <w:rsid w:val="0048334A"/>
    <w:rsid w:val="0048335C"/>
    <w:rsid w:val="004836D5"/>
    <w:rsid w:val="00483CAB"/>
    <w:rsid w:val="00485998"/>
    <w:rsid w:val="00485C29"/>
    <w:rsid w:val="00485C8D"/>
    <w:rsid w:val="00486207"/>
    <w:rsid w:val="00487357"/>
    <w:rsid w:val="004878E7"/>
    <w:rsid w:val="00487A73"/>
    <w:rsid w:val="004917A2"/>
    <w:rsid w:val="00491B37"/>
    <w:rsid w:val="00492E18"/>
    <w:rsid w:val="0049398F"/>
    <w:rsid w:val="00493F55"/>
    <w:rsid w:val="004949CB"/>
    <w:rsid w:val="0049507A"/>
    <w:rsid w:val="004A09A8"/>
    <w:rsid w:val="004A1077"/>
    <w:rsid w:val="004A1BF7"/>
    <w:rsid w:val="004A2878"/>
    <w:rsid w:val="004A28EB"/>
    <w:rsid w:val="004A2A18"/>
    <w:rsid w:val="004A2CF0"/>
    <w:rsid w:val="004A3904"/>
    <w:rsid w:val="004A3F56"/>
    <w:rsid w:val="004A51FF"/>
    <w:rsid w:val="004A580A"/>
    <w:rsid w:val="004A5D82"/>
    <w:rsid w:val="004A69CB"/>
    <w:rsid w:val="004A71C4"/>
    <w:rsid w:val="004A7847"/>
    <w:rsid w:val="004A7E4E"/>
    <w:rsid w:val="004B0152"/>
    <w:rsid w:val="004B0FED"/>
    <w:rsid w:val="004B1830"/>
    <w:rsid w:val="004B20FC"/>
    <w:rsid w:val="004B2381"/>
    <w:rsid w:val="004B32A0"/>
    <w:rsid w:val="004B34ED"/>
    <w:rsid w:val="004B3DA7"/>
    <w:rsid w:val="004B400D"/>
    <w:rsid w:val="004B45D4"/>
    <w:rsid w:val="004B4832"/>
    <w:rsid w:val="004B589E"/>
    <w:rsid w:val="004B64AF"/>
    <w:rsid w:val="004B669D"/>
    <w:rsid w:val="004B6E2C"/>
    <w:rsid w:val="004B6F9C"/>
    <w:rsid w:val="004C031A"/>
    <w:rsid w:val="004C0DF3"/>
    <w:rsid w:val="004C1B99"/>
    <w:rsid w:val="004C244D"/>
    <w:rsid w:val="004C3D4E"/>
    <w:rsid w:val="004C5421"/>
    <w:rsid w:val="004C600D"/>
    <w:rsid w:val="004C6328"/>
    <w:rsid w:val="004C6A98"/>
    <w:rsid w:val="004D0C28"/>
    <w:rsid w:val="004D13BD"/>
    <w:rsid w:val="004D1C68"/>
    <w:rsid w:val="004D1FA6"/>
    <w:rsid w:val="004D2AFC"/>
    <w:rsid w:val="004D3219"/>
    <w:rsid w:val="004D33CF"/>
    <w:rsid w:val="004D43F1"/>
    <w:rsid w:val="004D4461"/>
    <w:rsid w:val="004D4988"/>
    <w:rsid w:val="004D4A9E"/>
    <w:rsid w:val="004D4B46"/>
    <w:rsid w:val="004D524F"/>
    <w:rsid w:val="004D613E"/>
    <w:rsid w:val="004D70F9"/>
    <w:rsid w:val="004E1D62"/>
    <w:rsid w:val="004E23F6"/>
    <w:rsid w:val="004E2716"/>
    <w:rsid w:val="004E5A8A"/>
    <w:rsid w:val="004E5E13"/>
    <w:rsid w:val="004E6EC4"/>
    <w:rsid w:val="004E7855"/>
    <w:rsid w:val="004F1625"/>
    <w:rsid w:val="004F3F72"/>
    <w:rsid w:val="004F4323"/>
    <w:rsid w:val="004F4A0C"/>
    <w:rsid w:val="004F5020"/>
    <w:rsid w:val="004F60A5"/>
    <w:rsid w:val="004F672C"/>
    <w:rsid w:val="004F6ADB"/>
    <w:rsid w:val="004F6CFD"/>
    <w:rsid w:val="004F7193"/>
    <w:rsid w:val="004F77B6"/>
    <w:rsid w:val="004F7CD4"/>
    <w:rsid w:val="00500759"/>
    <w:rsid w:val="00500ADE"/>
    <w:rsid w:val="005011A4"/>
    <w:rsid w:val="005025CC"/>
    <w:rsid w:val="00503F8C"/>
    <w:rsid w:val="00504015"/>
    <w:rsid w:val="00504188"/>
    <w:rsid w:val="0050660E"/>
    <w:rsid w:val="00506C1C"/>
    <w:rsid w:val="00507B63"/>
    <w:rsid w:val="00510171"/>
    <w:rsid w:val="0051457E"/>
    <w:rsid w:val="005149B7"/>
    <w:rsid w:val="005159AB"/>
    <w:rsid w:val="005160D3"/>
    <w:rsid w:val="00516894"/>
    <w:rsid w:val="00517097"/>
    <w:rsid w:val="0051716B"/>
    <w:rsid w:val="005178D8"/>
    <w:rsid w:val="00521B39"/>
    <w:rsid w:val="00523ED8"/>
    <w:rsid w:val="005250CA"/>
    <w:rsid w:val="005252D9"/>
    <w:rsid w:val="0052558F"/>
    <w:rsid w:val="005257E4"/>
    <w:rsid w:val="00525E87"/>
    <w:rsid w:val="0053174A"/>
    <w:rsid w:val="005317DD"/>
    <w:rsid w:val="00531DC1"/>
    <w:rsid w:val="00531E65"/>
    <w:rsid w:val="00531EED"/>
    <w:rsid w:val="00533B0B"/>
    <w:rsid w:val="00533B9A"/>
    <w:rsid w:val="0053578B"/>
    <w:rsid w:val="00536279"/>
    <w:rsid w:val="00537495"/>
    <w:rsid w:val="005401A3"/>
    <w:rsid w:val="005402EA"/>
    <w:rsid w:val="00540757"/>
    <w:rsid w:val="00541C23"/>
    <w:rsid w:val="0054254D"/>
    <w:rsid w:val="00542866"/>
    <w:rsid w:val="005433D7"/>
    <w:rsid w:val="005440B2"/>
    <w:rsid w:val="00544E8F"/>
    <w:rsid w:val="00545F98"/>
    <w:rsid w:val="00546142"/>
    <w:rsid w:val="00547CD9"/>
    <w:rsid w:val="00550704"/>
    <w:rsid w:val="00551957"/>
    <w:rsid w:val="00553114"/>
    <w:rsid w:val="005536CB"/>
    <w:rsid w:val="005542D4"/>
    <w:rsid w:val="00554357"/>
    <w:rsid w:val="00554D06"/>
    <w:rsid w:val="00555D98"/>
    <w:rsid w:val="005560B6"/>
    <w:rsid w:val="005567E6"/>
    <w:rsid w:val="00560058"/>
    <w:rsid w:val="005618A6"/>
    <w:rsid w:val="00562027"/>
    <w:rsid w:val="005624D2"/>
    <w:rsid w:val="00562AA3"/>
    <w:rsid w:val="00562AAC"/>
    <w:rsid w:val="0056311E"/>
    <w:rsid w:val="00563E77"/>
    <w:rsid w:val="00564274"/>
    <w:rsid w:val="00564ECA"/>
    <w:rsid w:val="005667EB"/>
    <w:rsid w:val="00570289"/>
    <w:rsid w:val="005713F0"/>
    <w:rsid w:val="005717D1"/>
    <w:rsid w:val="00571A0F"/>
    <w:rsid w:val="00571E15"/>
    <w:rsid w:val="00572D6E"/>
    <w:rsid w:val="00573C26"/>
    <w:rsid w:val="00574D50"/>
    <w:rsid w:val="00576819"/>
    <w:rsid w:val="005779EA"/>
    <w:rsid w:val="00580B27"/>
    <w:rsid w:val="00580BEE"/>
    <w:rsid w:val="00580CDB"/>
    <w:rsid w:val="00582A0A"/>
    <w:rsid w:val="00582BF6"/>
    <w:rsid w:val="00582CF5"/>
    <w:rsid w:val="00583A61"/>
    <w:rsid w:val="0058541E"/>
    <w:rsid w:val="005862E7"/>
    <w:rsid w:val="00592DD0"/>
    <w:rsid w:val="0059345F"/>
    <w:rsid w:val="00593B88"/>
    <w:rsid w:val="00593C8B"/>
    <w:rsid w:val="00595DED"/>
    <w:rsid w:val="00596E6B"/>
    <w:rsid w:val="005A1F09"/>
    <w:rsid w:val="005A2657"/>
    <w:rsid w:val="005A493E"/>
    <w:rsid w:val="005A5C02"/>
    <w:rsid w:val="005A5F80"/>
    <w:rsid w:val="005A69DC"/>
    <w:rsid w:val="005B0589"/>
    <w:rsid w:val="005B0867"/>
    <w:rsid w:val="005B0AA4"/>
    <w:rsid w:val="005B1A50"/>
    <w:rsid w:val="005B3D45"/>
    <w:rsid w:val="005B4204"/>
    <w:rsid w:val="005B457A"/>
    <w:rsid w:val="005B540E"/>
    <w:rsid w:val="005B5783"/>
    <w:rsid w:val="005B59A0"/>
    <w:rsid w:val="005B5B5B"/>
    <w:rsid w:val="005B5BAD"/>
    <w:rsid w:val="005B67AF"/>
    <w:rsid w:val="005B7025"/>
    <w:rsid w:val="005B7E9A"/>
    <w:rsid w:val="005C23C2"/>
    <w:rsid w:val="005C2873"/>
    <w:rsid w:val="005C3866"/>
    <w:rsid w:val="005C3AFB"/>
    <w:rsid w:val="005C5AC0"/>
    <w:rsid w:val="005C64FC"/>
    <w:rsid w:val="005C7A33"/>
    <w:rsid w:val="005D09B5"/>
    <w:rsid w:val="005D1AE4"/>
    <w:rsid w:val="005D3026"/>
    <w:rsid w:val="005D4E2B"/>
    <w:rsid w:val="005D5189"/>
    <w:rsid w:val="005D561A"/>
    <w:rsid w:val="005D5B29"/>
    <w:rsid w:val="005D629E"/>
    <w:rsid w:val="005D7578"/>
    <w:rsid w:val="005E0D05"/>
    <w:rsid w:val="005E167E"/>
    <w:rsid w:val="005E185A"/>
    <w:rsid w:val="005E191E"/>
    <w:rsid w:val="005E1CCB"/>
    <w:rsid w:val="005E2707"/>
    <w:rsid w:val="005E2BC0"/>
    <w:rsid w:val="005E518D"/>
    <w:rsid w:val="005E6DBA"/>
    <w:rsid w:val="005F151F"/>
    <w:rsid w:val="005F17E8"/>
    <w:rsid w:val="005F1BBE"/>
    <w:rsid w:val="005F1C73"/>
    <w:rsid w:val="005F253B"/>
    <w:rsid w:val="005F3199"/>
    <w:rsid w:val="005F40DA"/>
    <w:rsid w:val="005F4251"/>
    <w:rsid w:val="005F4296"/>
    <w:rsid w:val="005F4754"/>
    <w:rsid w:val="005F69C9"/>
    <w:rsid w:val="005F6D45"/>
    <w:rsid w:val="005F7144"/>
    <w:rsid w:val="005F78B3"/>
    <w:rsid w:val="00600BCE"/>
    <w:rsid w:val="00601517"/>
    <w:rsid w:val="006025C2"/>
    <w:rsid w:val="00604906"/>
    <w:rsid w:val="00604ED1"/>
    <w:rsid w:val="00605007"/>
    <w:rsid w:val="00605FB6"/>
    <w:rsid w:val="00606AA2"/>
    <w:rsid w:val="00606D07"/>
    <w:rsid w:val="00607AEC"/>
    <w:rsid w:val="0061050D"/>
    <w:rsid w:val="00610B37"/>
    <w:rsid w:val="00611B80"/>
    <w:rsid w:val="00611D9C"/>
    <w:rsid w:val="00612F3B"/>
    <w:rsid w:val="00615844"/>
    <w:rsid w:val="00615854"/>
    <w:rsid w:val="006166C3"/>
    <w:rsid w:val="006174E7"/>
    <w:rsid w:val="00617F42"/>
    <w:rsid w:val="006204C1"/>
    <w:rsid w:val="00621058"/>
    <w:rsid w:val="00621961"/>
    <w:rsid w:val="006220AF"/>
    <w:rsid w:val="006220B7"/>
    <w:rsid w:val="006234BB"/>
    <w:rsid w:val="00623607"/>
    <w:rsid w:val="0062404D"/>
    <w:rsid w:val="00624999"/>
    <w:rsid w:val="00624BA4"/>
    <w:rsid w:val="00624CFD"/>
    <w:rsid w:val="00625085"/>
    <w:rsid w:val="00625236"/>
    <w:rsid w:val="0062642C"/>
    <w:rsid w:val="00627BB1"/>
    <w:rsid w:val="006303C8"/>
    <w:rsid w:val="00630DD4"/>
    <w:rsid w:val="006310F3"/>
    <w:rsid w:val="00631E2B"/>
    <w:rsid w:val="00632279"/>
    <w:rsid w:val="00633D77"/>
    <w:rsid w:val="006344B6"/>
    <w:rsid w:val="006349C7"/>
    <w:rsid w:val="00635934"/>
    <w:rsid w:val="00635979"/>
    <w:rsid w:val="00635F94"/>
    <w:rsid w:val="00637B11"/>
    <w:rsid w:val="00637F75"/>
    <w:rsid w:val="00640A81"/>
    <w:rsid w:val="00642EA3"/>
    <w:rsid w:val="00643155"/>
    <w:rsid w:val="00643D66"/>
    <w:rsid w:val="006444D8"/>
    <w:rsid w:val="006456D9"/>
    <w:rsid w:val="00645D13"/>
    <w:rsid w:val="00647211"/>
    <w:rsid w:val="00647A91"/>
    <w:rsid w:val="00650B0F"/>
    <w:rsid w:val="00650FEF"/>
    <w:rsid w:val="006522C9"/>
    <w:rsid w:val="00652392"/>
    <w:rsid w:val="0065278A"/>
    <w:rsid w:val="00652C7B"/>
    <w:rsid w:val="0065341C"/>
    <w:rsid w:val="0065495F"/>
    <w:rsid w:val="00654AA6"/>
    <w:rsid w:val="00656F3D"/>
    <w:rsid w:val="00656F66"/>
    <w:rsid w:val="00657899"/>
    <w:rsid w:val="00657A02"/>
    <w:rsid w:val="00657E78"/>
    <w:rsid w:val="00660D95"/>
    <w:rsid w:val="0066167B"/>
    <w:rsid w:val="0066258D"/>
    <w:rsid w:val="00662FDB"/>
    <w:rsid w:val="006637C3"/>
    <w:rsid w:val="0066382F"/>
    <w:rsid w:val="00663EA2"/>
    <w:rsid w:val="00663EF4"/>
    <w:rsid w:val="00664BF2"/>
    <w:rsid w:val="006662E7"/>
    <w:rsid w:val="0067015A"/>
    <w:rsid w:val="006719D0"/>
    <w:rsid w:val="006722F1"/>
    <w:rsid w:val="00672CA4"/>
    <w:rsid w:val="00673DE4"/>
    <w:rsid w:val="00674383"/>
    <w:rsid w:val="006749A8"/>
    <w:rsid w:val="006749E9"/>
    <w:rsid w:val="0067707C"/>
    <w:rsid w:val="00677B4F"/>
    <w:rsid w:val="00677D8F"/>
    <w:rsid w:val="00680A7B"/>
    <w:rsid w:val="00681214"/>
    <w:rsid w:val="006824D1"/>
    <w:rsid w:val="00682EE6"/>
    <w:rsid w:val="006833D4"/>
    <w:rsid w:val="00683B1A"/>
    <w:rsid w:val="00683D22"/>
    <w:rsid w:val="00683E44"/>
    <w:rsid w:val="0068415E"/>
    <w:rsid w:val="0068532A"/>
    <w:rsid w:val="00685AA8"/>
    <w:rsid w:val="00686D5E"/>
    <w:rsid w:val="00686F19"/>
    <w:rsid w:val="006901B4"/>
    <w:rsid w:val="00690523"/>
    <w:rsid w:val="00691599"/>
    <w:rsid w:val="006922D1"/>
    <w:rsid w:val="0069284C"/>
    <w:rsid w:val="00695411"/>
    <w:rsid w:val="00695B3C"/>
    <w:rsid w:val="00695EB6"/>
    <w:rsid w:val="006A01D5"/>
    <w:rsid w:val="006A2702"/>
    <w:rsid w:val="006A385B"/>
    <w:rsid w:val="006A4E40"/>
    <w:rsid w:val="006A6574"/>
    <w:rsid w:val="006A6953"/>
    <w:rsid w:val="006A6C0B"/>
    <w:rsid w:val="006A6F55"/>
    <w:rsid w:val="006B0C16"/>
    <w:rsid w:val="006B0FDF"/>
    <w:rsid w:val="006B2F60"/>
    <w:rsid w:val="006B3A3D"/>
    <w:rsid w:val="006B4756"/>
    <w:rsid w:val="006B6C60"/>
    <w:rsid w:val="006B722B"/>
    <w:rsid w:val="006B72D2"/>
    <w:rsid w:val="006C19EB"/>
    <w:rsid w:val="006C1CEC"/>
    <w:rsid w:val="006C22CA"/>
    <w:rsid w:val="006C2814"/>
    <w:rsid w:val="006C35F3"/>
    <w:rsid w:val="006C3B3F"/>
    <w:rsid w:val="006C3D6A"/>
    <w:rsid w:val="006C4DDF"/>
    <w:rsid w:val="006C5715"/>
    <w:rsid w:val="006C5EFA"/>
    <w:rsid w:val="006C5FE6"/>
    <w:rsid w:val="006C66F9"/>
    <w:rsid w:val="006C6E72"/>
    <w:rsid w:val="006C7ACA"/>
    <w:rsid w:val="006C7F58"/>
    <w:rsid w:val="006D0158"/>
    <w:rsid w:val="006D0431"/>
    <w:rsid w:val="006D06FF"/>
    <w:rsid w:val="006D0C2E"/>
    <w:rsid w:val="006D0E46"/>
    <w:rsid w:val="006D2702"/>
    <w:rsid w:val="006D3522"/>
    <w:rsid w:val="006D4001"/>
    <w:rsid w:val="006D49EE"/>
    <w:rsid w:val="006D4FDC"/>
    <w:rsid w:val="006D5A8C"/>
    <w:rsid w:val="006D69C7"/>
    <w:rsid w:val="006D6DA0"/>
    <w:rsid w:val="006E1165"/>
    <w:rsid w:val="006E156E"/>
    <w:rsid w:val="006E1925"/>
    <w:rsid w:val="006E3164"/>
    <w:rsid w:val="006E33D6"/>
    <w:rsid w:val="006E3499"/>
    <w:rsid w:val="006E39FE"/>
    <w:rsid w:val="006E43FE"/>
    <w:rsid w:val="006E56C8"/>
    <w:rsid w:val="006E69C3"/>
    <w:rsid w:val="006E6A92"/>
    <w:rsid w:val="006E758E"/>
    <w:rsid w:val="006F082D"/>
    <w:rsid w:val="006F0F61"/>
    <w:rsid w:val="006F12AA"/>
    <w:rsid w:val="006F29C3"/>
    <w:rsid w:val="006F29C5"/>
    <w:rsid w:val="006F33BF"/>
    <w:rsid w:val="006F3B2D"/>
    <w:rsid w:val="006F3EB1"/>
    <w:rsid w:val="006F414B"/>
    <w:rsid w:val="006F42D4"/>
    <w:rsid w:val="006F4E67"/>
    <w:rsid w:val="006F5250"/>
    <w:rsid w:val="006F6C51"/>
    <w:rsid w:val="006F6EF2"/>
    <w:rsid w:val="006F72E9"/>
    <w:rsid w:val="006F77A3"/>
    <w:rsid w:val="006F77F2"/>
    <w:rsid w:val="00701E1B"/>
    <w:rsid w:val="00701F80"/>
    <w:rsid w:val="00702DDA"/>
    <w:rsid w:val="0070343B"/>
    <w:rsid w:val="00703A06"/>
    <w:rsid w:val="007044B1"/>
    <w:rsid w:val="007046FE"/>
    <w:rsid w:val="007073F0"/>
    <w:rsid w:val="00707A8F"/>
    <w:rsid w:val="00711236"/>
    <w:rsid w:val="0071144C"/>
    <w:rsid w:val="0071153E"/>
    <w:rsid w:val="00711BF5"/>
    <w:rsid w:val="00712DAA"/>
    <w:rsid w:val="00713741"/>
    <w:rsid w:val="00714004"/>
    <w:rsid w:val="0071485A"/>
    <w:rsid w:val="007163C7"/>
    <w:rsid w:val="00717BEC"/>
    <w:rsid w:val="00720760"/>
    <w:rsid w:val="007210CD"/>
    <w:rsid w:val="00722920"/>
    <w:rsid w:val="00723C9E"/>
    <w:rsid w:val="00725280"/>
    <w:rsid w:val="00726977"/>
    <w:rsid w:val="00726E77"/>
    <w:rsid w:val="00726FE5"/>
    <w:rsid w:val="00727409"/>
    <w:rsid w:val="00727E4F"/>
    <w:rsid w:val="007300D6"/>
    <w:rsid w:val="00730410"/>
    <w:rsid w:val="00731E41"/>
    <w:rsid w:val="00732A46"/>
    <w:rsid w:val="00733931"/>
    <w:rsid w:val="0073435D"/>
    <w:rsid w:val="00734BC8"/>
    <w:rsid w:val="00734F25"/>
    <w:rsid w:val="00735912"/>
    <w:rsid w:val="007368E6"/>
    <w:rsid w:val="00736DCC"/>
    <w:rsid w:val="00736F81"/>
    <w:rsid w:val="00737904"/>
    <w:rsid w:val="00742752"/>
    <w:rsid w:val="00742F5B"/>
    <w:rsid w:val="00743160"/>
    <w:rsid w:val="007452FD"/>
    <w:rsid w:val="00746044"/>
    <w:rsid w:val="00746277"/>
    <w:rsid w:val="00746E36"/>
    <w:rsid w:val="00750F94"/>
    <w:rsid w:val="007522C5"/>
    <w:rsid w:val="00753FAA"/>
    <w:rsid w:val="007540C3"/>
    <w:rsid w:val="00754262"/>
    <w:rsid w:val="00754516"/>
    <w:rsid w:val="007556FC"/>
    <w:rsid w:val="0075690F"/>
    <w:rsid w:val="00756CFB"/>
    <w:rsid w:val="007603F3"/>
    <w:rsid w:val="007604C0"/>
    <w:rsid w:val="00763ADD"/>
    <w:rsid w:val="00765592"/>
    <w:rsid w:val="00770271"/>
    <w:rsid w:val="007703C4"/>
    <w:rsid w:val="00771F9A"/>
    <w:rsid w:val="00772835"/>
    <w:rsid w:val="00772905"/>
    <w:rsid w:val="00774EAC"/>
    <w:rsid w:val="007752D7"/>
    <w:rsid w:val="00775523"/>
    <w:rsid w:val="00775D20"/>
    <w:rsid w:val="007764F6"/>
    <w:rsid w:val="00777206"/>
    <w:rsid w:val="007778A2"/>
    <w:rsid w:val="00777D5D"/>
    <w:rsid w:val="007807F4"/>
    <w:rsid w:val="00780AAB"/>
    <w:rsid w:val="007829ED"/>
    <w:rsid w:val="007848BD"/>
    <w:rsid w:val="0078494F"/>
    <w:rsid w:val="00784D9A"/>
    <w:rsid w:val="00786A83"/>
    <w:rsid w:val="00786AFA"/>
    <w:rsid w:val="00786C28"/>
    <w:rsid w:val="00786F79"/>
    <w:rsid w:val="00787146"/>
    <w:rsid w:val="0078775D"/>
    <w:rsid w:val="00787A21"/>
    <w:rsid w:val="00790A8F"/>
    <w:rsid w:val="007910E6"/>
    <w:rsid w:val="00792411"/>
    <w:rsid w:val="00793FC3"/>
    <w:rsid w:val="007945DD"/>
    <w:rsid w:val="007952AA"/>
    <w:rsid w:val="007965F4"/>
    <w:rsid w:val="00796941"/>
    <w:rsid w:val="00796ECB"/>
    <w:rsid w:val="00797B0A"/>
    <w:rsid w:val="007A3177"/>
    <w:rsid w:val="007A33C2"/>
    <w:rsid w:val="007A37FE"/>
    <w:rsid w:val="007A399B"/>
    <w:rsid w:val="007A3CCB"/>
    <w:rsid w:val="007A424E"/>
    <w:rsid w:val="007A4301"/>
    <w:rsid w:val="007A4DE8"/>
    <w:rsid w:val="007A55D7"/>
    <w:rsid w:val="007A5AFB"/>
    <w:rsid w:val="007A7306"/>
    <w:rsid w:val="007A7445"/>
    <w:rsid w:val="007B0E7D"/>
    <w:rsid w:val="007B1926"/>
    <w:rsid w:val="007B21FD"/>
    <w:rsid w:val="007B250D"/>
    <w:rsid w:val="007B2777"/>
    <w:rsid w:val="007B2794"/>
    <w:rsid w:val="007B40EB"/>
    <w:rsid w:val="007B4869"/>
    <w:rsid w:val="007B4AD8"/>
    <w:rsid w:val="007B4CF3"/>
    <w:rsid w:val="007B4DA8"/>
    <w:rsid w:val="007B6813"/>
    <w:rsid w:val="007B6838"/>
    <w:rsid w:val="007C110D"/>
    <w:rsid w:val="007C3664"/>
    <w:rsid w:val="007C41A2"/>
    <w:rsid w:val="007C435D"/>
    <w:rsid w:val="007C55D6"/>
    <w:rsid w:val="007C5C23"/>
    <w:rsid w:val="007C6367"/>
    <w:rsid w:val="007C6849"/>
    <w:rsid w:val="007C6A79"/>
    <w:rsid w:val="007C76F6"/>
    <w:rsid w:val="007D03D4"/>
    <w:rsid w:val="007D073C"/>
    <w:rsid w:val="007D0A49"/>
    <w:rsid w:val="007D1401"/>
    <w:rsid w:val="007D273A"/>
    <w:rsid w:val="007D38D8"/>
    <w:rsid w:val="007D3B9B"/>
    <w:rsid w:val="007D3C09"/>
    <w:rsid w:val="007D3C2B"/>
    <w:rsid w:val="007D43CC"/>
    <w:rsid w:val="007D4976"/>
    <w:rsid w:val="007D4EC4"/>
    <w:rsid w:val="007D4ED7"/>
    <w:rsid w:val="007D52F3"/>
    <w:rsid w:val="007D589A"/>
    <w:rsid w:val="007D68AC"/>
    <w:rsid w:val="007D6AE9"/>
    <w:rsid w:val="007D7618"/>
    <w:rsid w:val="007E04DE"/>
    <w:rsid w:val="007E0A7B"/>
    <w:rsid w:val="007E12BF"/>
    <w:rsid w:val="007E19A2"/>
    <w:rsid w:val="007E19B0"/>
    <w:rsid w:val="007E1B26"/>
    <w:rsid w:val="007E2194"/>
    <w:rsid w:val="007E3AB1"/>
    <w:rsid w:val="007E3CDA"/>
    <w:rsid w:val="007E4DC5"/>
    <w:rsid w:val="007E4DF6"/>
    <w:rsid w:val="007E502B"/>
    <w:rsid w:val="007E60E0"/>
    <w:rsid w:val="007E6584"/>
    <w:rsid w:val="007E65E7"/>
    <w:rsid w:val="007E7C74"/>
    <w:rsid w:val="007E7DC0"/>
    <w:rsid w:val="007F07FD"/>
    <w:rsid w:val="007F1BCB"/>
    <w:rsid w:val="007F1C94"/>
    <w:rsid w:val="007F275F"/>
    <w:rsid w:val="007F2E47"/>
    <w:rsid w:val="007F3387"/>
    <w:rsid w:val="007F35AD"/>
    <w:rsid w:val="007F3615"/>
    <w:rsid w:val="007F3EE6"/>
    <w:rsid w:val="007F5274"/>
    <w:rsid w:val="007F68BD"/>
    <w:rsid w:val="007F6A2C"/>
    <w:rsid w:val="007F6EFE"/>
    <w:rsid w:val="007F7513"/>
    <w:rsid w:val="00800F18"/>
    <w:rsid w:val="00802E44"/>
    <w:rsid w:val="00802F72"/>
    <w:rsid w:val="00803423"/>
    <w:rsid w:val="00810085"/>
    <w:rsid w:val="008100E2"/>
    <w:rsid w:val="00810640"/>
    <w:rsid w:val="0081094B"/>
    <w:rsid w:val="00810AF5"/>
    <w:rsid w:val="00811C28"/>
    <w:rsid w:val="0081343A"/>
    <w:rsid w:val="00813597"/>
    <w:rsid w:val="00813B48"/>
    <w:rsid w:val="00813C60"/>
    <w:rsid w:val="008142D6"/>
    <w:rsid w:val="00814667"/>
    <w:rsid w:val="00816815"/>
    <w:rsid w:val="008173BD"/>
    <w:rsid w:val="0081793E"/>
    <w:rsid w:val="00817BD7"/>
    <w:rsid w:val="00823155"/>
    <w:rsid w:val="008237A9"/>
    <w:rsid w:val="00823A2A"/>
    <w:rsid w:val="00823DDB"/>
    <w:rsid w:val="008247B8"/>
    <w:rsid w:val="0083158E"/>
    <w:rsid w:val="008318D8"/>
    <w:rsid w:val="008319D4"/>
    <w:rsid w:val="00831B66"/>
    <w:rsid w:val="00832155"/>
    <w:rsid w:val="00832A27"/>
    <w:rsid w:val="00832B90"/>
    <w:rsid w:val="0083316C"/>
    <w:rsid w:val="0083548C"/>
    <w:rsid w:val="008357EE"/>
    <w:rsid w:val="00835C77"/>
    <w:rsid w:val="0083649A"/>
    <w:rsid w:val="008376ED"/>
    <w:rsid w:val="00837C62"/>
    <w:rsid w:val="00842FDB"/>
    <w:rsid w:val="008432C9"/>
    <w:rsid w:val="00843502"/>
    <w:rsid w:val="0084422C"/>
    <w:rsid w:val="008451C8"/>
    <w:rsid w:val="00845305"/>
    <w:rsid w:val="008456A6"/>
    <w:rsid w:val="00845C91"/>
    <w:rsid w:val="00845F03"/>
    <w:rsid w:val="00846975"/>
    <w:rsid w:val="00846AB3"/>
    <w:rsid w:val="00850401"/>
    <w:rsid w:val="00850555"/>
    <w:rsid w:val="008509CC"/>
    <w:rsid w:val="0085116B"/>
    <w:rsid w:val="008516CC"/>
    <w:rsid w:val="00852501"/>
    <w:rsid w:val="008528E1"/>
    <w:rsid w:val="00852E4F"/>
    <w:rsid w:val="008537AD"/>
    <w:rsid w:val="00854ABE"/>
    <w:rsid w:val="0085599A"/>
    <w:rsid w:val="00857132"/>
    <w:rsid w:val="0085773A"/>
    <w:rsid w:val="00857BFF"/>
    <w:rsid w:val="00860394"/>
    <w:rsid w:val="00860679"/>
    <w:rsid w:val="00860AD8"/>
    <w:rsid w:val="00860E01"/>
    <w:rsid w:val="00863AF3"/>
    <w:rsid w:val="0086582B"/>
    <w:rsid w:val="008678E8"/>
    <w:rsid w:val="00870E7F"/>
    <w:rsid w:val="0087335A"/>
    <w:rsid w:val="00873D31"/>
    <w:rsid w:val="00873D4E"/>
    <w:rsid w:val="00874E7D"/>
    <w:rsid w:val="00875A58"/>
    <w:rsid w:val="0087601A"/>
    <w:rsid w:val="0087614E"/>
    <w:rsid w:val="0087699E"/>
    <w:rsid w:val="008809CE"/>
    <w:rsid w:val="008817A7"/>
    <w:rsid w:val="00881FA2"/>
    <w:rsid w:val="00882487"/>
    <w:rsid w:val="00882575"/>
    <w:rsid w:val="00883929"/>
    <w:rsid w:val="00883C67"/>
    <w:rsid w:val="00884EB6"/>
    <w:rsid w:val="00885B29"/>
    <w:rsid w:val="00885F33"/>
    <w:rsid w:val="00886813"/>
    <w:rsid w:val="0089119A"/>
    <w:rsid w:val="00892E18"/>
    <w:rsid w:val="00892FE1"/>
    <w:rsid w:val="00893BDA"/>
    <w:rsid w:val="00894938"/>
    <w:rsid w:val="008952ED"/>
    <w:rsid w:val="00895D68"/>
    <w:rsid w:val="00896550"/>
    <w:rsid w:val="00896857"/>
    <w:rsid w:val="00897FAB"/>
    <w:rsid w:val="008A0979"/>
    <w:rsid w:val="008A0B1C"/>
    <w:rsid w:val="008A0C85"/>
    <w:rsid w:val="008A1EC8"/>
    <w:rsid w:val="008A1EDB"/>
    <w:rsid w:val="008A321F"/>
    <w:rsid w:val="008A50A6"/>
    <w:rsid w:val="008A587D"/>
    <w:rsid w:val="008A6156"/>
    <w:rsid w:val="008A6798"/>
    <w:rsid w:val="008A6FD4"/>
    <w:rsid w:val="008A740C"/>
    <w:rsid w:val="008B01AA"/>
    <w:rsid w:val="008B0711"/>
    <w:rsid w:val="008B07DE"/>
    <w:rsid w:val="008B0EEE"/>
    <w:rsid w:val="008B0F26"/>
    <w:rsid w:val="008B68D4"/>
    <w:rsid w:val="008B7149"/>
    <w:rsid w:val="008B7B8D"/>
    <w:rsid w:val="008C1CF0"/>
    <w:rsid w:val="008C27C6"/>
    <w:rsid w:val="008C32BA"/>
    <w:rsid w:val="008C453C"/>
    <w:rsid w:val="008C5BC2"/>
    <w:rsid w:val="008C6C00"/>
    <w:rsid w:val="008C7CFF"/>
    <w:rsid w:val="008D00F6"/>
    <w:rsid w:val="008D01D1"/>
    <w:rsid w:val="008D09C8"/>
    <w:rsid w:val="008D10BD"/>
    <w:rsid w:val="008D1118"/>
    <w:rsid w:val="008D1999"/>
    <w:rsid w:val="008D1F59"/>
    <w:rsid w:val="008D5B5E"/>
    <w:rsid w:val="008D6F46"/>
    <w:rsid w:val="008D7C84"/>
    <w:rsid w:val="008E005D"/>
    <w:rsid w:val="008E0310"/>
    <w:rsid w:val="008E05EB"/>
    <w:rsid w:val="008E0E88"/>
    <w:rsid w:val="008E2232"/>
    <w:rsid w:val="008E2AD1"/>
    <w:rsid w:val="008E35A3"/>
    <w:rsid w:val="008E3892"/>
    <w:rsid w:val="008E3950"/>
    <w:rsid w:val="008E43AE"/>
    <w:rsid w:val="008E5F12"/>
    <w:rsid w:val="008E67B4"/>
    <w:rsid w:val="008E6FDE"/>
    <w:rsid w:val="008E70D2"/>
    <w:rsid w:val="008F0CA1"/>
    <w:rsid w:val="008F1662"/>
    <w:rsid w:val="008F1B14"/>
    <w:rsid w:val="008F1F3E"/>
    <w:rsid w:val="008F2626"/>
    <w:rsid w:val="008F2EE5"/>
    <w:rsid w:val="008F33BE"/>
    <w:rsid w:val="008F3D42"/>
    <w:rsid w:val="008F42CC"/>
    <w:rsid w:val="008F477F"/>
    <w:rsid w:val="008F7F4B"/>
    <w:rsid w:val="0090033A"/>
    <w:rsid w:val="00901FB2"/>
    <w:rsid w:val="0090240F"/>
    <w:rsid w:val="00902770"/>
    <w:rsid w:val="00903812"/>
    <w:rsid w:val="0090663A"/>
    <w:rsid w:val="00906D52"/>
    <w:rsid w:val="009101C0"/>
    <w:rsid w:val="009105FD"/>
    <w:rsid w:val="00910E2A"/>
    <w:rsid w:val="009115CA"/>
    <w:rsid w:val="00914BC8"/>
    <w:rsid w:val="00915F9B"/>
    <w:rsid w:val="00915FB7"/>
    <w:rsid w:val="009175C3"/>
    <w:rsid w:val="009175FF"/>
    <w:rsid w:val="00917BD7"/>
    <w:rsid w:val="00917DFC"/>
    <w:rsid w:val="009205B6"/>
    <w:rsid w:val="009216FD"/>
    <w:rsid w:val="00921EA6"/>
    <w:rsid w:val="0092328C"/>
    <w:rsid w:val="0092340A"/>
    <w:rsid w:val="009234E5"/>
    <w:rsid w:val="00924028"/>
    <w:rsid w:val="0092451B"/>
    <w:rsid w:val="00924BD0"/>
    <w:rsid w:val="00925BEE"/>
    <w:rsid w:val="0092642E"/>
    <w:rsid w:val="00927947"/>
    <w:rsid w:val="009279AA"/>
    <w:rsid w:val="00927E71"/>
    <w:rsid w:val="00930235"/>
    <w:rsid w:val="00932166"/>
    <w:rsid w:val="00932780"/>
    <w:rsid w:val="00932D3D"/>
    <w:rsid w:val="00934CED"/>
    <w:rsid w:val="009356CE"/>
    <w:rsid w:val="009361AB"/>
    <w:rsid w:val="00936FED"/>
    <w:rsid w:val="00937A1F"/>
    <w:rsid w:val="00937B83"/>
    <w:rsid w:val="009414D6"/>
    <w:rsid w:val="0094161A"/>
    <w:rsid w:val="009416C4"/>
    <w:rsid w:val="00945337"/>
    <w:rsid w:val="009462BA"/>
    <w:rsid w:val="00946616"/>
    <w:rsid w:val="00952034"/>
    <w:rsid w:val="00952883"/>
    <w:rsid w:val="009533BA"/>
    <w:rsid w:val="00955070"/>
    <w:rsid w:val="00957A43"/>
    <w:rsid w:val="0096247F"/>
    <w:rsid w:val="00964AC8"/>
    <w:rsid w:val="00965C3E"/>
    <w:rsid w:val="009676F1"/>
    <w:rsid w:val="00970116"/>
    <w:rsid w:val="0097044B"/>
    <w:rsid w:val="00971AA4"/>
    <w:rsid w:val="00972AD9"/>
    <w:rsid w:val="00972DE4"/>
    <w:rsid w:val="009752AE"/>
    <w:rsid w:val="009755BB"/>
    <w:rsid w:val="009770C1"/>
    <w:rsid w:val="00983F91"/>
    <w:rsid w:val="00984902"/>
    <w:rsid w:val="00984C66"/>
    <w:rsid w:val="009856D6"/>
    <w:rsid w:val="00985C44"/>
    <w:rsid w:val="009865CF"/>
    <w:rsid w:val="009879E6"/>
    <w:rsid w:val="00990944"/>
    <w:rsid w:val="00990A9A"/>
    <w:rsid w:val="009914B5"/>
    <w:rsid w:val="009915CE"/>
    <w:rsid w:val="0099205B"/>
    <w:rsid w:val="009952B1"/>
    <w:rsid w:val="00996355"/>
    <w:rsid w:val="009968FD"/>
    <w:rsid w:val="00997779"/>
    <w:rsid w:val="00997BDA"/>
    <w:rsid w:val="00997C0B"/>
    <w:rsid w:val="009A05F7"/>
    <w:rsid w:val="009A096A"/>
    <w:rsid w:val="009A1227"/>
    <w:rsid w:val="009A1795"/>
    <w:rsid w:val="009A31B5"/>
    <w:rsid w:val="009A4190"/>
    <w:rsid w:val="009A4766"/>
    <w:rsid w:val="009A51A2"/>
    <w:rsid w:val="009A553D"/>
    <w:rsid w:val="009A5D57"/>
    <w:rsid w:val="009A6F33"/>
    <w:rsid w:val="009A725F"/>
    <w:rsid w:val="009A7ECE"/>
    <w:rsid w:val="009B0839"/>
    <w:rsid w:val="009B0F03"/>
    <w:rsid w:val="009B19DC"/>
    <w:rsid w:val="009B217A"/>
    <w:rsid w:val="009B37BE"/>
    <w:rsid w:val="009B689E"/>
    <w:rsid w:val="009B6E41"/>
    <w:rsid w:val="009B7BEB"/>
    <w:rsid w:val="009C1034"/>
    <w:rsid w:val="009C1756"/>
    <w:rsid w:val="009C19B7"/>
    <w:rsid w:val="009C2715"/>
    <w:rsid w:val="009C3C6B"/>
    <w:rsid w:val="009C3EE1"/>
    <w:rsid w:val="009C401F"/>
    <w:rsid w:val="009C48DB"/>
    <w:rsid w:val="009C518B"/>
    <w:rsid w:val="009C5FA5"/>
    <w:rsid w:val="009C6184"/>
    <w:rsid w:val="009C7C6C"/>
    <w:rsid w:val="009D046D"/>
    <w:rsid w:val="009D1A13"/>
    <w:rsid w:val="009D2948"/>
    <w:rsid w:val="009D2D96"/>
    <w:rsid w:val="009D390C"/>
    <w:rsid w:val="009D39E0"/>
    <w:rsid w:val="009D4010"/>
    <w:rsid w:val="009D43C4"/>
    <w:rsid w:val="009D4892"/>
    <w:rsid w:val="009D542E"/>
    <w:rsid w:val="009D5753"/>
    <w:rsid w:val="009D69A8"/>
    <w:rsid w:val="009E04D7"/>
    <w:rsid w:val="009E061F"/>
    <w:rsid w:val="009E07C4"/>
    <w:rsid w:val="009E16B2"/>
    <w:rsid w:val="009E293C"/>
    <w:rsid w:val="009E2BE2"/>
    <w:rsid w:val="009E3F6B"/>
    <w:rsid w:val="009E56DC"/>
    <w:rsid w:val="009E5750"/>
    <w:rsid w:val="009E6ED8"/>
    <w:rsid w:val="009F07F5"/>
    <w:rsid w:val="009F097B"/>
    <w:rsid w:val="009F0EA4"/>
    <w:rsid w:val="009F382F"/>
    <w:rsid w:val="009F51EB"/>
    <w:rsid w:val="009F5FFD"/>
    <w:rsid w:val="009F6FF9"/>
    <w:rsid w:val="009F7D83"/>
    <w:rsid w:val="009F7EB8"/>
    <w:rsid w:val="00A00A05"/>
    <w:rsid w:val="00A01899"/>
    <w:rsid w:val="00A01A21"/>
    <w:rsid w:val="00A033AF"/>
    <w:rsid w:val="00A03D18"/>
    <w:rsid w:val="00A04268"/>
    <w:rsid w:val="00A04ADC"/>
    <w:rsid w:val="00A057BA"/>
    <w:rsid w:val="00A070B7"/>
    <w:rsid w:val="00A073FC"/>
    <w:rsid w:val="00A07791"/>
    <w:rsid w:val="00A10634"/>
    <w:rsid w:val="00A11566"/>
    <w:rsid w:val="00A11990"/>
    <w:rsid w:val="00A1258A"/>
    <w:rsid w:val="00A12885"/>
    <w:rsid w:val="00A12C2A"/>
    <w:rsid w:val="00A14D36"/>
    <w:rsid w:val="00A15EF5"/>
    <w:rsid w:val="00A15FD0"/>
    <w:rsid w:val="00A21C3D"/>
    <w:rsid w:val="00A21D1A"/>
    <w:rsid w:val="00A2251D"/>
    <w:rsid w:val="00A23A28"/>
    <w:rsid w:val="00A23A61"/>
    <w:rsid w:val="00A23D6A"/>
    <w:rsid w:val="00A2586A"/>
    <w:rsid w:val="00A25A71"/>
    <w:rsid w:val="00A25E06"/>
    <w:rsid w:val="00A26CC0"/>
    <w:rsid w:val="00A26F94"/>
    <w:rsid w:val="00A276D8"/>
    <w:rsid w:val="00A27CA9"/>
    <w:rsid w:val="00A302ED"/>
    <w:rsid w:val="00A30FEE"/>
    <w:rsid w:val="00A32125"/>
    <w:rsid w:val="00A35362"/>
    <w:rsid w:val="00A358A1"/>
    <w:rsid w:val="00A358F8"/>
    <w:rsid w:val="00A365C4"/>
    <w:rsid w:val="00A374C5"/>
    <w:rsid w:val="00A40629"/>
    <w:rsid w:val="00A408E0"/>
    <w:rsid w:val="00A41BD8"/>
    <w:rsid w:val="00A429F2"/>
    <w:rsid w:val="00A42B51"/>
    <w:rsid w:val="00A44537"/>
    <w:rsid w:val="00A454E0"/>
    <w:rsid w:val="00A475A0"/>
    <w:rsid w:val="00A50F93"/>
    <w:rsid w:val="00A5149D"/>
    <w:rsid w:val="00A520FC"/>
    <w:rsid w:val="00A5225D"/>
    <w:rsid w:val="00A52DDD"/>
    <w:rsid w:val="00A53476"/>
    <w:rsid w:val="00A536A2"/>
    <w:rsid w:val="00A56AB6"/>
    <w:rsid w:val="00A57114"/>
    <w:rsid w:val="00A60088"/>
    <w:rsid w:val="00A60EB3"/>
    <w:rsid w:val="00A60FCF"/>
    <w:rsid w:val="00A61B62"/>
    <w:rsid w:val="00A61F6B"/>
    <w:rsid w:val="00A6301D"/>
    <w:rsid w:val="00A630CF"/>
    <w:rsid w:val="00A643DB"/>
    <w:rsid w:val="00A654FC"/>
    <w:rsid w:val="00A6576D"/>
    <w:rsid w:val="00A65B0C"/>
    <w:rsid w:val="00A65E32"/>
    <w:rsid w:val="00A669A9"/>
    <w:rsid w:val="00A67653"/>
    <w:rsid w:val="00A67945"/>
    <w:rsid w:val="00A67980"/>
    <w:rsid w:val="00A70B4B"/>
    <w:rsid w:val="00A733E6"/>
    <w:rsid w:val="00A7407D"/>
    <w:rsid w:val="00A75BF8"/>
    <w:rsid w:val="00A75F4B"/>
    <w:rsid w:val="00A762B0"/>
    <w:rsid w:val="00A80477"/>
    <w:rsid w:val="00A80602"/>
    <w:rsid w:val="00A806C8"/>
    <w:rsid w:val="00A80757"/>
    <w:rsid w:val="00A8323D"/>
    <w:rsid w:val="00A83877"/>
    <w:rsid w:val="00A83DDB"/>
    <w:rsid w:val="00A843D7"/>
    <w:rsid w:val="00A8591F"/>
    <w:rsid w:val="00A86621"/>
    <w:rsid w:val="00A86E9F"/>
    <w:rsid w:val="00A87E40"/>
    <w:rsid w:val="00A87F3F"/>
    <w:rsid w:val="00A90329"/>
    <w:rsid w:val="00A90ED8"/>
    <w:rsid w:val="00A92C70"/>
    <w:rsid w:val="00A92EDF"/>
    <w:rsid w:val="00A94547"/>
    <w:rsid w:val="00A94BF6"/>
    <w:rsid w:val="00A94C48"/>
    <w:rsid w:val="00A94F6E"/>
    <w:rsid w:val="00A94F77"/>
    <w:rsid w:val="00A95178"/>
    <w:rsid w:val="00A96D2B"/>
    <w:rsid w:val="00A97375"/>
    <w:rsid w:val="00AA1623"/>
    <w:rsid w:val="00AA2708"/>
    <w:rsid w:val="00AA3D98"/>
    <w:rsid w:val="00AA43BB"/>
    <w:rsid w:val="00AA6329"/>
    <w:rsid w:val="00AA6DC7"/>
    <w:rsid w:val="00AB0407"/>
    <w:rsid w:val="00AB0FC0"/>
    <w:rsid w:val="00AB13DC"/>
    <w:rsid w:val="00AB27F1"/>
    <w:rsid w:val="00AB32CA"/>
    <w:rsid w:val="00AB396F"/>
    <w:rsid w:val="00AB3AF4"/>
    <w:rsid w:val="00AB3FBC"/>
    <w:rsid w:val="00AB48BC"/>
    <w:rsid w:val="00AB587B"/>
    <w:rsid w:val="00AB6ADC"/>
    <w:rsid w:val="00AB7B4D"/>
    <w:rsid w:val="00AB7BD1"/>
    <w:rsid w:val="00AC0C65"/>
    <w:rsid w:val="00AC0F5B"/>
    <w:rsid w:val="00AC2C18"/>
    <w:rsid w:val="00AC3294"/>
    <w:rsid w:val="00AC3FD4"/>
    <w:rsid w:val="00AC4A87"/>
    <w:rsid w:val="00AC5A11"/>
    <w:rsid w:val="00AC63A8"/>
    <w:rsid w:val="00AC6685"/>
    <w:rsid w:val="00AC66C7"/>
    <w:rsid w:val="00AD0222"/>
    <w:rsid w:val="00AD0790"/>
    <w:rsid w:val="00AD0D8E"/>
    <w:rsid w:val="00AD235D"/>
    <w:rsid w:val="00AD24F9"/>
    <w:rsid w:val="00AD27E9"/>
    <w:rsid w:val="00AD30CC"/>
    <w:rsid w:val="00AD4450"/>
    <w:rsid w:val="00AD4AE4"/>
    <w:rsid w:val="00AD629A"/>
    <w:rsid w:val="00AD6D50"/>
    <w:rsid w:val="00AD7D62"/>
    <w:rsid w:val="00AE3520"/>
    <w:rsid w:val="00AE4F5D"/>
    <w:rsid w:val="00AE5B78"/>
    <w:rsid w:val="00AE7312"/>
    <w:rsid w:val="00AE7B71"/>
    <w:rsid w:val="00AF0A94"/>
    <w:rsid w:val="00AF1FC5"/>
    <w:rsid w:val="00AF48D5"/>
    <w:rsid w:val="00AF4F52"/>
    <w:rsid w:val="00AF64B6"/>
    <w:rsid w:val="00AF762C"/>
    <w:rsid w:val="00AF7CA2"/>
    <w:rsid w:val="00B015EB"/>
    <w:rsid w:val="00B016E6"/>
    <w:rsid w:val="00B035F3"/>
    <w:rsid w:val="00B03896"/>
    <w:rsid w:val="00B04E41"/>
    <w:rsid w:val="00B060BB"/>
    <w:rsid w:val="00B0641E"/>
    <w:rsid w:val="00B06671"/>
    <w:rsid w:val="00B06737"/>
    <w:rsid w:val="00B06A01"/>
    <w:rsid w:val="00B06E03"/>
    <w:rsid w:val="00B07752"/>
    <w:rsid w:val="00B07B01"/>
    <w:rsid w:val="00B104FC"/>
    <w:rsid w:val="00B11711"/>
    <w:rsid w:val="00B11789"/>
    <w:rsid w:val="00B123EE"/>
    <w:rsid w:val="00B13099"/>
    <w:rsid w:val="00B1354E"/>
    <w:rsid w:val="00B14375"/>
    <w:rsid w:val="00B14596"/>
    <w:rsid w:val="00B14EB6"/>
    <w:rsid w:val="00B15056"/>
    <w:rsid w:val="00B1637C"/>
    <w:rsid w:val="00B16DCC"/>
    <w:rsid w:val="00B17892"/>
    <w:rsid w:val="00B20A24"/>
    <w:rsid w:val="00B20AF3"/>
    <w:rsid w:val="00B2211F"/>
    <w:rsid w:val="00B2227E"/>
    <w:rsid w:val="00B23970"/>
    <w:rsid w:val="00B23F03"/>
    <w:rsid w:val="00B248EA"/>
    <w:rsid w:val="00B249E4"/>
    <w:rsid w:val="00B252DA"/>
    <w:rsid w:val="00B256DF"/>
    <w:rsid w:val="00B261A9"/>
    <w:rsid w:val="00B26322"/>
    <w:rsid w:val="00B30158"/>
    <w:rsid w:val="00B31DEB"/>
    <w:rsid w:val="00B3243B"/>
    <w:rsid w:val="00B32567"/>
    <w:rsid w:val="00B3315F"/>
    <w:rsid w:val="00B3383E"/>
    <w:rsid w:val="00B33EF3"/>
    <w:rsid w:val="00B34CFE"/>
    <w:rsid w:val="00B35ADB"/>
    <w:rsid w:val="00B37893"/>
    <w:rsid w:val="00B41D91"/>
    <w:rsid w:val="00B42086"/>
    <w:rsid w:val="00B42AC1"/>
    <w:rsid w:val="00B42EC7"/>
    <w:rsid w:val="00B438C1"/>
    <w:rsid w:val="00B4470F"/>
    <w:rsid w:val="00B44818"/>
    <w:rsid w:val="00B44C48"/>
    <w:rsid w:val="00B45572"/>
    <w:rsid w:val="00B466A3"/>
    <w:rsid w:val="00B475A7"/>
    <w:rsid w:val="00B47D5F"/>
    <w:rsid w:val="00B5214A"/>
    <w:rsid w:val="00B53279"/>
    <w:rsid w:val="00B55388"/>
    <w:rsid w:val="00B57522"/>
    <w:rsid w:val="00B57922"/>
    <w:rsid w:val="00B6086E"/>
    <w:rsid w:val="00B60E04"/>
    <w:rsid w:val="00B60F28"/>
    <w:rsid w:val="00B616CA"/>
    <w:rsid w:val="00B61F63"/>
    <w:rsid w:val="00B62CC7"/>
    <w:rsid w:val="00B62CD4"/>
    <w:rsid w:val="00B63B24"/>
    <w:rsid w:val="00B6447B"/>
    <w:rsid w:val="00B65F39"/>
    <w:rsid w:val="00B674B5"/>
    <w:rsid w:val="00B70451"/>
    <w:rsid w:val="00B71F04"/>
    <w:rsid w:val="00B728FF"/>
    <w:rsid w:val="00B754C4"/>
    <w:rsid w:val="00B76C7C"/>
    <w:rsid w:val="00B80050"/>
    <w:rsid w:val="00B80DAC"/>
    <w:rsid w:val="00B83232"/>
    <w:rsid w:val="00B83C4A"/>
    <w:rsid w:val="00B84225"/>
    <w:rsid w:val="00B849E7"/>
    <w:rsid w:val="00B84CF5"/>
    <w:rsid w:val="00B853C0"/>
    <w:rsid w:val="00B8598E"/>
    <w:rsid w:val="00B85B27"/>
    <w:rsid w:val="00B85C34"/>
    <w:rsid w:val="00B8616E"/>
    <w:rsid w:val="00B87349"/>
    <w:rsid w:val="00B90F6D"/>
    <w:rsid w:val="00B9156A"/>
    <w:rsid w:val="00B92074"/>
    <w:rsid w:val="00B935AF"/>
    <w:rsid w:val="00B9538C"/>
    <w:rsid w:val="00B95FAE"/>
    <w:rsid w:val="00B97B1B"/>
    <w:rsid w:val="00BA012E"/>
    <w:rsid w:val="00BA04E4"/>
    <w:rsid w:val="00BA0745"/>
    <w:rsid w:val="00BA083F"/>
    <w:rsid w:val="00BA1D58"/>
    <w:rsid w:val="00BA20F6"/>
    <w:rsid w:val="00BA2F9B"/>
    <w:rsid w:val="00BA3CC6"/>
    <w:rsid w:val="00BA4053"/>
    <w:rsid w:val="00BA40BA"/>
    <w:rsid w:val="00BA4EB7"/>
    <w:rsid w:val="00BA50A1"/>
    <w:rsid w:val="00BA5A2B"/>
    <w:rsid w:val="00BA6D99"/>
    <w:rsid w:val="00BB210D"/>
    <w:rsid w:val="00BB315D"/>
    <w:rsid w:val="00BB4597"/>
    <w:rsid w:val="00BB60DD"/>
    <w:rsid w:val="00BB67F4"/>
    <w:rsid w:val="00BB6BDD"/>
    <w:rsid w:val="00BB7710"/>
    <w:rsid w:val="00BB77BE"/>
    <w:rsid w:val="00BB796E"/>
    <w:rsid w:val="00BB7FA9"/>
    <w:rsid w:val="00BC09E4"/>
    <w:rsid w:val="00BC0BFE"/>
    <w:rsid w:val="00BC18E4"/>
    <w:rsid w:val="00BC34A0"/>
    <w:rsid w:val="00BC4173"/>
    <w:rsid w:val="00BC43AC"/>
    <w:rsid w:val="00BC5529"/>
    <w:rsid w:val="00BC6A35"/>
    <w:rsid w:val="00BC6C29"/>
    <w:rsid w:val="00BC74C5"/>
    <w:rsid w:val="00BD08E5"/>
    <w:rsid w:val="00BD0B14"/>
    <w:rsid w:val="00BD0B3E"/>
    <w:rsid w:val="00BD248E"/>
    <w:rsid w:val="00BD3993"/>
    <w:rsid w:val="00BD4486"/>
    <w:rsid w:val="00BD4700"/>
    <w:rsid w:val="00BD5A21"/>
    <w:rsid w:val="00BE0F20"/>
    <w:rsid w:val="00BE2258"/>
    <w:rsid w:val="00BE2636"/>
    <w:rsid w:val="00BE2DBD"/>
    <w:rsid w:val="00BE3650"/>
    <w:rsid w:val="00BE3939"/>
    <w:rsid w:val="00BE4C1E"/>
    <w:rsid w:val="00BE4D17"/>
    <w:rsid w:val="00BE4EFF"/>
    <w:rsid w:val="00BE5A83"/>
    <w:rsid w:val="00BE6A89"/>
    <w:rsid w:val="00BE6C0E"/>
    <w:rsid w:val="00BE7B9F"/>
    <w:rsid w:val="00BE7F82"/>
    <w:rsid w:val="00BF01E4"/>
    <w:rsid w:val="00BF09FD"/>
    <w:rsid w:val="00BF0F78"/>
    <w:rsid w:val="00BF14B8"/>
    <w:rsid w:val="00BF3E8F"/>
    <w:rsid w:val="00BF418D"/>
    <w:rsid w:val="00BF63BE"/>
    <w:rsid w:val="00BF7952"/>
    <w:rsid w:val="00C00322"/>
    <w:rsid w:val="00C01A24"/>
    <w:rsid w:val="00C02E9D"/>
    <w:rsid w:val="00C0335E"/>
    <w:rsid w:val="00C10137"/>
    <w:rsid w:val="00C112BD"/>
    <w:rsid w:val="00C1192C"/>
    <w:rsid w:val="00C1239A"/>
    <w:rsid w:val="00C127FB"/>
    <w:rsid w:val="00C12BDB"/>
    <w:rsid w:val="00C13292"/>
    <w:rsid w:val="00C134C7"/>
    <w:rsid w:val="00C13E73"/>
    <w:rsid w:val="00C14302"/>
    <w:rsid w:val="00C14A7D"/>
    <w:rsid w:val="00C14C79"/>
    <w:rsid w:val="00C1518B"/>
    <w:rsid w:val="00C16B8A"/>
    <w:rsid w:val="00C217BF"/>
    <w:rsid w:val="00C217EC"/>
    <w:rsid w:val="00C21F14"/>
    <w:rsid w:val="00C22560"/>
    <w:rsid w:val="00C24BC6"/>
    <w:rsid w:val="00C26227"/>
    <w:rsid w:val="00C2699A"/>
    <w:rsid w:val="00C26DFF"/>
    <w:rsid w:val="00C316FB"/>
    <w:rsid w:val="00C31744"/>
    <w:rsid w:val="00C31F93"/>
    <w:rsid w:val="00C32AE0"/>
    <w:rsid w:val="00C32D4A"/>
    <w:rsid w:val="00C32FB5"/>
    <w:rsid w:val="00C33605"/>
    <w:rsid w:val="00C34152"/>
    <w:rsid w:val="00C3549F"/>
    <w:rsid w:val="00C36199"/>
    <w:rsid w:val="00C37091"/>
    <w:rsid w:val="00C402B8"/>
    <w:rsid w:val="00C40F76"/>
    <w:rsid w:val="00C418C3"/>
    <w:rsid w:val="00C41C48"/>
    <w:rsid w:val="00C42BEC"/>
    <w:rsid w:val="00C42C9F"/>
    <w:rsid w:val="00C438C7"/>
    <w:rsid w:val="00C447B7"/>
    <w:rsid w:val="00C4548D"/>
    <w:rsid w:val="00C46265"/>
    <w:rsid w:val="00C467F2"/>
    <w:rsid w:val="00C46C4E"/>
    <w:rsid w:val="00C46D96"/>
    <w:rsid w:val="00C46DC6"/>
    <w:rsid w:val="00C47ADE"/>
    <w:rsid w:val="00C509B5"/>
    <w:rsid w:val="00C51D12"/>
    <w:rsid w:val="00C52796"/>
    <w:rsid w:val="00C53A0E"/>
    <w:rsid w:val="00C53D62"/>
    <w:rsid w:val="00C55323"/>
    <w:rsid w:val="00C5562F"/>
    <w:rsid w:val="00C55781"/>
    <w:rsid w:val="00C57D94"/>
    <w:rsid w:val="00C60B0F"/>
    <w:rsid w:val="00C60C2F"/>
    <w:rsid w:val="00C61474"/>
    <w:rsid w:val="00C617B9"/>
    <w:rsid w:val="00C6313D"/>
    <w:rsid w:val="00C63D87"/>
    <w:rsid w:val="00C64E7E"/>
    <w:rsid w:val="00C6506A"/>
    <w:rsid w:val="00C653E0"/>
    <w:rsid w:val="00C66825"/>
    <w:rsid w:val="00C677FC"/>
    <w:rsid w:val="00C70A60"/>
    <w:rsid w:val="00C71540"/>
    <w:rsid w:val="00C725F3"/>
    <w:rsid w:val="00C72C08"/>
    <w:rsid w:val="00C73654"/>
    <w:rsid w:val="00C7396C"/>
    <w:rsid w:val="00C754AF"/>
    <w:rsid w:val="00C75E15"/>
    <w:rsid w:val="00C76E7A"/>
    <w:rsid w:val="00C80028"/>
    <w:rsid w:val="00C80D42"/>
    <w:rsid w:val="00C8105E"/>
    <w:rsid w:val="00C82E6C"/>
    <w:rsid w:val="00C87152"/>
    <w:rsid w:val="00C87A46"/>
    <w:rsid w:val="00C87C0F"/>
    <w:rsid w:val="00C9045C"/>
    <w:rsid w:val="00C90BF8"/>
    <w:rsid w:val="00C92539"/>
    <w:rsid w:val="00C939BA"/>
    <w:rsid w:val="00C93B46"/>
    <w:rsid w:val="00C940E9"/>
    <w:rsid w:val="00C9413B"/>
    <w:rsid w:val="00C94D9B"/>
    <w:rsid w:val="00C950A0"/>
    <w:rsid w:val="00C95A1F"/>
    <w:rsid w:val="00C968E8"/>
    <w:rsid w:val="00CA0664"/>
    <w:rsid w:val="00CA085F"/>
    <w:rsid w:val="00CA1415"/>
    <w:rsid w:val="00CA2C4B"/>
    <w:rsid w:val="00CA351C"/>
    <w:rsid w:val="00CA41B1"/>
    <w:rsid w:val="00CA49D5"/>
    <w:rsid w:val="00CA4C85"/>
    <w:rsid w:val="00CA5392"/>
    <w:rsid w:val="00CA56DB"/>
    <w:rsid w:val="00CA6649"/>
    <w:rsid w:val="00CA6BE6"/>
    <w:rsid w:val="00CA7888"/>
    <w:rsid w:val="00CB29EF"/>
    <w:rsid w:val="00CB4AC9"/>
    <w:rsid w:val="00CB4F50"/>
    <w:rsid w:val="00CB50D5"/>
    <w:rsid w:val="00CB52EB"/>
    <w:rsid w:val="00CB53C0"/>
    <w:rsid w:val="00CB58D6"/>
    <w:rsid w:val="00CB6606"/>
    <w:rsid w:val="00CB666F"/>
    <w:rsid w:val="00CB6BC9"/>
    <w:rsid w:val="00CB6CF6"/>
    <w:rsid w:val="00CB73FB"/>
    <w:rsid w:val="00CC08BE"/>
    <w:rsid w:val="00CC0DDB"/>
    <w:rsid w:val="00CC13F8"/>
    <w:rsid w:val="00CC37CE"/>
    <w:rsid w:val="00CC3E06"/>
    <w:rsid w:val="00CC556D"/>
    <w:rsid w:val="00CC57A0"/>
    <w:rsid w:val="00CD0E0B"/>
    <w:rsid w:val="00CD1D03"/>
    <w:rsid w:val="00CD21F2"/>
    <w:rsid w:val="00CD270C"/>
    <w:rsid w:val="00CD2C44"/>
    <w:rsid w:val="00CD35A7"/>
    <w:rsid w:val="00CD3A2D"/>
    <w:rsid w:val="00CD404D"/>
    <w:rsid w:val="00CD63F7"/>
    <w:rsid w:val="00CD7F53"/>
    <w:rsid w:val="00CE087C"/>
    <w:rsid w:val="00CE0BDB"/>
    <w:rsid w:val="00CE1037"/>
    <w:rsid w:val="00CE15E2"/>
    <w:rsid w:val="00CE1FE0"/>
    <w:rsid w:val="00CE231B"/>
    <w:rsid w:val="00CE2EFF"/>
    <w:rsid w:val="00CE36FB"/>
    <w:rsid w:val="00CE4A8E"/>
    <w:rsid w:val="00CE579D"/>
    <w:rsid w:val="00CE5DF0"/>
    <w:rsid w:val="00CE678F"/>
    <w:rsid w:val="00CE7663"/>
    <w:rsid w:val="00CF02CC"/>
    <w:rsid w:val="00CF1884"/>
    <w:rsid w:val="00CF2A19"/>
    <w:rsid w:val="00CF41F2"/>
    <w:rsid w:val="00CF4DA0"/>
    <w:rsid w:val="00CF4FEE"/>
    <w:rsid w:val="00CF5BD6"/>
    <w:rsid w:val="00CF6022"/>
    <w:rsid w:val="00D002B4"/>
    <w:rsid w:val="00D00793"/>
    <w:rsid w:val="00D009F3"/>
    <w:rsid w:val="00D0161C"/>
    <w:rsid w:val="00D01A3E"/>
    <w:rsid w:val="00D0209B"/>
    <w:rsid w:val="00D02B2B"/>
    <w:rsid w:val="00D04DDB"/>
    <w:rsid w:val="00D04E96"/>
    <w:rsid w:val="00D05868"/>
    <w:rsid w:val="00D06BEA"/>
    <w:rsid w:val="00D0716B"/>
    <w:rsid w:val="00D07ACD"/>
    <w:rsid w:val="00D07D60"/>
    <w:rsid w:val="00D11554"/>
    <w:rsid w:val="00D1211A"/>
    <w:rsid w:val="00D149B2"/>
    <w:rsid w:val="00D14AC3"/>
    <w:rsid w:val="00D14B67"/>
    <w:rsid w:val="00D15D42"/>
    <w:rsid w:val="00D15DB1"/>
    <w:rsid w:val="00D16BDB"/>
    <w:rsid w:val="00D17221"/>
    <w:rsid w:val="00D17CBE"/>
    <w:rsid w:val="00D17F55"/>
    <w:rsid w:val="00D219DD"/>
    <w:rsid w:val="00D23761"/>
    <w:rsid w:val="00D23D38"/>
    <w:rsid w:val="00D24A5A"/>
    <w:rsid w:val="00D25A75"/>
    <w:rsid w:val="00D26278"/>
    <w:rsid w:val="00D2648C"/>
    <w:rsid w:val="00D26A9D"/>
    <w:rsid w:val="00D27153"/>
    <w:rsid w:val="00D274EA"/>
    <w:rsid w:val="00D30355"/>
    <w:rsid w:val="00D3072D"/>
    <w:rsid w:val="00D30B2D"/>
    <w:rsid w:val="00D31705"/>
    <w:rsid w:val="00D33926"/>
    <w:rsid w:val="00D33FFD"/>
    <w:rsid w:val="00D3425D"/>
    <w:rsid w:val="00D3447E"/>
    <w:rsid w:val="00D34E94"/>
    <w:rsid w:val="00D35975"/>
    <w:rsid w:val="00D35DEB"/>
    <w:rsid w:val="00D35F5A"/>
    <w:rsid w:val="00D36470"/>
    <w:rsid w:val="00D367F9"/>
    <w:rsid w:val="00D37525"/>
    <w:rsid w:val="00D405FF"/>
    <w:rsid w:val="00D4333F"/>
    <w:rsid w:val="00D43378"/>
    <w:rsid w:val="00D440D1"/>
    <w:rsid w:val="00D4426C"/>
    <w:rsid w:val="00D44C03"/>
    <w:rsid w:val="00D45DC8"/>
    <w:rsid w:val="00D46107"/>
    <w:rsid w:val="00D46362"/>
    <w:rsid w:val="00D46DB3"/>
    <w:rsid w:val="00D509F7"/>
    <w:rsid w:val="00D50D2F"/>
    <w:rsid w:val="00D50E32"/>
    <w:rsid w:val="00D51676"/>
    <w:rsid w:val="00D51C6B"/>
    <w:rsid w:val="00D51EE2"/>
    <w:rsid w:val="00D52451"/>
    <w:rsid w:val="00D52943"/>
    <w:rsid w:val="00D52B99"/>
    <w:rsid w:val="00D541D1"/>
    <w:rsid w:val="00D54673"/>
    <w:rsid w:val="00D54CF6"/>
    <w:rsid w:val="00D567CA"/>
    <w:rsid w:val="00D5787A"/>
    <w:rsid w:val="00D60A1C"/>
    <w:rsid w:val="00D61433"/>
    <w:rsid w:val="00D62B4D"/>
    <w:rsid w:val="00D62C73"/>
    <w:rsid w:val="00D632CD"/>
    <w:rsid w:val="00D63D18"/>
    <w:rsid w:val="00D649E6"/>
    <w:rsid w:val="00D6544C"/>
    <w:rsid w:val="00D65645"/>
    <w:rsid w:val="00D65A18"/>
    <w:rsid w:val="00D660AA"/>
    <w:rsid w:val="00D66FC2"/>
    <w:rsid w:val="00D720D6"/>
    <w:rsid w:val="00D722B8"/>
    <w:rsid w:val="00D7233D"/>
    <w:rsid w:val="00D730A3"/>
    <w:rsid w:val="00D73241"/>
    <w:rsid w:val="00D74401"/>
    <w:rsid w:val="00D7574E"/>
    <w:rsid w:val="00D77DA6"/>
    <w:rsid w:val="00D77E5E"/>
    <w:rsid w:val="00D80965"/>
    <w:rsid w:val="00D80E89"/>
    <w:rsid w:val="00D81187"/>
    <w:rsid w:val="00D81795"/>
    <w:rsid w:val="00D8207E"/>
    <w:rsid w:val="00D8269C"/>
    <w:rsid w:val="00D83FC5"/>
    <w:rsid w:val="00D843B7"/>
    <w:rsid w:val="00D84BBC"/>
    <w:rsid w:val="00D84E28"/>
    <w:rsid w:val="00D84E7A"/>
    <w:rsid w:val="00D853F7"/>
    <w:rsid w:val="00D859F8"/>
    <w:rsid w:val="00D8601B"/>
    <w:rsid w:val="00D861E7"/>
    <w:rsid w:val="00D869E6"/>
    <w:rsid w:val="00D909E1"/>
    <w:rsid w:val="00D91FD8"/>
    <w:rsid w:val="00D92F54"/>
    <w:rsid w:val="00D92F6C"/>
    <w:rsid w:val="00D938DC"/>
    <w:rsid w:val="00D946F6"/>
    <w:rsid w:val="00D95B01"/>
    <w:rsid w:val="00D9610B"/>
    <w:rsid w:val="00D9693F"/>
    <w:rsid w:val="00D97391"/>
    <w:rsid w:val="00DA157D"/>
    <w:rsid w:val="00DA1768"/>
    <w:rsid w:val="00DA191F"/>
    <w:rsid w:val="00DA1E2F"/>
    <w:rsid w:val="00DA294D"/>
    <w:rsid w:val="00DA3727"/>
    <w:rsid w:val="00DA3A13"/>
    <w:rsid w:val="00DA5E1E"/>
    <w:rsid w:val="00DB2BCA"/>
    <w:rsid w:val="00DB4102"/>
    <w:rsid w:val="00DB4BC3"/>
    <w:rsid w:val="00DB5450"/>
    <w:rsid w:val="00DB5B12"/>
    <w:rsid w:val="00DB5EA5"/>
    <w:rsid w:val="00DC00B6"/>
    <w:rsid w:val="00DC01A0"/>
    <w:rsid w:val="00DC0831"/>
    <w:rsid w:val="00DC0CBB"/>
    <w:rsid w:val="00DC106D"/>
    <w:rsid w:val="00DC28D3"/>
    <w:rsid w:val="00DC4409"/>
    <w:rsid w:val="00DC4992"/>
    <w:rsid w:val="00DC56B2"/>
    <w:rsid w:val="00DC585F"/>
    <w:rsid w:val="00DC5CC6"/>
    <w:rsid w:val="00DC62D4"/>
    <w:rsid w:val="00DC67F5"/>
    <w:rsid w:val="00DC7B1E"/>
    <w:rsid w:val="00DC7ECB"/>
    <w:rsid w:val="00DC7FF2"/>
    <w:rsid w:val="00DD26AE"/>
    <w:rsid w:val="00DD2C85"/>
    <w:rsid w:val="00DD4293"/>
    <w:rsid w:val="00DD59A3"/>
    <w:rsid w:val="00DD6129"/>
    <w:rsid w:val="00DD62A5"/>
    <w:rsid w:val="00DD6303"/>
    <w:rsid w:val="00DD66B0"/>
    <w:rsid w:val="00DD71EA"/>
    <w:rsid w:val="00DD7763"/>
    <w:rsid w:val="00DD7916"/>
    <w:rsid w:val="00DE040A"/>
    <w:rsid w:val="00DE149E"/>
    <w:rsid w:val="00DE25AF"/>
    <w:rsid w:val="00DE2EB2"/>
    <w:rsid w:val="00DE2F3D"/>
    <w:rsid w:val="00DE3841"/>
    <w:rsid w:val="00DE3D02"/>
    <w:rsid w:val="00DE50AF"/>
    <w:rsid w:val="00DE5303"/>
    <w:rsid w:val="00DE53B7"/>
    <w:rsid w:val="00DE53E0"/>
    <w:rsid w:val="00DE5670"/>
    <w:rsid w:val="00DE6316"/>
    <w:rsid w:val="00DE69D0"/>
    <w:rsid w:val="00DE6BEB"/>
    <w:rsid w:val="00DE7D65"/>
    <w:rsid w:val="00DF04BF"/>
    <w:rsid w:val="00DF0FFD"/>
    <w:rsid w:val="00DF1198"/>
    <w:rsid w:val="00DF16BB"/>
    <w:rsid w:val="00DF349A"/>
    <w:rsid w:val="00DF4E5B"/>
    <w:rsid w:val="00DF583B"/>
    <w:rsid w:val="00DF636F"/>
    <w:rsid w:val="00DF7E6D"/>
    <w:rsid w:val="00E003A4"/>
    <w:rsid w:val="00E00D0A"/>
    <w:rsid w:val="00E00FD5"/>
    <w:rsid w:val="00E02095"/>
    <w:rsid w:val="00E03BFF"/>
    <w:rsid w:val="00E0625C"/>
    <w:rsid w:val="00E06B54"/>
    <w:rsid w:val="00E0733F"/>
    <w:rsid w:val="00E10A82"/>
    <w:rsid w:val="00E10FDE"/>
    <w:rsid w:val="00E12212"/>
    <w:rsid w:val="00E132E2"/>
    <w:rsid w:val="00E15044"/>
    <w:rsid w:val="00E154DE"/>
    <w:rsid w:val="00E16F5B"/>
    <w:rsid w:val="00E17E1C"/>
    <w:rsid w:val="00E208AA"/>
    <w:rsid w:val="00E20E24"/>
    <w:rsid w:val="00E20F8D"/>
    <w:rsid w:val="00E21368"/>
    <w:rsid w:val="00E21CB8"/>
    <w:rsid w:val="00E2304E"/>
    <w:rsid w:val="00E23350"/>
    <w:rsid w:val="00E236AD"/>
    <w:rsid w:val="00E238F0"/>
    <w:rsid w:val="00E23A5C"/>
    <w:rsid w:val="00E24FA9"/>
    <w:rsid w:val="00E2580B"/>
    <w:rsid w:val="00E25847"/>
    <w:rsid w:val="00E25C8C"/>
    <w:rsid w:val="00E26B48"/>
    <w:rsid w:val="00E26E86"/>
    <w:rsid w:val="00E27141"/>
    <w:rsid w:val="00E27C54"/>
    <w:rsid w:val="00E300B9"/>
    <w:rsid w:val="00E30F17"/>
    <w:rsid w:val="00E31047"/>
    <w:rsid w:val="00E31D34"/>
    <w:rsid w:val="00E320E7"/>
    <w:rsid w:val="00E32108"/>
    <w:rsid w:val="00E32500"/>
    <w:rsid w:val="00E3281F"/>
    <w:rsid w:val="00E335A6"/>
    <w:rsid w:val="00E33A71"/>
    <w:rsid w:val="00E34737"/>
    <w:rsid w:val="00E36A56"/>
    <w:rsid w:val="00E36C69"/>
    <w:rsid w:val="00E37B93"/>
    <w:rsid w:val="00E42172"/>
    <w:rsid w:val="00E42BA5"/>
    <w:rsid w:val="00E43C2D"/>
    <w:rsid w:val="00E446CF"/>
    <w:rsid w:val="00E45074"/>
    <w:rsid w:val="00E46CD5"/>
    <w:rsid w:val="00E50DF4"/>
    <w:rsid w:val="00E50E22"/>
    <w:rsid w:val="00E54C94"/>
    <w:rsid w:val="00E54DEA"/>
    <w:rsid w:val="00E551D1"/>
    <w:rsid w:val="00E5528D"/>
    <w:rsid w:val="00E56ED4"/>
    <w:rsid w:val="00E576D7"/>
    <w:rsid w:val="00E57744"/>
    <w:rsid w:val="00E6049F"/>
    <w:rsid w:val="00E628DE"/>
    <w:rsid w:val="00E6694A"/>
    <w:rsid w:val="00E70645"/>
    <w:rsid w:val="00E7092D"/>
    <w:rsid w:val="00E7126B"/>
    <w:rsid w:val="00E714D4"/>
    <w:rsid w:val="00E71C4F"/>
    <w:rsid w:val="00E72004"/>
    <w:rsid w:val="00E724FB"/>
    <w:rsid w:val="00E741A8"/>
    <w:rsid w:val="00E744DC"/>
    <w:rsid w:val="00E7596A"/>
    <w:rsid w:val="00E75E17"/>
    <w:rsid w:val="00E76684"/>
    <w:rsid w:val="00E76951"/>
    <w:rsid w:val="00E80E97"/>
    <w:rsid w:val="00E8132D"/>
    <w:rsid w:val="00E81957"/>
    <w:rsid w:val="00E81D6E"/>
    <w:rsid w:val="00E81F70"/>
    <w:rsid w:val="00E83526"/>
    <w:rsid w:val="00E839B1"/>
    <w:rsid w:val="00E83B39"/>
    <w:rsid w:val="00E849EE"/>
    <w:rsid w:val="00E87D11"/>
    <w:rsid w:val="00E90E5A"/>
    <w:rsid w:val="00E91276"/>
    <w:rsid w:val="00E91D68"/>
    <w:rsid w:val="00E91E5F"/>
    <w:rsid w:val="00E92337"/>
    <w:rsid w:val="00E92F70"/>
    <w:rsid w:val="00E9327E"/>
    <w:rsid w:val="00E94C79"/>
    <w:rsid w:val="00E95F8C"/>
    <w:rsid w:val="00EA016F"/>
    <w:rsid w:val="00EA1958"/>
    <w:rsid w:val="00EA3DE2"/>
    <w:rsid w:val="00EA63D4"/>
    <w:rsid w:val="00EA7721"/>
    <w:rsid w:val="00EA78C0"/>
    <w:rsid w:val="00EA7A62"/>
    <w:rsid w:val="00EA7EB4"/>
    <w:rsid w:val="00EB0200"/>
    <w:rsid w:val="00EB1288"/>
    <w:rsid w:val="00EB21EF"/>
    <w:rsid w:val="00EB266D"/>
    <w:rsid w:val="00EB2F0D"/>
    <w:rsid w:val="00EB3242"/>
    <w:rsid w:val="00EB3ABD"/>
    <w:rsid w:val="00EB3C20"/>
    <w:rsid w:val="00EB3E30"/>
    <w:rsid w:val="00EB3EC8"/>
    <w:rsid w:val="00EB49B8"/>
    <w:rsid w:val="00EB4BD7"/>
    <w:rsid w:val="00EB6435"/>
    <w:rsid w:val="00EB70E3"/>
    <w:rsid w:val="00EB75AC"/>
    <w:rsid w:val="00EB7B57"/>
    <w:rsid w:val="00EB7DB7"/>
    <w:rsid w:val="00EC0954"/>
    <w:rsid w:val="00EC0F2B"/>
    <w:rsid w:val="00EC13B4"/>
    <w:rsid w:val="00EC2DCD"/>
    <w:rsid w:val="00EC2ED1"/>
    <w:rsid w:val="00EC35D8"/>
    <w:rsid w:val="00EC3B8F"/>
    <w:rsid w:val="00EC5370"/>
    <w:rsid w:val="00EC5D38"/>
    <w:rsid w:val="00EC5F82"/>
    <w:rsid w:val="00EC66BF"/>
    <w:rsid w:val="00EC6F51"/>
    <w:rsid w:val="00ED019F"/>
    <w:rsid w:val="00ED0AB3"/>
    <w:rsid w:val="00ED17A9"/>
    <w:rsid w:val="00ED23A8"/>
    <w:rsid w:val="00ED2573"/>
    <w:rsid w:val="00ED2A41"/>
    <w:rsid w:val="00ED3478"/>
    <w:rsid w:val="00ED474C"/>
    <w:rsid w:val="00ED4F7A"/>
    <w:rsid w:val="00ED5C88"/>
    <w:rsid w:val="00ED5CF4"/>
    <w:rsid w:val="00EE1FF0"/>
    <w:rsid w:val="00EE2D7B"/>
    <w:rsid w:val="00EE2F5A"/>
    <w:rsid w:val="00EE38C6"/>
    <w:rsid w:val="00EE5714"/>
    <w:rsid w:val="00EE595A"/>
    <w:rsid w:val="00EE6D0C"/>
    <w:rsid w:val="00EF0A5C"/>
    <w:rsid w:val="00EF0B2C"/>
    <w:rsid w:val="00EF2EF3"/>
    <w:rsid w:val="00EF3E69"/>
    <w:rsid w:val="00EF50EF"/>
    <w:rsid w:val="00EF66C9"/>
    <w:rsid w:val="00EF6F60"/>
    <w:rsid w:val="00EF7338"/>
    <w:rsid w:val="00EF74A7"/>
    <w:rsid w:val="00F00FC5"/>
    <w:rsid w:val="00F01512"/>
    <w:rsid w:val="00F01804"/>
    <w:rsid w:val="00F01B1E"/>
    <w:rsid w:val="00F02258"/>
    <w:rsid w:val="00F0514A"/>
    <w:rsid w:val="00F0535E"/>
    <w:rsid w:val="00F07F64"/>
    <w:rsid w:val="00F1050A"/>
    <w:rsid w:val="00F10799"/>
    <w:rsid w:val="00F11F3A"/>
    <w:rsid w:val="00F12760"/>
    <w:rsid w:val="00F144E7"/>
    <w:rsid w:val="00F15F54"/>
    <w:rsid w:val="00F16270"/>
    <w:rsid w:val="00F1678E"/>
    <w:rsid w:val="00F16FB0"/>
    <w:rsid w:val="00F1734A"/>
    <w:rsid w:val="00F1758A"/>
    <w:rsid w:val="00F17B36"/>
    <w:rsid w:val="00F17E56"/>
    <w:rsid w:val="00F201C9"/>
    <w:rsid w:val="00F20853"/>
    <w:rsid w:val="00F2261A"/>
    <w:rsid w:val="00F22745"/>
    <w:rsid w:val="00F22E45"/>
    <w:rsid w:val="00F238E4"/>
    <w:rsid w:val="00F23D98"/>
    <w:rsid w:val="00F248AA"/>
    <w:rsid w:val="00F251E8"/>
    <w:rsid w:val="00F2562D"/>
    <w:rsid w:val="00F26F67"/>
    <w:rsid w:val="00F27AA1"/>
    <w:rsid w:val="00F30735"/>
    <w:rsid w:val="00F3085F"/>
    <w:rsid w:val="00F309C5"/>
    <w:rsid w:val="00F31034"/>
    <w:rsid w:val="00F31AAA"/>
    <w:rsid w:val="00F322A1"/>
    <w:rsid w:val="00F32A25"/>
    <w:rsid w:val="00F3422F"/>
    <w:rsid w:val="00F35C89"/>
    <w:rsid w:val="00F37D55"/>
    <w:rsid w:val="00F4195D"/>
    <w:rsid w:val="00F42B9C"/>
    <w:rsid w:val="00F442E8"/>
    <w:rsid w:val="00F4443B"/>
    <w:rsid w:val="00F45321"/>
    <w:rsid w:val="00F453CB"/>
    <w:rsid w:val="00F45A30"/>
    <w:rsid w:val="00F46F46"/>
    <w:rsid w:val="00F47C37"/>
    <w:rsid w:val="00F5242C"/>
    <w:rsid w:val="00F53A4F"/>
    <w:rsid w:val="00F540B8"/>
    <w:rsid w:val="00F546F4"/>
    <w:rsid w:val="00F54768"/>
    <w:rsid w:val="00F54E44"/>
    <w:rsid w:val="00F54E5A"/>
    <w:rsid w:val="00F55472"/>
    <w:rsid w:val="00F55664"/>
    <w:rsid w:val="00F55CC7"/>
    <w:rsid w:val="00F56122"/>
    <w:rsid w:val="00F5758C"/>
    <w:rsid w:val="00F607FE"/>
    <w:rsid w:val="00F612EF"/>
    <w:rsid w:val="00F62816"/>
    <w:rsid w:val="00F6288F"/>
    <w:rsid w:val="00F6292E"/>
    <w:rsid w:val="00F644AB"/>
    <w:rsid w:val="00F64D9D"/>
    <w:rsid w:val="00F65495"/>
    <w:rsid w:val="00F65AB2"/>
    <w:rsid w:val="00F65BE6"/>
    <w:rsid w:val="00F65C41"/>
    <w:rsid w:val="00F66166"/>
    <w:rsid w:val="00F6778E"/>
    <w:rsid w:val="00F67962"/>
    <w:rsid w:val="00F67C52"/>
    <w:rsid w:val="00F71FB3"/>
    <w:rsid w:val="00F720E0"/>
    <w:rsid w:val="00F72644"/>
    <w:rsid w:val="00F72A92"/>
    <w:rsid w:val="00F72C02"/>
    <w:rsid w:val="00F737B4"/>
    <w:rsid w:val="00F7387E"/>
    <w:rsid w:val="00F73EB6"/>
    <w:rsid w:val="00F74F1E"/>
    <w:rsid w:val="00F75190"/>
    <w:rsid w:val="00F7698A"/>
    <w:rsid w:val="00F77191"/>
    <w:rsid w:val="00F77405"/>
    <w:rsid w:val="00F80043"/>
    <w:rsid w:val="00F81DD1"/>
    <w:rsid w:val="00F8320A"/>
    <w:rsid w:val="00F8363D"/>
    <w:rsid w:val="00F8365F"/>
    <w:rsid w:val="00F84334"/>
    <w:rsid w:val="00F8538D"/>
    <w:rsid w:val="00F856A4"/>
    <w:rsid w:val="00F861C1"/>
    <w:rsid w:val="00F8778E"/>
    <w:rsid w:val="00F9006F"/>
    <w:rsid w:val="00F9020F"/>
    <w:rsid w:val="00F907F7"/>
    <w:rsid w:val="00F92D54"/>
    <w:rsid w:val="00F93068"/>
    <w:rsid w:val="00F93AB7"/>
    <w:rsid w:val="00F95E5A"/>
    <w:rsid w:val="00F96BE4"/>
    <w:rsid w:val="00F972EA"/>
    <w:rsid w:val="00F97645"/>
    <w:rsid w:val="00FA0D80"/>
    <w:rsid w:val="00FA0EE0"/>
    <w:rsid w:val="00FA2D81"/>
    <w:rsid w:val="00FA43D4"/>
    <w:rsid w:val="00FA62D5"/>
    <w:rsid w:val="00FA65A1"/>
    <w:rsid w:val="00FA697D"/>
    <w:rsid w:val="00FA6980"/>
    <w:rsid w:val="00FA73CC"/>
    <w:rsid w:val="00FB0262"/>
    <w:rsid w:val="00FB351A"/>
    <w:rsid w:val="00FB39C0"/>
    <w:rsid w:val="00FB3C06"/>
    <w:rsid w:val="00FB3C36"/>
    <w:rsid w:val="00FB3FF3"/>
    <w:rsid w:val="00FB41D8"/>
    <w:rsid w:val="00FB428C"/>
    <w:rsid w:val="00FB497B"/>
    <w:rsid w:val="00FB49FE"/>
    <w:rsid w:val="00FB5B67"/>
    <w:rsid w:val="00FB6327"/>
    <w:rsid w:val="00FB6BAD"/>
    <w:rsid w:val="00FB6D55"/>
    <w:rsid w:val="00FC0227"/>
    <w:rsid w:val="00FC1DFC"/>
    <w:rsid w:val="00FC2BF2"/>
    <w:rsid w:val="00FC350F"/>
    <w:rsid w:val="00FC3F98"/>
    <w:rsid w:val="00FC44F0"/>
    <w:rsid w:val="00FC71E1"/>
    <w:rsid w:val="00FC7A39"/>
    <w:rsid w:val="00FD123E"/>
    <w:rsid w:val="00FD1ABA"/>
    <w:rsid w:val="00FD1FD5"/>
    <w:rsid w:val="00FD32F7"/>
    <w:rsid w:val="00FD54F9"/>
    <w:rsid w:val="00FD6EBA"/>
    <w:rsid w:val="00FD7072"/>
    <w:rsid w:val="00FD7356"/>
    <w:rsid w:val="00FE2483"/>
    <w:rsid w:val="00FE342C"/>
    <w:rsid w:val="00FE3617"/>
    <w:rsid w:val="00FE4869"/>
    <w:rsid w:val="00FE5476"/>
    <w:rsid w:val="00FE5891"/>
    <w:rsid w:val="00FE653D"/>
    <w:rsid w:val="00FE797F"/>
    <w:rsid w:val="00FF0DFB"/>
    <w:rsid w:val="00FF175E"/>
    <w:rsid w:val="00FF398E"/>
    <w:rsid w:val="00FF41FD"/>
    <w:rsid w:val="00FF48E5"/>
    <w:rsid w:val="00FF4C9E"/>
    <w:rsid w:val="00FF4CB9"/>
    <w:rsid w:val="00FF4EAB"/>
    <w:rsid w:val="00FF588F"/>
    <w:rsid w:val="00FF58DC"/>
    <w:rsid w:val="00FF5BB5"/>
    <w:rsid w:val="00FF5E93"/>
    <w:rsid w:val="00FF5FA3"/>
    <w:rsid w:val="00FF6C0A"/>
    <w:rsid w:val="00FF7B12"/>
    <w:rsid w:val="00FF7FC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09621D"/>
  <w15:docId w15:val="{D27E1916-8921-42D6-A75B-6234FAD8F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2258"/>
  </w:style>
  <w:style w:type="paragraph" w:styleId="Heading1">
    <w:name w:val="heading 1"/>
    <w:aliases w:val="H2,No numbers,PBC,h1,Article Heading,Framew.1,H1,Heading 1(2),Hoofdstukkop"/>
    <w:basedOn w:val="Normal"/>
    <w:next w:val="Normal"/>
    <w:link w:val="Heading1Char"/>
    <w:uiPriority w:val="9"/>
    <w:qFormat/>
    <w:rsid w:val="001F5B00"/>
    <w:pPr>
      <w:keepNext/>
      <w:keepLines/>
      <w:numPr>
        <w:numId w:val="1"/>
      </w:numPr>
      <w:spacing w:before="120" w:after="120" w:line="240" w:lineRule="auto"/>
      <w:jc w:val="center"/>
      <w:outlineLvl w:val="0"/>
    </w:pPr>
    <w:rPr>
      <w:rFonts w:ascii="Lato" w:eastAsiaTheme="majorEastAsia" w:hAnsi="Lato" w:cstheme="minorHAnsi"/>
      <w:b/>
      <w:bCs/>
      <w:sz w:val="24"/>
      <w:szCs w:val="24"/>
    </w:rPr>
  </w:style>
  <w:style w:type="paragraph" w:styleId="Heading2">
    <w:name w:val="heading 2"/>
    <w:aliases w:val="2,2PBC,h2,sub-sect,21,PA Major Section,Paragraafkop,Section Heading,h21,sub-sect1"/>
    <w:basedOn w:val="Normal"/>
    <w:next w:val="Normal"/>
    <w:link w:val="Heading2Char"/>
    <w:uiPriority w:val="9"/>
    <w:unhideWhenUsed/>
    <w:qFormat/>
    <w:rsid w:val="001F5B00"/>
    <w:pPr>
      <w:keepNext/>
      <w:keepLines/>
      <w:numPr>
        <w:ilvl w:val="1"/>
        <w:numId w:val="1"/>
      </w:numPr>
      <w:spacing w:after="120" w:line="240" w:lineRule="auto"/>
      <w:ind w:left="709" w:hanging="709"/>
      <w:jc w:val="both"/>
      <w:outlineLvl w:val="1"/>
    </w:pPr>
    <w:rPr>
      <w:rFonts w:ascii="Lato" w:eastAsiaTheme="majorEastAsia" w:hAnsi="Lato" w:cstheme="minorHAnsi"/>
    </w:rPr>
  </w:style>
  <w:style w:type="paragraph" w:styleId="Heading3">
    <w:name w:val="heading 3"/>
    <w:aliases w:val="h3,3,H3,Lev 3,Subparagraafkop"/>
    <w:basedOn w:val="Normal"/>
    <w:next w:val="Normal"/>
    <w:link w:val="Heading3Char"/>
    <w:uiPriority w:val="9"/>
    <w:unhideWhenUsed/>
    <w:qFormat/>
    <w:rsid w:val="000E41DD"/>
    <w:pPr>
      <w:keepNext/>
      <w:keepLines/>
      <w:numPr>
        <w:ilvl w:val="2"/>
        <w:numId w:val="1"/>
      </w:numPr>
      <w:spacing w:after="120" w:line="240" w:lineRule="auto"/>
      <w:jc w:val="both"/>
      <w:outlineLvl w:val="2"/>
    </w:pPr>
    <w:rPr>
      <w:rFonts w:ascii="Lato" w:eastAsiaTheme="majorEastAsia" w:hAnsi="Lato" w:cstheme="minorHAnsi"/>
    </w:rPr>
  </w:style>
  <w:style w:type="paragraph" w:styleId="Heading4">
    <w:name w:val="heading 4"/>
    <w:aliases w:val="h4,smlouva"/>
    <w:basedOn w:val="Normal"/>
    <w:next w:val="Normal"/>
    <w:link w:val="Heading4Char"/>
    <w:uiPriority w:val="9"/>
    <w:unhideWhenUsed/>
    <w:qFormat/>
    <w:rsid w:val="0066382F"/>
    <w:pPr>
      <w:keepNext/>
      <w:keepLines/>
      <w:numPr>
        <w:ilvl w:val="3"/>
        <w:numId w:val="1"/>
      </w:numPr>
      <w:spacing w:after="120" w:line="240" w:lineRule="auto"/>
      <w:ind w:left="709" w:hanging="709"/>
      <w:jc w:val="both"/>
      <w:outlineLvl w:val="3"/>
    </w:pPr>
    <w:rPr>
      <w:rFonts w:ascii="Lato" w:eastAsiaTheme="majorEastAsia" w:hAnsi="Lato" w:cstheme="minorHAnsi"/>
    </w:rPr>
  </w:style>
  <w:style w:type="paragraph" w:styleId="Heading5">
    <w:name w:val="heading 5"/>
    <w:aliases w:val="Heading 5 Salans Sub Heading"/>
    <w:basedOn w:val="Normal"/>
    <w:next w:val="Normal"/>
    <w:link w:val="Heading5Char"/>
    <w:uiPriority w:val="9"/>
    <w:unhideWhenUsed/>
    <w:qFormat/>
    <w:rsid w:val="00B15056"/>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aliases w:val="(I),Bullet (Single Lines),H6,I,Legal Level 1.,Square Bullet list,6,Lev 6"/>
    <w:basedOn w:val="Normal"/>
    <w:next w:val="Normal"/>
    <w:link w:val="Heading6Char"/>
    <w:uiPriority w:val="9"/>
    <w:unhideWhenUsed/>
    <w:qFormat/>
    <w:rsid w:val="00B15056"/>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aliases w:val="H7,Indented hyphen,Legal Level 1.1."/>
    <w:basedOn w:val="Normal"/>
    <w:next w:val="Normal"/>
    <w:link w:val="Heading7Char"/>
    <w:uiPriority w:val="9"/>
    <w:unhideWhenUsed/>
    <w:qFormat/>
    <w:rsid w:val="00B15056"/>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aliases w:val="Bullet 1,H8,Legal Level 1.1.1."/>
    <w:basedOn w:val="Normal"/>
    <w:next w:val="Normal"/>
    <w:link w:val="Heading8Char"/>
    <w:uiPriority w:val="9"/>
    <w:unhideWhenUsed/>
    <w:qFormat/>
    <w:rsid w:val="00B1505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B1505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2 Char,No numbers Char,PBC Char,h1 Char,Article Heading Char,Framew.1 Char,H1 Char,Heading 1(2) Char,Hoofdstukkop Char"/>
    <w:basedOn w:val="DefaultParagraphFont"/>
    <w:link w:val="Heading1"/>
    <w:uiPriority w:val="9"/>
    <w:rsid w:val="001F5B00"/>
    <w:rPr>
      <w:rFonts w:ascii="Lato" w:eastAsiaTheme="majorEastAsia" w:hAnsi="Lato" w:cstheme="minorHAnsi"/>
      <w:b/>
      <w:bCs/>
      <w:sz w:val="24"/>
      <w:szCs w:val="24"/>
    </w:rPr>
  </w:style>
  <w:style w:type="character" w:customStyle="1" w:styleId="Heading2Char">
    <w:name w:val="Heading 2 Char"/>
    <w:aliases w:val="2 Char,2PBC Char,h2 Char,sub-sect Char,21 Char,PA Major Section Char,Paragraafkop Char,Section Heading Char,h21 Char,sub-sect1 Char"/>
    <w:basedOn w:val="DefaultParagraphFont"/>
    <w:link w:val="Heading2"/>
    <w:uiPriority w:val="9"/>
    <w:rsid w:val="001F5B00"/>
    <w:rPr>
      <w:rFonts w:ascii="Lato" w:eastAsiaTheme="majorEastAsia" w:hAnsi="Lato" w:cstheme="minorHAnsi"/>
    </w:rPr>
  </w:style>
  <w:style w:type="character" w:customStyle="1" w:styleId="Heading3Char">
    <w:name w:val="Heading 3 Char"/>
    <w:aliases w:val="h3 Char,3 Char,H3 Char,Lev 3 Char,Subparagraafkop Char"/>
    <w:basedOn w:val="DefaultParagraphFont"/>
    <w:link w:val="Heading3"/>
    <w:uiPriority w:val="9"/>
    <w:rsid w:val="000E41DD"/>
    <w:rPr>
      <w:rFonts w:ascii="Lato" w:eastAsiaTheme="majorEastAsia" w:hAnsi="Lato" w:cstheme="minorHAnsi"/>
    </w:rPr>
  </w:style>
  <w:style w:type="character" w:customStyle="1" w:styleId="Heading4Char">
    <w:name w:val="Heading 4 Char"/>
    <w:aliases w:val="h4 Char,smlouva Char"/>
    <w:basedOn w:val="DefaultParagraphFont"/>
    <w:link w:val="Heading4"/>
    <w:uiPriority w:val="9"/>
    <w:rsid w:val="0066382F"/>
    <w:rPr>
      <w:rFonts w:ascii="Lato" w:eastAsiaTheme="majorEastAsia" w:hAnsi="Lato" w:cstheme="minorHAnsi"/>
    </w:rPr>
  </w:style>
  <w:style w:type="character" w:customStyle="1" w:styleId="Heading5Char">
    <w:name w:val="Heading 5 Char"/>
    <w:aliases w:val="Heading 5 Salans Sub Heading Char"/>
    <w:basedOn w:val="DefaultParagraphFont"/>
    <w:link w:val="Heading5"/>
    <w:uiPriority w:val="9"/>
    <w:rsid w:val="00B15056"/>
    <w:rPr>
      <w:rFonts w:asciiTheme="majorHAnsi" w:eastAsiaTheme="majorEastAsia" w:hAnsiTheme="majorHAnsi" w:cstheme="majorBidi"/>
      <w:color w:val="2F5496" w:themeColor="accent1" w:themeShade="BF"/>
    </w:rPr>
  </w:style>
  <w:style w:type="character" w:customStyle="1" w:styleId="Heading6Char">
    <w:name w:val="Heading 6 Char"/>
    <w:aliases w:val="(I) Char,Bullet (Single Lines) Char,H6 Char,I Char,Legal Level 1. Char,Square Bullet list Char,6 Char,Lev 6 Char"/>
    <w:basedOn w:val="DefaultParagraphFont"/>
    <w:link w:val="Heading6"/>
    <w:uiPriority w:val="9"/>
    <w:rsid w:val="00B15056"/>
    <w:rPr>
      <w:rFonts w:asciiTheme="majorHAnsi" w:eastAsiaTheme="majorEastAsia" w:hAnsiTheme="majorHAnsi" w:cstheme="majorBidi"/>
      <w:color w:val="1F3763" w:themeColor="accent1" w:themeShade="7F"/>
    </w:rPr>
  </w:style>
  <w:style w:type="character" w:customStyle="1" w:styleId="Heading7Char">
    <w:name w:val="Heading 7 Char"/>
    <w:aliases w:val="H7 Char,Indented hyphen Char,Legal Level 1.1. Char"/>
    <w:basedOn w:val="DefaultParagraphFont"/>
    <w:link w:val="Heading7"/>
    <w:uiPriority w:val="9"/>
    <w:rsid w:val="00B15056"/>
    <w:rPr>
      <w:rFonts w:asciiTheme="majorHAnsi" w:eastAsiaTheme="majorEastAsia" w:hAnsiTheme="majorHAnsi" w:cstheme="majorBidi"/>
      <w:i/>
      <w:iCs/>
      <w:color w:val="1F3763" w:themeColor="accent1" w:themeShade="7F"/>
    </w:rPr>
  </w:style>
  <w:style w:type="character" w:customStyle="1" w:styleId="Heading8Char">
    <w:name w:val="Heading 8 Char"/>
    <w:aliases w:val="Bullet 1 Char,H8 Char,Legal Level 1.1.1. Char"/>
    <w:basedOn w:val="DefaultParagraphFont"/>
    <w:link w:val="Heading8"/>
    <w:uiPriority w:val="9"/>
    <w:rsid w:val="00B1505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B15056"/>
    <w:rPr>
      <w:rFonts w:asciiTheme="majorHAnsi" w:eastAsiaTheme="majorEastAsia" w:hAnsiTheme="majorHAnsi" w:cstheme="majorBidi"/>
      <w:i/>
      <w:iCs/>
      <w:color w:val="272727" w:themeColor="text1" w:themeTint="D8"/>
      <w:sz w:val="21"/>
      <w:szCs w:val="21"/>
    </w:rPr>
  </w:style>
  <w:style w:type="paragraph" w:customStyle="1" w:styleId="Default">
    <w:name w:val="Default"/>
    <w:rsid w:val="00CE087C"/>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BF41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418D"/>
    <w:rPr>
      <w:rFonts w:ascii="Segoe UI" w:hAnsi="Segoe UI" w:cs="Segoe UI"/>
      <w:sz w:val="18"/>
      <w:szCs w:val="18"/>
    </w:rPr>
  </w:style>
  <w:style w:type="paragraph" w:styleId="Caption">
    <w:name w:val="caption"/>
    <w:basedOn w:val="Normal"/>
    <w:next w:val="Normal"/>
    <w:uiPriority w:val="35"/>
    <w:unhideWhenUsed/>
    <w:qFormat/>
    <w:rsid w:val="00072B51"/>
    <w:pPr>
      <w:spacing w:after="200" w:line="240" w:lineRule="auto"/>
    </w:pPr>
    <w:rPr>
      <w:i/>
      <w:iCs/>
      <w:color w:val="44546A" w:themeColor="text2"/>
      <w:sz w:val="18"/>
      <w:szCs w:val="18"/>
    </w:rPr>
  </w:style>
  <w:style w:type="paragraph" w:styleId="ListParagraph">
    <w:name w:val="List Paragraph"/>
    <w:basedOn w:val="Normal"/>
    <w:uiPriority w:val="34"/>
    <w:qFormat/>
    <w:rsid w:val="006A6C0B"/>
    <w:pPr>
      <w:ind w:left="720"/>
      <w:contextualSpacing/>
    </w:pPr>
  </w:style>
  <w:style w:type="character" w:styleId="CommentReference">
    <w:name w:val="annotation reference"/>
    <w:basedOn w:val="DefaultParagraphFont"/>
    <w:uiPriority w:val="99"/>
    <w:semiHidden/>
    <w:unhideWhenUsed/>
    <w:rsid w:val="006A6C0B"/>
    <w:rPr>
      <w:sz w:val="16"/>
      <w:szCs w:val="16"/>
    </w:rPr>
  </w:style>
  <w:style w:type="paragraph" w:styleId="CommentText">
    <w:name w:val="annotation text"/>
    <w:basedOn w:val="Normal"/>
    <w:link w:val="CommentTextChar"/>
    <w:uiPriority w:val="99"/>
    <w:unhideWhenUsed/>
    <w:rsid w:val="006A6C0B"/>
    <w:pPr>
      <w:spacing w:line="240" w:lineRule="auto"/>
    </w:pPr>
    <w:rPr>
      <w:sz w:val="20"/>
      <w:szCs w:val="20"/>
    </w:rPr>
  </w:style>
  <w:style w:type="character" w:customStyle="1" w:styleId="CommentTextChar">
    <w:name w:val="Comment Text Char"/>
    <w:basedOn w:val="DefaultParagraphFont"/>
    <w:link w:val="CommentText"/>
    <w:uiPriority w:val="99"/>
    <w:rsid w:val="006A6C0B"/>
    <w:rPr>
      <w:sz w:val="20"/>
      <w:szCs w:val="20"/>
    </w:rPr>
  </w:style>
  <w:style w:type="paragraph" w:styleId="CommentSubject">
    <w:name w:val="annotation subject"/>
    <w:basedOn w:val="CommentText"/>
    <w:next w:val="CommentText"/>
    <w:link w:val="CommentSubjectChar"/>
    <w:uiPriority w:val="99"/>
    <w:semiHidden/>
    <w:unhideWhenUsed/>
    <w:rsid w:val="000369AE"/>
    <w:rPr>
      <w:b/>
      <w:bCs/>
    </w:rPr>
  </w:style>
  <w:style w:type="character" w:customStyle="1" w:styleId="CommentSubjectChar">
    <w:name w:val="Comment Subject Char"/>
    <w:basedOn w:val="CommentTextChar"/>
    <w:link w:val="CommentSubject"/>
    <w:uiPriority w:val="99"/>
    <w:semiHidden/>
    <w:rsid w:val="000369AE"/>
    <w:rPr>
      <w:b/>
      <w:bCs/>
      <w:sz w:val="20"/>
      <w:szCs w:val="20"/>
    </w:rPr>
  </w:style>
  <w:style w:type="paragraph" w:customStyle="1" w:styleId="Clanek11">
    <w:name w:val="Clanek 1.1"/>
    <w:basedOn w:val="Heading2"/>
    <w:link w:val="Clanek11Char"/>
    <w:qFormat/>
    <w:rsid w:val="00D30355"/>
    <w:pPr>
      <w:keepNext w:val="0"/>
      <w:keepLines w:val="0"/>
      <w:widowControl w:val="0"/>
      <w:numPr>
        <w:ilvl w:val="0"/>
        <w:numId w:val="0"/>
      </w:numPr>
      <w:tabs>
        <w:tab w:val="num" w:pos="941"/>
      </w:tabs>
      <w:spacing w:before="120"/>
      <w:ind w:left="941" w:hanging="567"/>
    </w:pPr>
    <w:rPr>
      <w:rFonts w:ascii="Arial" w:eastAsia="Times New Roman" w:hAnsi="Arial" w:cs="Times New Roman"/>
      <w:b/>
      <w:bCs/>
      <w:i/>
      <w:iCs/>
      <w:szCs w:val="28"/>
    </w:rPr>
  </w:style>
  <w:style w:type="character" w:customStyle="1" w:styleId="Clanek11Char">
    <w:name w:val="Clanek 1.1 Char"/>
    <w:link w:val="Clanek11"/>
    <w:rsid w:val="00D30355"/>
    <w:rPr>
      <w:rFonts w:ascii="Arial" w:eastAsia="Times New Roman" w:hAnsi="Arial" w:cs="Times New Roman"/>
      <w:b/>
      <w:bCs/>
      <w:i/>
      <w:iCs/>
      <w:szCs w:val="28"/>
    </w:rPr>
  </w:style>
  <w:style w:type="character" w:styleId="Hyperlink">
    <w:name w:val="Hyperlink"/>
    <w:basedOn w:val="DefaultParagraphFont"/>
    <w:uiPriority w:val="99"/>
    <w:unhideWhenUsed/>
    <w:rsid w:val="000D0254"/>
    <w:rPr>
      <w:color w:val="0563C1" w:themeColor="hyperlink"/>
      <w:u w:val="single"/>
    </w:rPr>
  </w:style>
  <w:style w:type="table" w:styleId="TableGrid">
    <w:name w:val="Table Grid"/>
    <w:basedOn w:val="TableNormal"/>
    <w:uiPriority w:val="39"/>
    <w:rsid w:val="007E7D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F93AB7"/>
    <w:rPr>
      <w:color w:val="808080"/>
    </w:rPr>
  </w:style>
  <w:style w:type="paragraph" w:customStyle="1" w:styleId="11slovantext">
    <w:name w:val="1.1 Číslovaný text"/>
    <w:basedOn w:val="Normal"/>
    <w:link w:val="11slovantextChar"/>
    <w:rsid w:val="0071144C"/>
    <w:pPr>
      <w:tabs>
        <w:tab w:val="num" w:pos="1163"/>
      </w:tabs>
      <w:spacing w:after="120" w:line="280" w:lineRule="atLeast"/>
      <w:ind w:left="1163" w:hanging="737"/>
      <w:jc w:val="both"/>
    </w:pPr>
    <w:rPr>
      <w:rFonts w:ascii="Calibri" w:eastAsia="Times New Roman" w:hAnsi="Calibri" w:cs="Times New Roman"/>
      <w:szCs w:val="24"/>
    </w:rPr>
  </w:style>
  <w:style w:type="character" w:customStyle="1" w:styleId="11slovantextChar">
    <w:name w:val="1.1 Číslovaný text Char"/>
    <w:link w:val="11slovantext"/>
    <w:rsid w:val="0071144C"/>
    <w:rPr>
      <w:rFonts w:ascii="Calibri" w:eastAsia="Times New Roman" w:hAnsi="Calibri" w:cs="Times New Roman"/>
      <w:szCs w:val="24"/>
    </w:rPr>
  </w:style>
  <w:style w:type="paragraph" w:styleId="Header">
    <w:name w:val="header"/>
    <w:basedOn w:val="Normal"/>
    <w:link w:val="HeaderChar"/>
    <w:uiPriority w:val="99"/>
    <w:unhideWhenUsed/>
    <w:rsid w:val="009D542E"/>
    <w:pPr>
      <w:tabs>
        <w:tab w:val="center" w:pos="4536"/>
        <w:tab w:val="right" w:pos="9072"/>
      </w:tabs>
      <w:spacing w:after="0" w:line="240" w:lineRule="auto"/>
    </w:pPr>
  </w:style>
  <w:style w:type="character" w:customStyle="1" w:styleId="HeaderChar">
    <w:name w:val="Header Char"/>
    <w:basedOn w:val="DefaultParagraphFont"/>
    <w:link w:val="Header"/>
    <w:uiPriority w:val="99"/>
    <w:rsid w:val="009D542E"/>
  </w:style>
  <w:style w:type="paragraph" w:styleId="Footer">
    <w:name w:val="footer"/>
    <w:basedOn w:val="Normal"/>
    <w:link w:val="FooterChar"/>
    <w:uiPriority w:val="99"/>
    <w:unhideWhenUsed/>
    <w:rsid w:val="009D542E"/>
    <w:pPr>
      <w:tabs>
        <w:tab w:val="center" w:pos="4536"/>
        <w:tab w:val="right" w:pos="9072"/>
      </w:tabs>
      <w:spacing w:after="0" w:line="240" w:lineRule="auto"/>
    </w:pPr>
  </w:style>
  <w:style w:type="character" w:customStyle="1" w:styleId="FooterChar">
    <w:name w:val="Footer Char"/>
    <w:basedOn w:val="DefaultParagraphFont"/>
    <w:link w:val="Footer"/>
    <w:uiPriority w:val="99"/>
    <w:rsid w:val="009D542E"/>
  </w:style>
  <w:style w:type="paragraph" w:customStyle="1" w:styleId="3Text10b">
    <w:name w:val="3. Text 10 b."/>
    <w:basedOn w:val="Normal"/>
    <w:qFormat/>
    <w:rsid w:val="00042F58"/>
    <w:pPr>
      <w:numPr>
        <w:numId w:val="27"/>
      </w:numPr>
      <w:spacing w:after="200" w:line="276" w:lineRule="auto"/>
      <w:jc w:val="both"/>
    </w:pPr>
    <w:rPr>
      <w:rFonts w:ascii="Calibri" w:eastAsia="SimSun" w:hAnsi="Calibri" w:cs="Times New Roman"/>
      <w:lang w:val="cs-CZ" w:eastAsia="cs-CZ"/>
    </w:rPr>
  </w:style>
  <w:style w:type="paragraph" w:customStyle="1" w:styleId="4Textvnoen10b">
    <w:name w:val="4. Text vnořený 10 b."/>
    <w:basedOn w:val="Normal"/>
    <w:qFormat/>
    <w:rsid w:val="00042F58"/>
    <w:pPr>
      <w:numPr>
        <w:ilvl w:val="1"/>
        <w:numId w:val="27"/>
      </w:numPr>
      <w:spacing w:after="200" w:line="276" w:lineRule="auto"/>
      <w:jc w:val="both"/>
    </w:pPr>
    <w:rPr>
      <w:rFonts w:ascii="Calibri" w:eastAsia="SimSun" w:hAnsi="Calibri" w:cs="Times New Roman"/>
      <w:szCs w:val="24"/>
      <w:lang w:val="cs-CZ" w:eastAsia="cs-CZ"/>
    </w:rPr>
  </w:style>
  <w:style w:type="paragraph" w:styleId="FootnoteText">
    <w:name w:val="footnote text"/>
    <w:basedOn w:val="Normal"/>
    <w:link w:val="FootnoteTextChar"/>
    <w:uiPriority w:val="99"/>
    <w:semiHidden/>
    <w:unhideWhenUsed/>
    <w:rsid w:val="00AF762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762C"/>
    <w:rPr>
      <w:sz w:val="20"/>
      <w:szCs w:val="20"/>
    </w:rPr>
  </w:style>
  <w:style w:type="character" w:styleId="FootnoteReference">
    <w:name w:val="footnote reference"/>
    <w:basedOn w:val="DefaultParagraphFont"/>
    <w:uiPriority w:val="99"/>
    <w:semiHidden/>
    <w:unhideWhenUsed/>
    <w:rsid w:val="00AF762C"/>
    <w:rPr>
      <w:vertAlign w:val="superscript"/>
    </w:rPr>
  </w:style>
  <w:style w:type="character" w:styleId="Strong">
    <w:name w:val="Strong"/>
    <w:basedOn w:val="DefaultParagraphFont"/>
    <w:uiPriority w:val="22"/>
    <w:qFormat/>
    <w:rsid w:val="00AC66C7"/>
    <w:rPr>
      <w:b/>
      <w:bCs/>
    </w:rPr>
  </w:style>
  <w:style w:type="paragraph" w:styleId="Revision">
    <w:name w:val="Revision"/>
    <w:hidden/>
    <w:uiPriority w:val="99"/>
    <w:semiHidden/>
    <w:rsid w:val="00F84334"/>
    <w:pPr>
      <w:spacing w:after="0" w:line="240" w:lineRule="auto"/>
    </w:pPr>
  </w:style>
  <w:style w:type="character" w:styleId="Emphasis">
    <w:name w:val="Emphasis"/>
    <w:basedOn w:val="DefaultParagraphFont"/>
    <w:uiPriority w:val="20"/>
    <w:qFormat/>
    <w:rsid w:val="008F3D4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579297">
      <w:bodyDiv w:val="1"/>
      <w:marLeft w:val="0"/>
      <w:marRight w:val="120"/>
      <w:marTop w:val="0"/>
      <w:marBottom w:val="0"/>
      <w:divBdr>
        <w:top w:val="none" w:sz="0" w:space="0" w:color="auto"/>
        <w:left w:val="none" w:sz="0" w:space="0" w:color="auto"/>
        <w:bottom w:val="none" w:sz="0" w:space="0" w:color="auto"/>
        <w:right w:val="none" w:sz="0" w:space="0" w:color="auto"/>
      </w:divBdr>
      <w:divsChild>
        <w:div w:id="712193225">
          <w:marLeft w:val="0"/>
          <w:marRight w:val="0"/>
          <w:marTop w:val="0"/>
          <w:marBottom w:val="0"/>
          <w:divBdr>
            <w:top w:val="none" w:sz="0" w:space="0" w:color="auto"/>
            <w:left w:val="none" w:sz="0" w:space="0" w:color="auto"/>
            <w:bottom w:val="none" w:sz="0" w:space="0" w:color="auto"/>
            <w:right w:val="none" w:sz="0" w:space="0" w:color="auto"/>
          </w:divBdr>
          <w:divsChild>
            <w:div w:id="1061946720">
              <w:marLeft w:val="0"/>
              <w:marRight w:val="0"/>
              <w:marTop w:val="0"/>
              <w:marBottom w:val="0"/>
              <w:divBdr>
                <w:top w:val="none" w:sz="0" w:space="0" w:color="auto"/>
                <w:left w:val="none" w:sz="0" w:space="0" w:color="auto"/>
                <w:bottom w:val="none" w:sz="0" w:space="0" w:color="auto"/>
                <w:right w:val="none" w:sz="0" w:space="0" w:color="auto"/>
              </w:divBdr>
              <w:divsChild>
                <w:div w:id="1337416355">
                  <w:marLeft w:val="0"/>
                  <w:marRight w:val="120"/>
                  <w:marTop w:val="0"/>
                  <w:marBottom w:val="0"/>
                  <w:divBdr>
                    <w:top w:val="none" w:sz="0" w:space="0" w:color="auto"/>
                    <w:left w:val="none" w:sz="0" w:space="0" w:color="auto"/>
                    <w:bottom w:val="none" w:sz="0" w:space="0" w:color="auto"/>
                    <w:right w:val="none" w:sz="0" w:space="0" w:color="auto"/>
                  </w:divBdr>
                  <w:divsChild>
                    <w:div w:id="1444423218">
                      <w:marLeft w:val="0"/>
                      <w:marRight w:val="0"/>
                      <w:marTop w:val="0"/>
                      <w:marBottom w:val="0"/>
                      <w:divBdr>
                        <w:top w:val="none" w:sz="0" w:space="0" w:color="auto"/>
                        <w:left w:val="none" w:sz="0" w:space="0" w:color="auto"/>
                        <w:bottom w:val="none" w:sz="0" w:space="0" w:color="auto"/>
                        <w:right w:val="none" w:sz="0" w:space="0" w:color="auto"/>
                      </w:divBdr>
                      <w:divsChild>
                        <w:div w:id="1377390076">
                          <w:marLeft w:val="0"/>
                          <w:marRight w:val="0"/>
                          <w:marTop w:val="0"/>
                          <w:marBottom w:val="0"/>
                          <w:divBdr>
                            <w:top w:val="none" w:sz="0" w:space="0" w:color="auto"/>
                            <w:left w:val="none" w:sz="0" w:space="0" w:color="auto"/>
                            <w:bottom w:val="none" w:sz="0" w:space="0" w:color="auto"/>
                            <w:right w:val="none" w:sz="0" w:space="0" w:color="auto"/>
                          </w:divBdr>
                          <w:divsChild>
                            <w:div w:id="346177082">
                              <w:marLeft w:val="0"/>
                              <w:marRight w:val="0"/>
                              <w:marTop w:val="0"/>
                              <w:marBottom w:val="0"/>
                              <w:divBdr>
                                <w:top w:val="none" w:sz="0" w:space="0" w:color="auto"/>
                                <w:left w:val="none" w:sz="0" w:space="0" w:color="auto"/>
                                <w:bottom w:val="none" w:sz="0" w:space="0" w:color="auto"/>
                                <w:right w:val="none" w:sz="0" w:space="0" w:color="auto"/>
                              </w:divBdr>
                              <w:divsChild>
                                <w:div w:id="380786508">
                                  <w:marLeft w:val="0"/>
                                  <w:marRight w:val="120"/>
                                  <w:marTop w:val="0"/>
                                  <w:marBottom w:val="0"/>
                                  <w:divBdr>
                                    <w:top w:val="none" w:sz="0" w:space="0" w:color="auto"/>
                                    <w:left w:val="none" w:sz="0" w:space="0" w:color="auto"/>
                                    <w:bottom w:val="none" w:sz="0" w:space="0" w:color="auto"/>
                                    <w:right w:val="none" w:sz="0" w:space="0" w:color="auto"/>
                                  </w:divBdr>
                                  <w:divsChild>
                                    <w:div w:id="116158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3508084">
      <w:bodyDiv w:val="1"/>
      <w:marLeft w:val="0"/>
      <w:marRight w:val="0"/>
      <w:marTop w:val="0"/>
      <w:marBottom w:val="0"/>
      <w:divBdr>
        <w:top w:val="none" w:sz="0" w:space="0" w:color="auto"/>
        <w:left w:val="none" w:sz="0" w:space="0" w:color="auto"/>
        <w:bottom w:val="none" w:sz="0" w:space="0" w:color="auto"/>
        <w:right w:val="none" w:sz="0" w:space="0" w:color="auto"/>
      </w:divBdr>
    </w:div>
    <w:div w:id="794493578">
      <w:bodyDiv w:val="1"/>
      <w:marLeft w:val="0"/>
      <w:marRight w:val="0"/>
      <w:marTop w:val="0"/>
      <w:marBottom w:val="0"/>
      <w:divBdr>
        <w:top w:val="none" w:sz="0" w:space="0" w:color="auto"/>
        <w:left w:val="none" w:sz="0" w:space="0" w:color="auto"/>
        <w:bottom w:val="none" w:sz="0" w:space="0" w:color="auto"/>
        <w:right w:val="none" w:sz="0" w:space="0" w:color="auto"/>
      </w:divBdr>
    </w:div>
    <w:div w:id="971793054">
      <w:bodyDiv w:val="1"/>
      <w:marLeft w:val="0"/>
      <w:marRight w:val="120"/>
      <w:marTop w:val="0"/>
      <w:marBottom w:val="0"/>
      <w:divBdr>
        <w:top w:val="none" w:sz="0" w:space="0" w:color="auto"/>
        <w:left w:val="none" w:sz="0" w:space="0" w:color="auto"/>
        <w:bottom w:val="none" w:sz="0" w:space="0" w:color="auto"/>
        <w:right w:val="none" w:sz="0" w:space="0" w:color="auto"/>
      </w:divBdr>
      <w:divsChild>
        <w:div w:id="1770546144">
          <w:marLeft w:val="0"/>
          <w:marRight w:val="0"/>
          <w:marTop w:val="0"/>
          <w:marBottom w:val="0"/>
          <w:divBdr>
            <w:top w:val="none" w:sz="0" w:space="0" w:color="auto"/>
            <w:left w:val="none" w:sz="0" w:space="0" w:color="auto"/>
            <w:bottom w:val="none" w:sz="0" w:space="0" w:color="auto"/>
            <w:right w:val="none" w:sz="0" w:space="0" w:color="auto"/>
          </w:divBdr>
          <w:divsChild>
            <w:div w:id="828595896">
              <w:marLeft w:val="0"/>
              <w:marRight w:val="0"/>
              <w:marTop w:val="0"/>
              <w:marBottom w:val="0"/>
              <w:divBdr>
                <w:top w:val="none" w:sz="0" w:space="0" w:color="auto"/>
                <w:left w:val="none" w:sz="0" w:space="0" w:color="auto"/>
                <w:bottom w:val="none" w:sz="0" w:space="0" w:color="auto"/>
                <w:right w:val="none" w:sz="0" w:space="0" w:color="auto"/>
              </w:divBdr>
              <w:divsChild>
                <w:div w:id="1765878007">
                  <w:marLeft w:val="0"/>
                  <w:marRight w:val="0"/>
                  <w:marTop w:val="0"/>
                  <w:marBottom w:val="0"/>
                  <w:divBdr>
                    <w:top w:val="none" w:sz="0" w:space="0" w:color="auto"/>
                    <w:left w:val="none" w:sz="0" w:space="0" w:color="auto"/>
                    <w:bottom w:val="none" w:sz="0" w:space="0" w:color="auto"/>
                    <w:right w:val="none" w:sz="0" w:space="0" w:color="auto"/>
                  </w:divBdr>
                  <w:divsChild>
                    <w:div w:id="1051151004">
                      <w:marLeft w:val="0"/>
                      <w:marRight w:val="0"/>
                      <w:marTop w:val="0"/>
                      <w:marBottom w:val="0"/>
                      <w:divBdr>
                        <w:top w:val="none" w:sz="0" w:space="0" w:color="auto"/>
                        <w:left w:val="none" w:sz="0" w:space="0" w:color="auto"/>
                        <w:bottom w:val="none" w:sz="0" w:space="0" w:color="auto"/>
                        <w:right w:val="none" w:sz="0" w:space="0" w:color="auto"/>
                      </w:divBdr>
                      <w:divsChild>
                        <w:div w:id="1486050268">
                          <w:marLeft w:val="0"/>
                          <w:marRight w:val="0"/>
                          <w:marTop w:val="0"/>
                          <w:marBottom w:val="0"/>
                          <w:divBdr>
                            <w:top w:val="none" w:sz="0" w:space="0" w:color="auto"/>
                            <w:left w:val="none" w:sz="0" w:space="0" w:color="auto"/>
                            <w:bottom w:val="none" w:sz="0" w:space="0" w:color="auto"/>
                            <w:right w:val="none" w:sz="0" w:space="0" w:color="auto"/>
                          </w:divBdr>
                          <w:divsChild>
                            <w:div w:id="2360629">
                              <w:marLeft w:val="0"/>
                              <w:marRight w:val="0"/>
                              <w:marTop w:val="0"/>
                              <w:marBottom w:val="0"/>
                              <w:divBdr>
                                <w:top w:val="none" w:sz="0" w:space="0" w:color="auto"/>
                                <w:left w:val="none" w:sz="0" w:space="0" w:color="auto"/>
                                <w:bottom w:val="none" w:sz="0" w:space="0" w:color="auto"/>
                                <w:right w:val="none" w:sz="0" w:space="0" w:color="auto"/>
                              </w:divBdr>
                              <w:divsChild>
                                <w:div w:id="728039984">
                                  <w:marLeft w:val="0"/>
                                  <w:marRight w:val="0"/>
                                  <w:marTop w:val="0"/>
                                  <w:marBottom w:val="0"/>
                                  <w:divBdr>
                                    <w:top w:val="none" w:sz="0" w:space="0" w:color="auto"/>
                                    <w:left w:val="none" w:sz="0" w:space="0" w:color="auto"/>
                                    <w:bottom w:val="none" w:sz="0" w:space="0" w:color="auto"/>
                                    <w:right w:val="none" w:sz="0" w:space="0" w:color="auto"/>
                                  </w:divBdr>
                                  <w:divsChild>
                                    <w:div w:id="1772700574">
                                      <w:marLeft w:val="0"/>
                                      <w:marRight w:val="0"/>
                                      <w:marTop w:val="0"/>
                                      <w:marBottom w:val="0"/>
                                      <w:divBdr>
                                        <w:top w:val="none" w:sz="0" w:space="0" w:color="auto"/>
                                        <w:left w:val="none" w:sz="0" w:space="0" w:color="auto"/>
                                        <w:bottom w:val="none" w:sz="0" w:space="0" w:color="auto"/>
                                        <w:right w:val="none" w:sz="0" w:space="0" w:color="auto"/>
                                      </w:divBdr>
                                      <w:divsChild>
                                        <w:div w:id="170411676">
                                          <w:marLeft w:val="0"/>
                                          <w:marRight w:val="0"/>
                                          <w:marTop w:val="0"/>
                                          <w:marBottom w:val="0"/>
                                          <w:divBdr>
                                            <w:top w:val="none" w:sz="0" w:space="0" w:color="auto"/>
                                            <w:left w:val="none" w:sz="0" w:space="0" w:color="auto"/>
                                            <w:bottom w:val="none" w:sz="0" w:space="0" w:color="auto"/>
                                            <w:right w:val="none" w:sz="0" w:space="0" w:color="auto"/>
                                          </w:divBdr>
                                          <w:divsChild>
                                            <w:div w:id="84234796">
                                              <w:marLeft w:val="0"/>
                                              <w:marRight w:val="0"/>
                                              <w:marTop w:val="0"/>
                                              <w:marBottom w:val="0"/>
                                              <w:divBdr>
                                                <w:top w:val="none" w:sz="0" w:space="0" w:color="auto"/>
                                                <w:left w:val="none" w:sz="0" w:space="0" w:color="auto"/>
                                                <w:bottom w:val="none" w:sz="0" w:space="0" w:color="auto"/>
                                                <w:right w:val="none" w:sz="0" w:space="0" w:color="auto"/>
                                              </w:divBdr>
                                              <w:divsChild>
                                                <w:div w:id="62064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47986546">
      <w:bodyDiv w:val="1"/>
      <w:marLeft w:val="0"/>
      <w:marRight w:val="0"/>
      <w:marTop w:val="0"/>
      <w:marBottom w:val="0"/>
      <w:divBdr>
        <w:top w:val="none" w:sz="0" w:space="0" w:color="auto"/>
        <w:left w:val="none" w:sz="0" w:space="0" w:color="auto"/>
        <w:bottom w:val="none" w:sz="0" w:space="0" w:color="auto"/>
        <w:right w:val="none" w:sz="0" w:space="0" w:color="auto"/>
      </w:divBdr>
      <w:divsChild>
        <w:div w:id="466313525">
          <w:marLeft w:val="1080"/>
          <w:marRight w:val="0"/>
          <w:marTop w:val="100"/>
          <w:marBottom w:val="120"/>
          <w:divBdr>
            <w:top w:val="none" w:sz="0" w:space="0" w:color="auto"/>
            <w:left w:val="none" w:sz="0" w:space="0" w:color="auto"/>
            <w:bottom w:val="none" w:sz="0" w:space="0" w:color="auto"/>
            <w:right w:val="none" w:sz="0" w:space="0" w:color="auto"/>
          </w:divBdr>
        </w:div>
      </w:divsChild>
    </w:div>
    <w:div w:id="1980256582">
      <w:bodyDiv w:val="1"/>
      <w:marLeft w:val="0"/>
      <w:marRight w:val="0"/>
      <w:marTop w:val="0"/>
      <w:marBottom w:val="0"/>
      <w:divBdr>
        <w:top w:val="none" w:sz="0" w:space="0" w:color="auto"/>
        <w:left w:val="none" w:sz="0" w:space="0" w:color="auto"/>
        <w:bottom w:val="none" w:sz="0" w:space="0" w:color="auto"/>
        <w:right w:val="none" w:sz="0" w:space="0" w:color="auto"/>
      </w:divBdr>
      <w:divsChild>
        <w:div w:id="1542399609">
          <w:marLeft w:val="1080"/>
          <w:marRight w:val="0"/>
          <w:marTop w:val="100"/>
          <w:marBottom w:val="120"/>
          <w:divBdr>
            <w:top w:val="none" w:sz="0" w:space="0" w:color="auto"/>
            <w:left w:val="none" w:sz="0" w:space="0" w:color="auto"/>
            <w:bottom w:val="none" w:sz="0" w:space="0" w:color="auto"/>
            <w:right w:val="none" w:sz="0" w:space="0" w:color="auto"/>
          </w:divBdr>
        </w:div>
        <w:div w:id="1865098996">
          <w:marLeft w:val="1080"/>
          <w:marRight w:val="0"/>
          <w:marTop w:val="100"/>
          <w:marBottom w:val="120"/>
          <w:divBdr>
            <w:top w:val="none" w:sz="0" w:space="0" w:color="auto"/>
            <w:left w:val="none" w:sz="0" w:space="0" w:color="auto"/>
            <w:bottom w:val="none" w:sz="0" w:space="0" w:color="auto"/>
            <w:right w:val="none" w:sz="0" w:space="0" w:color="auto"/>
          </w:divBdr>
        </w:div>
      </w:divsChild>
    </w:div>
    <w:div w:id="2046634382">
      <w:bodyDiv w:val="1"/>
      <w:marLeft w:val="0"/>
      <w:marRight w:val="120"/>
      <w:marTop w:val="0"/>
      <w:marBottom w:val="0"/>
      <w:divBdr>
        <w:top w:val="none" w:sz="0" w:space="0" w:color="auto"/>
        <w:left w:val="none" w:sz="0" w:space="0" w:color="auto"/>
        <w:bottom w:val="none" w:sz="0" w:space="0" w:color="auto"/>
        <w:right w:val="none" w:sz="0" w:space="0" w:color="auto"/>
      </w:divBdr>
      <w:divsChild>
        <w:div w:id="1376735144">
          <w:marLeft w:val="0"/>
          <w:marRight w:val="0"/>
          <w:marTop w:val="0"/>
          <w:marBottom w:val="0"/>
          <w:divBdr>
            <w:top w:val="none" w:sz="0" w:space="0" w:color="auto"/>
            <w:left w:val="none" w:sz="0" w:space="0" w:color="auto"/>
            <w:bottom w:val="none" w:sz="0" w:space="0" w:color="auto"/>
            <w:right w:val="none" w:sz="0" w:space="0" w:color="auto"/>
          </w:divBdr>
          <w:divsChild>
            <w:div w:id="1880898640">
              <w:marLeft w:val="0"/>
              <w:marRight w:val="0"/>
              <w:marTop w:val="0"/>
              <w:marBottom w:val="0"/>
              <w:divBdr>
                <w:top w:val="none" w:sz="0" w:space="0" w:color="auto"/>
                <w:left w:val="none" w:sz="0" w:space="0" w:color="auto"/>
                <w:bottom w:val="none" w:sz="0" w:space="0" w:color="auto"/>
                <w:right w:val="none" w:sz="0" w:space="0" w:color="auto"/>
              </w:divBdr>
              <w:divsChild>
                <w:div w:id="1494835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81C491-3833-4BE4-8D22-B77DB5FFF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48</Pages>
  <Words>24703</Words>
  <Characters>140808</Characters>
  <Application>Microsoft Office Word</Application>
  <DocSecurity>0</DocSecurity>
  <Lines>1173</Lines>
  <Paragraphs>330</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165181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Štefánia Semanova</dc:creator>
  <cp:lastModifiedBy>Tomas Uricek</cp:lastModifiedBy>
  <cp:revision>6</cp:revision>
  <cp:lastPrinted>2023-10-18T05:30:00Z</cp:lastPrinted>
  <dcterms:created xsi:type="dcterms:W3CDTF">2023-10-18T07:58:00Z</dcterms:created>
  <dcterms:modified xsi:type="dcterms:W3CDTF">2023-11-13T08:15:00Z</dcterms:modified>
</cp:coreProperties>
</file>